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CBFAD7" w14:textId="62D2708F" w:rsidR="004C7C2A" w:rsidRDefault="004C7C2A" w:rsidP="00B1627B">
      <w:bookmarkStart w:id="0" w:name="_Hlk114824903"/>
    </w:p>
    <w:tbl>
      <w:tblPr>
        <w:tblStyle w:val="Grilledutableau"/>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9"/>
        <w:gridCol w:w="5101"/>
        <w:gridCol w:w="2269"/>
      </w:tblGrid>
      <w:tr w:rsidR="003833C0" w:rsidRPr="00B1627B" w14:paraId="2377CFCA" w14:textId="77777777" w:rsidTr="00823E5E">
        <w:trPr>
          <w:gridAfter w:val="1"/>
          <w:wAfter w:w="2269" w:type="dxa"/>
          <w:trHeight w:val="87"/>
          <w:jc w:val="center"/>
        </w:trPr>
        <w:tc>
          <w:tcPr>
            <w:tcW w:w="7370" w:type="dxa"/>
            <w:gridSpan w:val="2"/>
            <w:vAlign w:val="center"/>
          </w:tcPr>
          <w:p w14:paraId="7CC81919" w14:textId="354F4548" w:rsidR="003833C0" w:rsidRPr="00B1627B" w:rsidRDefault="003833C0" w:rsidP="007721E9">
            <w:pPr>
              <w:pStyle w:val="Documenttype"/>
              <w:jc w:val="both"/>
            </w:pPr>
            <w:r w:rsidRPr="00AA298D">
              <w:rPr>
                <w:noProof/>
                <w:color w:val="auto"/>
                <w:sz w:val="28"/>
              </w:rPr>
              <w:drawing>
                <wp:anchor distT="0" distB="0" distL="114300" distR="114300" simplePos="0" relativeHeight="251665408" behindDoc="0" locked="1" layoutInCell="1" allowOverlap="1" wp14:anchorId="3D21B898" wp14:editId="2DD16B89">
                  <wp:simplePos x="0" y="0"/>
                  <wp:positionH relativeFrom="margin">
                    <wp:posOffset>0</wp:posOffset>
                  </wp:positionH>
                  <wp:positionV relativeFrom="margin">
                    <wp:posOffset>0</wp:posOffset>
                  </wp:positionV>
                  <wp:extent cx="6752590" cy="2319655"/>
                  <wp:effectExtent l="0" t="0" r="0" b="4445"/>
                  <wp:wrapSquare wrapText="bothSides"/>
                  <wp:docPr id="686" name="Image 6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tete_word.png"/>
                          <pic:cNvPicPr/>
                        </pic:nvPicPr>
                        <pic:blipFill>
                          <a:blip r:embed="rId8" cstate="print">
                            <a:extLst>
                              <a:ext uri="{28A0092B-C50C-407E-A947-70E740481C1C}">
                                <a14:useLocalDpi xmlns:a14="http://schemas.microsoft.com/office/drawing/2010/main"/>
                              </a:ext>
                            </a:extLst>
                          </a:blip>
                          <a:stretch>
                            <a:fillRect/>
                          </a:stretch>
                        </pic:blipFill>
                        <pic:spPr>
                          <a:xfrm>
                            <a:off x="0" y="0"/>
                            <a:ext cx="6752590" cy="2319655"/>
                          </a:xfrm>
                          <a:prstGeom prst="rect">
                            <a:avLst/>
                          </a:prstGeom>
                        </pic:spPr>
                      </pic:pic>
                    </a:graphicData>
                  </a:graphic>
                  <wp14:sizeRelH relativeFrom="page">
                    <wp14:pctWidth>0</wp14:pctWidth>
                  </wp14:sizeRelH>
                  <wp14:sizeRelV relativeFrom="page">
                    <wp14:pctHeight>0</wp14:pctHeight>
                  </wp14:sizeRelV>
                </wp:anchor>
              </w:drawing>
            </w:r>
          </w:p>
        </w:tc>
      </w:tr>
      <w:tr w:rsidR="00010D47" w:rsidRPr="005661BD" w14:paraId="31EC06C0" w14:textId="77777777" w:rsidTr="000A3007">
        <w:trPr>
          <w:trHeight w:val="87"/>
          <w:jc w:val="center"/>
        </w:trPr>
        <w:tc>
          <w:tcPr>
            <w:tcW w:w="2269" w:type="dxa"/>
          </w:tcPr>
          <w:p w14:paraId="466B4E07" w14:textId="6E0A1A4B" w:rsidR="00010D47" w:rsidRPr="00B1627B" w:rsidRDefault="00010D47" w:rsidP="00B1627B"/>
        </w:tc>
        <w:tc>
          <w:tcPr>
            <w:tcW w:w="7370" w:type="dxa"/>
            <w:gridSpan w:val="2"/>
          </w:tcPr>
          <w:p w14:paraId="1D9D2DA0" w14:textId="25DD4504" w:rsidR="00010D47" w:rsidRPr="005661BD" w:rsidRDefault="00010D47" w:rsidP="00B1627B">
            <w:r w:rsidRPr="005661BD">
              <w:rPr>
                <w:noProof/>
              </w:rPr>
              <mc:AlternateContent>
                <mc:Choice Requires="wps">
                  <w:drawing>
                    <wp:inline distT="0" distB="0" distL="0" distR="0" wp14:anchorId="5AA0FCEF" wp14:editId="6D1452C2">
                      <wp:extent cx="216000" cy="90000"/>
                      <wp:effectExtent l="0" t="0" r="0" b="5715"/>
                      <wp:docPr id="11" name="Rectangle 10">
                        <a:extLst xmlns:a="http://schemas.openxmlformats.org/drawingml/2006/main">
                          <a:ext uri="{FF2B5EF4-FFF2-40B4-BE49-F238E27FC236}">
                            <a16:creationId xmlns:a16="http://schemas.microsoft.com/office/drawing/2014/main" id="{CA4E192A-FAC3-4480-9812-67E334634D31}"/>
                          </a:ext>
                        </a:extLst>
                      </wp:docPr>
                      <wp:cNvGraphicFramePr/>
                      <a:graphic xmlns:a="http://schemas.openxmlformats.org/drawingml/2006/main">
                        <a:graphicData uri="http://schemas.microsoft.com/office/word/2010/wordprocessingShape">
                          <wps:wsp>
                            <wps:cNvSpPr/>
                            <wps:spPr>
                              <a:xfrm>
                                <a:off x="0" y="0"/>
                                <a:ext cx="216000" cy="900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none" lIns="72000" tIns="72000" rIns="72000" bIns="72000" numCol="1" spcCol="0" rtlCol="0" fromWordArt="0" anchor="ctr" anchorCtr="0" forceAA="0" compatLnSpc="1">
                              <a:prstTxWarp prst="textNoShape">
                                <a:avLst/>
                              </a:prstTxWarp>
                              <a:noAutofit/>
                            </wps:bodyPr>
                          </wps:wsp>
                        </a:graphicData>
                      </a:graphic>
                    </wp:inline>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rect w14:anchorId="3DCDC4E2" id="Rectangle 10" o:spid="_x0000_s1026" style="width:17pt;height:7.1pt;visibility:visible;mso-wrap-style:non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" fillcolor="#09212c [3204]" stroked="f" strokeweight="1pt">
                      <v:textbox inset="2mm,2mm,2mm,2mm"/>
                      <w10:anchorlock/>
                    </v:rect>
                  </w:pict>
                </mc:Fallback>
              </mc:AlternateContent>
            </w:r>
          </w:p>
        </w:tc>
      </w:tr>
      <w:tr w:rsidR="000A3007" w:rsidRPr="00D851C0" w14:paraId="14784192" w14:textId="77777777" w:rsidTr="00DB207B">
        <w:trPr>
          <w:trHeight w:val="87"/>
          <w:jc w:val="center"/>
        </w:trPr>
        <w:sdt>
          <w:sdtPr>
            <w:rPr>
              <w:color w:val="ABC100" w:themeColor="accent2"/>
            </w:rPr>
            <w:alias w:val="Title"/>
            <w:tag w:val=""/>
            <w:id w:val="-1151049108"/>
            <w:placeholder>
              <w:docPart w:val="A67465EACE8444248D00C329D635060D"/>
            </w:placeholder>
            <w:dataBinding w:prefixMappings="xmlns:ns0='http://purl.org/dc/elements/1.1/' xmlns:ns1='http://schemas.openxmlformats.org/package/2006/metadata/core-properties' " w:xpath="/ns1:coreProperties[1]/ns0:title[1]" w:storeItemID="{6C3C8BC8-F283-45AE-878A-BAB7291924A1}"/>
            <w:text w:multiLine="1"/>
          </w:sdtPr>
          <w:sdtEndPr/>
          <w:sdtContent>
            <w:tc>
              <w:tcPr>
                <w:tcW w:w="9639" w:type="dxa"/>
                <w:gridSpan w:val="3"/>
              </w:tcPr>
              <w:p w14:paraId="46CBD35C" w14:textId="3EF2F48D" w:rsidR="000A3007" w:rsidRPr="00D851C0" w:rsidRDefault="00765F7B" w:rsidP="00184E62">
                <w:pPr>
                  <w:pStyle w:val="Documentnom"/>
                </w:pPr>
                <w:r>
                  <w:rPr>
                    <w:color w:val="ABC100" w:themeColor="accent2"/>
                  </w:rPr>
                  <w:t>Tome 2 Programme technique détaillé</w:t>
                </w:r>
              </w:p>
            </w:tc>
          </w:sdtContent>
        </w:sdt>
      </w:tr>
      <w:tr w:rsidR="000A3007" w:rsidRPr="00D851C0" w14:paraId="112FAF64" w14:textId="77777777" w:rsidTr="000A3007">
        <w:trPr>
          <w:trHeight w:val="89"/>
          <w:jc w:val="center"/>
        </w:trPr>
        <w:tc>
          <w:tcPr>
            <w:tcW w:w="2269" w:type="dxa"/>
          </w:tcPr>
          <w:p w14:paraId="64784D03" w14:textId="0687F08E" w:rsidR="000A3007" w:rsidRPr="00D851C0" w:rsidRDefault="000A3007" w:rsidP="00B1627B"/>
        </w:tc>
        <w:tc>
          <w:tcPr>
            <w:tcW w:w="7370" w:type="dxa"/>
            <w:gridSpan w:val="2"/>
          </w:tcPr>
          <w:p w14:paraId="762F5729" w14:textId="4CF4197F" w:rsidR="000A3007" w:rsidRPr="00D851C0" w:rsidRDefault="000A3007" w:rsidP="00B1627B"/>
        </w:tc>
      </w:tr>
      <w:tr w:rsidR="000A3007" w:rsidRPr="005661BD" w14:paraId="1B50A706" w14:textId="77777777" w:rsidTr="000A3007">
        <w:trPr>
          <w:jc w:val="center"/>
        </w:trPr>
        <w:tc>
          <w:tcPr>
            <w:tcW w:w="2269" w:type="dxa"/>
          </w:tcPr>
          <w:p w14:paraId="6D684D97" w14:textId="77777777" w:rsidR="000A3007" w:rsidRPr="00D851C0" w:rsidRDefault="000A3007" w:rsidP="00B1627B"/>
        </w:tc>
        <w:sdt>
          <w:sdtPr>
            <w:id w:val="-269470580"/>
            <w:placeholder>
              <w:docPart w:val="7961607314BB4E958B78884DCA7B7AF1"/>
            </w:placeholder>
            <w:date w:fullDate="2025-06-17T00:00:00Z">
              <w:dateFormat w:val="d MMMM yyyy"/>
              <w:lid w:val="fr-FR"/>
              <w:storeMappedDataAs w:val="dateTime"/>
              <w:calendar w:val="gregorian"/>
            </w:date>
          </w:sdtPr>
          <w:sdtEndPr/>
          <w:sdtContent>
            <w:tc>
              <w:tcPr>
                <w:tcW w:w="7370" w:type="dxa"/>
                <w:gridSpan w:val="2"/>
              </w:tcPr>
              <w:p w14:paraId="557597E2" w14:textId="044C1DEB" w:rsidR="000A3007" w:rsidRPr="005661BD" w:rsidRDefault="00E4507F" w:rsidP="00010D47">
                <w:pPr>
                  <w:pStyle w:val="Documentdate"/>
                </w:pPr>
                <w:r>
                  <w:t>17 juin 2025</w:t>
                </w:r>
              </w:p>
            </w:tc>
          </w:sdtContent>
        </w:sdt>
      </w:tr>
      <w:tr w:rsidR="003833C0" w:rsidRPr="005661BD" w14:paraId="2E1358A7" w14:textId="77777777" w:rsidTr="000A3007">
        <w:trPr>
          <w:gridAfter w:val="1"/>
          <w:wAfter w:w="2269" w:type="dxa"/>
          <w:trHeight w:val="89"/>
          <w:jc w:val="center"/>
        </w:trPr>
        <w:tc>
          <w:tcPr>
            <w:tcW w:w="7370" w:type="dxa"/>
            <w:gridSpan w:val="2"/>
          </w:tcPr>
          <w:p w14:paraId="0D19B3CC" w14:textId="1FC24917" w:rsidR="003833C0" w:rsidRPr="005661BD" w:rsidRDefault="003833C0" w:rsidP="00B1627B">
            <w:r>
              <w:rPr>
                <w:noProof/>
              </w:rPr>
              <w:drawing>
                <wp:anchor distT="0" distB="0" distL="114300" distR="114300" simplePos="0" relativeHeight="251666432" behindDoc="0" locked="0" layoutInCell="1" allowOverlap="1" wp14:anchorId="6870A655" wp14:editId="189BD294">
                  <wp:simplePos x="0" y="0"/>
                  <wp:positionH relativeFrom="column">
                    <wp:posOffset>323064</wp:posOffset>
                  </wp:positionH>
                  <wp:positionV relativeFrom="paragraph">
                    <wp:posOffset>75565</wp:posOffset>
                  </wp:positionV>
                  <wp:extent cx="4250987" cy="2821182"/>
                  <wp:effectExtent l="0" t="0" r="5715" b="8255"/>
                  <wp:wrapSquare wrapText="bothSides"/>
                  <wp:docPr id="795704225" name="Image 3" descr="Aix-Marseille Université - Campus de Saint-Jérôme - Marseill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Aix-Marseille Université - Campus de Saint-Jérôme - Marseille ..."/>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50987" cy="2821182"/>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330A1D" w:rsidRPr="005661BD" w14:paraId="4F94DCBB" w14:textId="77777777" w:rsidTr="000A3007">
        <w:trPr>
          <w:trHeight w:val="89"/>
          <w:jc w:val="center"/>
        </w:trPr>
        <w:tc>
          <w:tcPr>
            <w:tcW w:w="2269" w:type="dxa"/>
          </w:tcPr>
          <w:p w14:paraId="5007B28C" w14:textId="77777777" w:rsidR="00330A1D" w:rsidRPr="005661BD" w:rsidRDefault="00330A1D" w:rsidP="00B1627B"/>
        </w:tc>
        <w:tc>
          <w:tcPr>
            <w:tcW w:w="7370" w:type="dxa"/>
            <w:gridSpan w:val="2"/>
          </w:tcPr>
          <w:p w14:paraId="525986CA" w14:textId="77777777" w:rsidR="00330A1D" w:rsidRPr="005661BD" w:rsidRDefault="00330A1D" w:rsidP="00B1627B"/>
        </w:tc>
      </w:tr>
    </w:tbl>
    <w:p w14:paraId="516A7BA5" w14:textId="7AFD3959" w:rsidR="00C84974" w:rsidRPr="005661BD" w:rsidRDefault="007721E9" w:rsidP="00E1331C">
      <w:pPr>
        <w:ind w:left="5040"/>
      </w:pPr>
      <w:r w:rsidRPr="0059676D">
        <w:rPr>
          <w:noProof/>
        </w:rPr>
        <w:drawing>
          <wp:anchor distT="0" distB="0" distL="114300" distR="114300" simplePos="0" relativeHeight="251663360" behindDoc="0" locked="0" layoutInCell="1" allowOverlap="1" wp14:anchorId="5F8E0AA2" wp14:editId="3C04E851">
            <wp:simplePos x="0" y="0"/>
            <wp:positionH relativeFrom="margin">
              <wp:align>left</wp:align>
            </wp:positionH>
            <wp:positionV relativeFrom="paragraph">
              <wp:posOffset>1551737</wp:posOffset>
            </wp:positionV>
            <wp:extent cx="868713" cy="376357"/>
            <wp:effectExtent l="0" t="0" r="7620" b="5080"/>
            <wp:wrapSquare wrapText="bothSides"/>
            <wp:docPr id="1992930366" name="Image 7" descr="Une image contenant Police, Graphique, texte, logo&#10;&#10;Description générée automatiquement">
              <a:extLst xmlns:a="http://schemas.openxmlformats.org/drawingml/2006/main">
                <a:ext uri="{FF2B5EF4-FFF2-40B4-BE49-F238E27FC236}">
                  <a16:creationId xmlns:a16="http://schemas.microsoft.com/office/drawing/2014/main" id="{291509D0-6E74-9E35-6D41-24FB3DF6A64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7" descr="Une image contenant Police, Graphique, texte, logo&#10;&#10;Description générée automatiquement">
                      <a:extLst>
                        <a:ext uri="{FF2B5EF4-FFF2-40B4-BE49-F238E27FC236}">
                          <a16:creationId xmlns:a16="http://schemas.microsoft.com/office/drawing/2014/main" id="{291509D0-6E74-9E35-6D41-24FB3DF6A642}"/>
                        </a:ext>
                      </a:extLst>
                    </pic:cNvPr>
                    <pic:cNvPicPr>
                      <a:picLocks noChangeAspect="1"/>
                    </pic:cNvPicPr>
                  </pic:nvPicPr>
                  <pic:blipFill>
                    <a:blip r:embed="rId10"/>
                    <a:stretch>
                      <a:fillRect/>
                    </a:stretch>
                  </pic:blipFill>
                  <pic:spPr>
                    <a:xfrm>
                      <a:off x="0" y="0"/>
                      <a:ext cx="868713" cy="376357"/>
                    </a:xfrm>
                    <a:prstGeom prst="rect">
                      <a:avLst/>
                    </a:prstGeom>
                  </pic:spPr>
                </pic:pic>
              </a:graphicData>
            </a:graphic>
          </wp:anchor>
        </w:drawing>
      </w:r>
      <w:r w:rsidRPr="00AA298D">
        <w:rPr>
          <w:noProof/>
        </w:rPr>
        <mc:AlternateContent>
          <mc:Choice Requires="wps">
            <w:drawing>
              <wp:anchor distT="0" distB="0" distL="114300" distR="114300" simplePos="0" relativeHeight="251659264" behindDoc="0" locked="1" layoutInCell="1" allowOverlap="1" wp14:anchorId="7C2B9B6F" wp14:editId="491B65C0">
                <wp:simplePos x="0" y="0"/>
                <wp:positionH relativeFrom="margin">
                  <wp:posOffset>233045</wp:posOffset>
                </wp:positionH>
                <wp:positionV relativeFrom="page">
                  <wp:posOffset>7800975</wp:posOffset>
                </wp:positionV>
                <wp:extent cx="5534660" cy="1095375"/>
                <wp:effectExtent l="0" t="0" r="0" b="0"/>
                <wp:wrapNone/>
                <wp:docPr id="7" name="Zone de texte 7"/>
                <wp:cNvGraphicFramePr/>
                <a:graphic xmlns:a="http://schemas.openxmlformats.org/drawingml/2006/main">
                  <a:graphicData uri="http://schemas.microsoft.com/office/word/2010/wordprocessingShape">
                    <wps:wsp>
                      <wps:cNvSpPr txBox="1"/>
                      <wps:spPr>
                        <a:xfrm>
                          <a:off x="0" y="0"/>
                          <a:ext cx="5534660" cy="10953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FE62A7A" w14:textId="77777777" w:rsidR="009F649A" w:rsidRPr="00B7767E" w:rsidRDefault="009F649A" w:rsidP="007721E9">
                            <w:pPr>
                              <w:pStyle w:val="titrecouv"/>
                              <w:rPr>
                                <w:noProof/>
                                <w:sz w:val="30"/>
                                <w:shd w:val="clear" w:color="auto" w:fill="00627C"/>
                              </w:rPr>
                            </w:pPr>
                            <w:r>
                              <w:rPr>
                                <w:noProof/>
                                <w:sz w:val="30"/>
                                <w:shd w:val="clear" w:color="auto" w:fill="00627C"/>
                              </w:rPr>
                              <w:t>AIX Marseille Université</w:t>
                            </w:r>
                          </w:p>
                          <w:p w14:paraId="76F3B8D4" w14:textId="572A24EB" w:rsidR="000A70D5" w:rsidRPr="000A70D5" w:rsidRDefault="009F649A" w:rsidP="000A70D5">
                            <w:pPr>
                              <w:pStyle w:val="NormalWeb"/>
                              <w:rPr>
                                <w:ins w:id="1" w:author="DEPREZ Stephanie" w:date="2025-07-09T15:43:00Z"/>
                                <w:rFonts w:ascii="Myriad Pro" w:eastAsia="Times New Roman" w:hAnsi="Myriad Pro" w:cs="Miriam Libre"/>
                                <w:b/>
                                <w:rPrChange w:id="2" w:author="DEPREZ Stephanie" w:date="2025-07-09T15:44:00Z">
                                  <w:rPr>
                                    <w:ins w:id="3" w:author="DEPREZ Stephanie" w:date="2025-07-09T15:43:00Z"/>
                                    <w:rFonts w:eastAsia="Times New Roman"/>
                                  </w:rPr>
                                </w:rPrChange>
                              </w:rPr>
                            </w:pPr>
                            <w:r w:rsidRPr="000A70D5">
                              <w:rPr>
                                <w:rFonts w:ascii="Myriad Pro" w:hAnsi="Myriad Pro"/>
                                <w:b/>
                                <w:noProof/>
                                <w:sz w:val="30"/>
                                <w:shd w:val="clear" w:color="auto" w:fill="00627C"/>
                                <w:rPrChange w:id="4" w:author="DEPREZ Stephanie" w:date="2025-07-09T15:44:00Z">
                                  <w:rPr>
                                    <w:noProof/>
                                    <w:sz w:val="30"/>
                                    <w:shd w:val="clear" w:color="auto" w:fill="00627C"/>
                                  </w:rPr>
                                </w:rPrChange>
                              </w:rPr>
                              <w:t xml:space="preserve"> </w:t>
                            </w:r>
                            <w:ins w:id="5" w:author="DEPREZ Stephanie" w:date="2025-07-09T15:44:00Z">
                              <w:r w:rsidR="000A70D5">
                                <w:rPr>
                                  <w:rFonts w:ascii="Myriad Pro" w:eastAsia="Times New Roman" w:hAnsi="Myriad Pro" w:cs="Miriam Libre"/>
                                  <w:b/>
                                </w:rPr>
                                <w:t>R</w:t>
                              </w:r>
                            </w:ins>
                            <w:ins w:id="6" w:author="DEPREZ Stephanie" w:date="2025-07-09T15:43:00Z">
                              <w:r w:rsidR="000A70D5" w:rsidRPr="000A70D5">
                                <w:rPr>
                                  <w:rFonts w:ascii="Myriad Pro" w:eastAsia="Times New Roman" w:hAnsi="Myriad Pro" w:cs="Miriam Libre"/>
                                  <w:b/>
                                  <w:rPrChange w:id="7" w:author="DEPREZ Stephanie" w:date="2025-07-09T15:44:00Z">
                                    <w:rPr>
                                      <w:rFonts w:eastAsia="Times New Roman"/>
                                    </w:rPr>
                                  </w:rPrChange>
                                </w:rPr>
                                <w:t>éhabilitation</w:t>
                              </w:r>
                            </w:ins>
                            <w:ins w:id="8" w:author="DEPREZ Stephanie" w:date="2025-07-09T15:45:00Z">
                              <w:r w:rsidR="000A70D5">
                                <w:rPr>
                                  <w:rFonts w:ascii="Myriad Pro" w:eastAsia="Times New Roman" w:hAnsi="Myriad Pro" w:cs="Miriam Libre"/>
                                  <w:b/>
                                </w:rPr>
                                <w:t xml:space="preserve"> de </w:t>
                              </w:r>
                              <w:proofErr w:type="gramStart"/>
                              <w:r w:rsidR="000A70D5">
                                <w:rPr>
                                  <w:rFonts w:ascii="Myriad Pro" w:eastAsia="Times New Roman" w:hAnsi="Myriad Pro" w:cs="Miriam Libre"/>
                                  <w:b/>
                                </w:rPr>
                                <w:t xml:space="preserve">bâtiments </w:t>
                              </w:r>
                            </w:ins>
                            <w:ins w:id="9" w:author="DEPREZ Stephanie" w:date="2025-07-09T15:43:00Z">
                              <w:r w:rsidR="000A70D5" w:rsidRPr="000A70D5">
                                <w:rPr>
                                  <w:rFonts w:ascii="Myriad Pro" w:eastAsia="Times New Roman" w:hAnsi="Myriad Pro" w:cs="Miriam Libre"/>
                                  <w:b/>
                                  <w:rPrChange w:id="10" w:author="DEPREZ Stephanie" w:date="2025-07-09T15:44:00Z">
                                    <w:rPr>
                                      <w:rFonts w:eastAsia="Times New Roman"/>
                                    </w:rPr>
                                  </w:rPrChange>
                                </w:rPr>
                                <w:t xml:space="preserve"> pour</w:t>
                              </w:r>
                              <w:proofErr w:type="gramEnd"/>
                              <w:r w:rsidR="000A70D5" w:rsidRPr="000A70D5">
                                <w:rPr>
                                  <w:rFonts w:ascii="Myriad Pro" w:eastAsia="Times New Roman" w:hAnsi="Myriad Pro" w:cs="Miriam Libre"/>
                                  <w:b/>
                                  <w:rPrChange w:id="11" w:author="DEPREZ Stephanie" w:date="2025-07-09T15:44:00Z">
                                    <w:rPr>
                                      <w:rFonts w:eastAsia="Times New Roman"/>
                                    </w:rPr>
                                  </w:rPrChange>
                                </w:rPr>
                                <w:t xml:space="preserve"> </w:t>
                              </w:r>
                            </w:ins>
                            <w:ins w:id="12" w:author="DEPREZ Stephanie" w:date="2025-07-09T15:45:00Z">
                              <w:r w:rsidR="000A70D5">
                                <w:rPr>
                                  <w:rFonts w:ascii="Myriad Pro" w:eastAsia="Times New Roman" w:hAnsi="Myriad Pro" w:cs="Miriam Libre"/>
                                  <w:b/>
                                </w:rPr>
                                <w:t>la création de la</w:t>
                              </w:r>
                            </w:ins>
                            <w:ins w:id="13" w:author="DEPREZ Stephanie" w:date="2025-07-09T15:43:00Z">
                              <w:r w:rsidR="000A70D5" w:rsidRPr="000A70D5">
                                <w:rPr>
                                  <w:rFonts w:ascii="Myriad Pro" w:eastAsia="Times New Roman" w:hAnsi="Myriad Pro" w:cs="Miriam Libre"/>
                                  <w:b/>
                                  <w:rPrChange w:id="14" w:author="DEPREZ Stephanie" w:date="2025-07-09T15:44:00Z">
                                    <w:rPr>
                                      <w:rFonts w:eastAsia="Times New Roman"/>
                                    </w:rPr>
                                  </w:rPrChange>
                                </w:rPr>
                                <w:t xml:space="preserve"> Maison de l’étudiant du Campus Etoile -Marseille 13e- Aix-Marseille Université </w:t>
                              </w:r>
                            </w:ins>
                          </w:p>
                          <w:p w14:paraId="4BF87B50" w14:textId="0A12CF52" w:rsidR="009F649A" w:rsidRPr="00B7767E" w:rsidDel="000A70D5" w:rsidRDefault="000A70D5" w:rsidP="007721E9">
                            <w:pPr>
                              <w:pStyle w:val="titrecouv"/>
                              <w:rPr>
                                <w:del w:id="15" w:author="DEPREZ Stephanie" w:date="2025-07-09T15:43:00Z"/>
                                <w:noProof/>
                                <w:sz w:val="30"/>
                                <w:shd w:val="clear" w:color="auto" w:fill="00627C"/>
                              </w:rPr>
                            </w:pPr>
                            <w:ins w:id="16" w:author="DEPREZ Stephanie" w:date="2025-07-09T15:43:00Z">
                              <w:r>
                                <w:rPr>
                                  <w:noProof/>
                                  <w:sz w:val="30"/>
                                  <w:shd w:val="clear" w:color="auto" w:fill="00627C"/>
                                </w:rPr>
                                <w:t>R</w:t>
                              </w:r>
                            </w:ins>
                            <w:del w:id="17" w:author="DEPREZ Stephanie" w:date="2025-07-09T15:43:00Z">
                              <w:r w:rsidR="009F649A" w:rsidDel="000A70D5">
                                <w:rPr>
                                  <w:noProof/>
                                  <w:sz w:val="30"/>
                                  <w:shd w:val="clear" w:color="auto" w:fill="00627C"/>
                                </w:rPr>
                                <w:delText xml:space="preserve">CREATION D’UNE MAISON DE L’ETUDIANT SUR LE CAMPUS DE SAINT-JeRÔME </w:delText>
                              </w:r>
                            </w:del>
                          </w:p>
                          <w:p w14:paraId="00624649" w14:textId="44E1C46F" w:rsidR="009F649A" w:rsidRPr="00B7767E" w:rsidRDefault="009F649A" w:rsidP="007721E9">
                            <w:pPr>
                              <w:pStyle w:val="titrecouv"/>
                              <w:rPr>
                                <w:sz w:val="3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2B9B6F" id="_x0000_t202" coordsize="21600,21600" o:spt="202" path="m,l,21600r21600,l21600,xe">
                <v:stroke joinstyle="miter"/>
                <v:path gradientshapeok="t" o:connecttype="rect"/>
              </v:shapetype>
              <v:shape id="Zone de texte 7" o:spid="_x0000_s1026" type="#_x0000_t202" style="position:absolute;left:0;text-align:left;margin-left:18.35pt;margin-top:614.25pt;width:435.8pt;height:86.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" filled="f" stroked="f" strokeweight=".5pt">
                <v:textbox>
                  <w:txbxContent>
                    <w:p w14:paraId="4FE62A7A" w14:textId="77777777" w:rsidR="009F649A" w:rsidRPr="00B7767E" w:rsidRDefault="009F649A" w:rsidP="007721E9">
                      <w:pPr>
                        <w:pStyle w:val="titrecouv"/>
                        <w:rPr>
                          <w:noProof/>
                          <w:sz w:val="30"/>
                          <w:shd w:val="clear" w:color="auto" w:fill="00627C"/>
                        </w:rPr>
                      </w:pPr>
                      <w:r>
                        <w:rPr>
                          <w:noProof/>
                          <w:sz w:val="30"/>
                          <w:shd w:val="clear" w:color="auto" w:fill="00627C"/>
                        </w:rPr>
                        <w:t>AIX Marseille Université</w:t>
                      </w:r>
                    </w:p>
                    <w:p w14:paraId="76F3B8D4" w14:textId="572A24EB" w:rsidR="000A70D5" w:rsidRPr="000A70D5" w:rsidRDefault="009F649A" w:rsidP="000A70D5">
                      <w:pPr>
                        <w:pStyle w:val="NormalWeb"/>
                        <w:rPr>
                          <w:ins w:id="18" w:author="DEPREZ Stephanie" w:date="2025-07-09T15:43:00Z"/>
                          <w:rFonts w:ascii="Myriad Pro" w:eastAsia="Times New Roman" w:hAnsi="Myriad Pro" w:cs="Miriam Libre"/>
                          <w:b/>
                          <w:rPrChange w:id="19" w:author="DEPREZ Stephanie" w:date="2025-07-09T15:44:00Z">
                            <w:rPr>
                              <w:ins w:id="20" w:author="DEPREZ Stephanie" w:date="2025-07-09T15:43:00Z"/>
                              <w:rFonts w:eastAsia="Times New Roman"/>
                            </w:rPr>
                          </w:rPrChange>
                        </w:rPr>
                      </w:pPr>
                      <w:r w:rsidRPr="000A70D5">
                        <w:rPr>
                          <w:rFonts w:ascii="Myriad Pro" w:hAnsi="Myriad Pro"/>
                          <w:b/>
                          <w:noProof/>
                          <w:sz w:val="30"/>
                          <w:shd w:val="clear" w:color="auto" w:fill="00627C"/>
                          <w:rPrChange w:id="21" w:author="DEPREZ Stephanie" w:date="2025-07-09T15:44:00Z">
                            <w:rPr>
                              <w:noProof/>
                              <w:sz w:val="30"/>
                              <w:shd w:val="clear" w:color="auto" w:fill="00627C"/>
                            </w:rPr>
                          </w:rPrChange>
                        </w:rPr>
                        <w:t xml:space="preserve"> </w:t>
                      </w:r>
                      <w:ins w:id="22" w:author="DEPREZ Stephanie" w:date="2025-07-09T15:44:00Z">
                        <w:r w:rsidR="000A70D5">
                          <w:rPr>
                            <w:rFonts w:ascii="Myriad Pro" w:eastAsia="Times New Roman" w:hAnsi="Myriad Pro" w:cs="Miriam Libre"/>
                            <w:b/>
                          </w:rPr>
                          <w:t>R</w:t>
                        </w:r>
                      </w:ins>
                      <w:ins w:id="23" w:author="DEPREZ Stephanie" w:date="2025-07-09T15:43:00Z">
                        <w:r w:rsidR="000A70D5" w:rsidRPr="000A70D5">
                          <w:rPr>
                            <w:rFonts w:ascii="Myriad Pro" w:eastAsia="Times New Roman" w:hAnsi="Myriad Pro" w:cs="Miriam Libre"/>
                            <w:b/>
                            <w:rPrChange w:id="24" w:author="DEPREZ Stephanie" w:date="2025-07-09T15:44:00Z">
                              <w:rPr>
                                <w:rFonts w:eastAsia="Times New Roman"/>
                              </w:rPr>
                            </w:rPrChange>
                          </w:rPr>
                          <w:t>éhabilitation</w:t>
                        </w:r>
                      </w:ins>
                      <w:ins w:id="25" w:author="DEPREZ Stephanie" w:date="2025-07-09T15:45:00Z">
                        <w:r w:rsidR="000A70D5">
                          <w:rPr>
                            <w:rFonts w:ascii="Myriad Pro" w:eastAsia="Times New Roman" w:hAnsi="Myriad Pro" w:cs="Miriam Libre"/>
                            <w:b/>
                          </w:rPr>
                          <w:t xml:space="preserve"> de </w:t>
                        </w:r>
                        <w:proofErr w:type="gramStart"/>
                        <w:r w:rsidR="000A70D5">
                          <w:rPr>
                            <w:rFonts w:ascii="Myriad Pro" w:eastAsia="Times New Roman" w:hAnsi="Myriad Pro" w:cs="Miriam Libre"/>
                            <w:b/>
                          </w:rPr>
                          <w:t xml:space="preserve">bâtiments </w:t>
                        </w:r>
                      </w:ins>
                      <w:ins w:id="26" w:author="DEPREZ Stephanie" w:date="2025-07-09T15:43:00Z">
                        <w:r w:rsidR="000A70D5" w:rsidRPr="000A70D5">
                          <w:rPr>
                            <w:rFonts w:ascii="Myriad Pro" w:eastAsia="Times New Roman" w:hAnsi="Myriad Pro" w:cs="Miriam Libre"/>
                            <w:b/>
                            <w:rPrChange w:id="27" w:author="DEPREZ Stephanie" w:date="2025-07-09T15:44:00Z">
                              <w:rPr>
                                <w:rFonts w:eastAsia="Times New Roman"/>
                              </w:rPr>
                            </w:rPrChange>
                          </w:rPr>
                          <w:t xml:space="preserve"> pour</w:t>
                        </w:r>
                        <w:proofErr w:type="gramEnd"/>
                        <w:r w:rsidR="000A70D5" w:rsidRPr="000A70D5">
                          <w:rPr>
                            <w:rFonts w:ascii="Myriad Pro" w:eastAsia="Times New Roman" w:hAnsi="Myriad Pro" w:cs="Miriam Libre"/>
                            <w:b/>
                            <w:rPrChange w:id="28" w:author="DEPREZ Stephanie" w:date="2025-07-09T15:44:00Z">
                              <w:rPr>
                                <w:rFonts w:eastAsia="Times New Roman"/>
                              </w:rPr>
                            </w:rPrChange>
                          </w:rPr>
                          <w:t xml:space="preserve"> </w:t>
                        </w:r>
                      </w:ins>
                      <w:ins w:id="29" w:author="DEPREZ Stephanie" w:date="2025-07-09T15:45:00Z">
                        <w:r w:rsidR="000A70D5">
                          <w:rPr>
                            <w:rFonts w:ascii="Myriad Pro" w:eastAsia="Times New Roman" w:hAnsi="Myriad Pro" w:cs="Miriam Libre"/>
                            <w:b/>
                          </w:rPr>
                          <w:t>la création de la</w:t>
                        </w:r>
                      </w:ins>
                      <w:ins w:id="30" w:author="DEPREZ Stephanie" w:date="2025-07-09T15:43:00Z">
                        <w:r w:rsidR="000A70D5" w:rsidRPr="000A70D5">
                          <w:rPr>
                            <w:rFonts w:ascii="Myriad Pro" w:eastAsia="Times New Roman" w:hAnsi="Myriad Pro" w:cs="Miriam Libre"/>
                            <w:b/>
                            <w:rPrChange w:id="31" w:author="DEPREZ Stephanie" w:date="2025-07-09T15:44:00Z">
                              <w:rPr>
                                <w:rFonts w:eastAsia="Times New Roman"/>
                              </w:rPr>
                            </w:rPrChange>
                          </w:rPr>
                          <w:t xml:space="preserve"> Maison de l’étudiant du Campus Etoile -Marseille 13e- Aix-Marseille Université </w:t>
                        </w:r>
                      </w:ins>
                    </w:p>
                    <w:p w14:paraId="4BF87B50" w14:textId="0A12CF52" w:rsidR="009F649A" w:rsidRPr="00B7767E" w:rsidDel="000A70D5" w:rsidRDefault="000A70D5" w:rsidP="007721E9">
                      <w:pPr>
                        <w:pStyle w:val="titrecouv"/>
                        <w:rPr>
                          <w:del w:id="32" w:author="DEPREZ Stephanie" w:date="2025-07-09T15:43:00Z"/>
                          <w:noProof/>
                          <w:sz w:val="30"/>
                          <w:shd w:val="clear" w:color="auto" w:fill="00627C"/>
                        </w:rPr>
                      </w:pPr>
                      <w:ins w:id="33" w:author="DEPREZ Stephanie" w:date="2025-07-09T15:43:00Z">
                        <w:r>
                          <w:rPr>
                            <w:noProof/>
                            <w:sz w:val="30"/>
                            <w:shd w:val="clear" w:color="auto" w:fill="00627C"/>
                          </w:rPr>
                          <w:t>R</w:t>
                        </w:r>
                      </w:ins>
                      <w:del w:id="34" w:author="DEPREZ Stephanie" w:date="2025-07-09T15:43:00Z">
                        <w:r w:rsidR="009F649A" w:rsidDel="000A70D5">
                          <w:rPr>
                            <w:noProof/>
                            <w:sz w:val="30"/>
                            <w:shd w:val="clear" w:color="auto" w:fill="00627C"/>
                          </w:rPr>
                          <w:delText xml:space="preserve">CREATION D’UNE MAISON DE L’ETUDIANT SUR LE CAMPUS DE SAINT-JeRÔME </w:delText>
                        </w:r>
                      </w:del>
                    </w:p>
                    <w:p w14:paraId="00624649" w14:textId="44E1C46F" w:rsidR="009F649A" w:rsidRPr="00B7767E" w:rsidRDefault="009F649A" w:rsidP="007721E9">
                      <w:pPr>
                        <w:pStyle w:val="titrecouv"/>
                        <w:rPr>
                          <w:sz w:val="30"/>
                        </w:rPr>
                      </w:pPr>
                    </w:p>
                  </w:txbxContent>
                </v:textbox>
                <w10:wrap anchorx="margin" anchory="page"/>
                <w10:anchorlock/>
              </v:shape>
            </w:pict>
          </mc:Fallback>
        </mc:AlternateContent>
      </w:r>
    </w:p>
    <w:tbl>
      <w:tblPr>
        <w:tblStyle w:val="Grilledutableau1"/>
        <w:tblpPr w:vertAnchor="page" w:horzAnchor="page" w:tblpX="6153" w:tblpY="16019"/>
        <w:tblW w:w="51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159"/>
      </w:tblGrid>
      <w:tr w:rsidR="00271099" w:rsidRPr="005661BD" w14:paraId="5A09E475" w14:textId="77777777" w:rsidTr="000A3007">
        <w:tc>
          <w:tcPr>
            <w:tcW w:w="5159" w:type="dxa"/>
          </w:tcPr>
          <w:p w14:paraId="7D1642B4" w14:textId="65301058" w:rsidR="00C84974" w:rsidRPr="005661BD" w:rsidRDefault="00D851C0" w:rsidP="00D851C0">
            <w:pPr>
              <w:pStyle w:val="Documentvolume"/>
              <w:framePr w:wrap="auto" w:vAnchor="margin" w:hAnchor="text" w:xAlign="left" w:yAlign="inline"/>
            </w:pPr>
            <w:r>
              <w:rPr>
                <w:noProof/>
              </w:rPr>
              <w:lastRenderedPageBreak/>
              <w:fldChar w:fldCharType="begin"/>
            </w:r>
            <w:r>
              <w:rPr>
                <w:noProof/>
              </w:rPr>
              <w:instrText xml:space="preserve"> STYLEREF  "_Document volume"  \* MERGEFORMAT </w:instrText>
            </w:r>
            <w:r>
              <w:rPr>
                <w:noProof/>
              </w:rPr>
              <w:fldChar w:fldCharType="separate"/>
            </w:r>
            <w:r w:rsidR="007513FC">
              <w:rPr>
                <w:b w:val="0"/>
                <w:bCs/>
                <w:noProof/>
              </w:rPr>
              <w:t>Erreur ! Référence non valide pour un signet.</w:t>
            </w:r>
            <w:r>
              <w:rPr>
                <w:noProof/>
              </w:rPr>
              <w:fldChar w:fldCharType="end"/>
            </w:r>
          </w:p>
        </w:tc>
      </w:tr>
    </w:tbl>
    <w:p w14:paraId="64B5F5DE" w14:textId="41BF2029" w:rsidR="00E810F5" w:rsidRPr="005661BD" w:rsidRDefault="00E810F5" w:rsidP="00B1627B"/>
    <w:tbl>
      <w:tblPr>
        <w:tblStyle w:val="Grilledutableau"/>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43"/>
        <w:gridCol w:w="1246"/>
        <w:gridCol w:w="1224"/>
        <w:gridCol w:w="1008"/>
        <w:gridCol w:w="2233"/>
        <w:gridCol w:w="3185"/>
      </w:tblGrid>
      <w:tr w:rsidR="005661BD" w:rsidRPr="00330A1D" w14:paraId="0BB5FAAD" w14:textId="77777777" w:rsidTr="000F2879">
        <w:trPr>
          <w:jc w:val="center"/>
        </w:trPr>
        <w:tc>
          <w:tcPr>
            <w:tcW w:w="9639" w:type="dxa"/>
            <w:gridSpan w:val="6"/>
          </w:tcPr>
          <w:p w14:paraId="33A63E6F" w14:textId="77777777" w:rsidR="005661BD" w:rsidRPr="00330A1D" w:rsidRDefault="005661BD" w:rsidP="00B1627B">
            <w:pPr>
              <w:rPr>
                <w:b/>
                <w:bCs/>
              </w:rPr>
            </w:pPr>
            <w:r w:rsidRPr="00330A1D">
              <w:rPr>
                <w:b/>
                <w:bCs/>
              </w:rPr>
              <w:t>Informations relatives au document</w:t>
            </w:r>
          </w:p>
        </w:tc>
      </w:tr>
      <w:tr w:rsidR="005661BD" w:rsidRPr="005661BD" w14:paraId="4329E4C9" w14:textId="77777777" w:rsidTr="000F2879">
        <w:trPr>
          <w:jc w:val="center"/>
        </w:trPr>
        <w:tc>
          <w:tcPr>
            <w:tcW w:w="9639" w:type="dxa"/>
            <w:gridSpan w:val="6"/>
          </w:tcPr>
          <w:p w14:paraId="5F5E63DC" w14:textId="5DC80622" w:rsidR="005661BD" w:rsidRPr="000B5005" w:rsidRDefault="005661BD" w:rsidP="000F2879">
            <w:pPr>
              <w:pStyle w:val="Documentinformationsous-titre"/>
            </w:pPr>
            <w:r w:rsidRPr="000B5005">
              <w:t>INFORMATIONS GÉNÉRALES</w:t>
            </w:r>
          </w:p>
        </w:tc>
      </w:tr>
      <w:tr w:rsidR="005661BD" w:rsidRPr="005661BD" w14:paraId="7769C48A" w14:textId="77777777" w:rsidTr="000F2879">
        <w:trPr>
          <w:jc w:val="center"/>
        </w:trPr>
        <w:tc>
          <w:tcPr>
            <w:tcW w:w="1989" w:type="dxa"/>
            <w:gridSpan w:val="2"/>
            <w:vAlign w:val="center"/>
          </w:tcPr>
          <w:p w14:paraId="393AC225" w14:textId="77777777" w:rsidR="005661BD" w:rsidRPr="000B5005" w:rsidRDefault="005661BD" w:rsidP="000F2879">
            <w:pPr>
              <w:pStyle w:val="Documentinformationtexte"/>
              <w:rPr>
                <w:b/>
              </w:rPr>
            </w:pPr>
            <w:r w:rsidRPr="000B5005">
              <w:rPr>
                <w:b/>
              </w:rPr>
              <w:t>Auteur(s)</w:t>
            </w:r>
          </w:p>
          <w:p w14:paraId="1E36D817" w14:textId="77777777" w:rsidR="005661BD" w:rsidRPr="000B5005" w:rsidRDefault="005661BD" w:rsidP="000F2879">
            <w:pPr>
              <w:pStyle w:val="Documentinformationtexte"/>
              <w:rPr>
                <w:b/>
              </w:rPr>
            </w:pPr>
            <w:r w:rsidRPr="000B5005">
              <w:rPr>
                <w:b/>
              </w:rPr>
              <w:t>Fonction</w:t>
            </w:r>
          </w:p>
        </w:tc>
        <w:tc>
          <w:tcPr>
            <w:tcW w:w="7650" w:type="dxa"/>
            <w:gridSpan w:val="4"/>
            <w:tcMar>
              <w:left w:w="113" w:type="dxa"/>
            </w:tcMar>
            <w:vAlign w:val="center"/>
          </w:tcPr>
          <w:p w14:paraId="183EB114" w14:textId="5EE3BA5E" w:rsidR="005661BD" w:rsidRPr="000B5005" w:rsidRDefault="004F1CAD" w:rsidP="000F2879">
            <w:pPr>
              <w:pStyle w:val="Documentinformationtexte"/>
            </w:pPr>
            <w:r w:rsidRPr="009F649A">
              <w:rPr>
                <w:rPrChange w:id="18" w:author="DEPREZ Stephanie" w:date="2025-06-03T14:10:00Z">
                  <w:rPr>
                    <w:highlight w:val="yellow"/>
                  </w:rPr>
                </w:rPrChange>
              </w:rPr>
              <w:t>S GUELLIL</w:t>
            </w:r>
          </w:p>
          <w:p w14:paraId="36124EE7" w14:textId="39741C59" w:rsidR="003B7D56" w:rsidRPr="000B5005" w:rsidRDefault="003B7D56" w:rsidP="000F2879">
            <w:pPr>
              <w:pStyle w:val="Documentinformationtexte"/>
            </w:pPr>
            <w:r w:rsidRPr="000B5005">
              <w:t>Egis Conseil – Programmiste</w:t>
            </w:r>
          </w:p>
        </w:tc>
      </w:tr>
      <w:tr w:rsidR="005661BD" w:rsidRPr="005661BD" w14:paraId="6D3C2751" w14:textId="77777777" w:rsidTr="000F2879">
        <w:trPr>
          <w:jc w:val="center"/>
        </w:trPr>
        <w:tc>
          <w:tcPr>
            <w:tcW w:w="1989" w:type="dxa"/>
            <w:gridSpan w:val="2"/>
            <w:vAlign w:val="center"/>
          </w:tcPr>
          <w:p w14:paraId="2FA5CD0F" w14:textId="77777777" w:rsidR="005661BD" w:rsidRPr="000B5005" w:rsidRDefault="005661BD" w:rsidP="000F2879">
            <w:pPr>
              <w:pStyle w:val="Documentinformationtexte"/>
              <w:rPr>
                <w:b/>
              </w:rPr>
            </w:pPr>
            <w:r w:rsidRPr="000B5005">
              <w:rPr>
                <w:b/>
              </w:rPr>
              <w:t>Volume du document</w:t>
            </w:r>
          </w:p>
        </w:tc>
        <w:tc>
          <w:tcPr>
            <w:tcW w:w="7650" w:type="dxa"/>
            <w:gridSpan w:val="4"/>
            <w:tcMar>
              <w:left w:w="113" w:type="dxa"/>
            </w:tcMar>
            <w:vAlign w:val="center"/>
          </w:tcPr>
          <w:p w14:paraId="06B873B9" w14:textId="135B5F3E" w:rsidR="005661BD" w:rsidRPr="000B5005" w:rsidRDefault="00E4507F" w:rsidP="00485F0F">
            <w:pPr>
              <w:pStyle w:val="Documentinformationtexte"/>
            </w:pPr>
            <w:r>
              <w:rPr>
                <w:noProof/>
              </w:rPr>
              <w:t>Tome 2</w:t>
            </w:r>
          </w:p>
        </w:tc>
      </w:tr>
      <w:tr w:rsidR="005661BD" w:rsidRPr="005661BD" w14:paraId="2DCB246F" w14:textId="77777777" w:rsidTr="000F2879">
        <w:trPr>
          <w:jc w:val="center"/>
        </w:trPr>
        <w:tc>
          <w:tcPr>
            <w:tcW w:w="1989" w:type="dxa"/>
            <w:gridSpan w:val="2"/>
            <w:vAlign w:val="center"/>
          </w:tcPr>
          <w:p w14:paraId="37BD4796" w14:textId="77777777" w:rsidR="005661BD" w:rsidRPr="000B5005" w:rsidRDefault="005661BD" w:rsidP="000F2879">
            <w:pPr>
              <w:pStyle w:val="Documentinformationtexte"/>
              <w:rPr>
                <w:b/>
              </w:rPr>
            </w:pPr>
            <w:r w:rsidRPr="000B5005">
              <w:rPr>
                <w:b/>
              </w:rPr>
              <w:t>Version</w:t>
            </w:r>
          </w:p>
        </w:tc>
        <w:tc>
          <w:tcPr>
            <w:tcW w:w="7650" w:type="dxa"/>
            <w:gridSpan w:val="4"/>
            <w:tcMar>
              <w:left w:w="113" w:type="dxa"/>
            </w:tcMar>
            <w:vAlign w:val="center"/>
          </w:tcPr>
          <w:p w14:paraId="73701464" w14:textId="2CE0B868" w:rsidR="005661BD" w:rsidRPr="000B5005" w:rsidRDefault="00485F0F" w:rsidP="00184E62">
            <w:pPr>
              <w:pStyle w:val="Documentinformationtexte"/>
            </w:pPr>
            <w:r w:rsidRPr="000B5005">
              <w:t>V</w:t>
            </w:r>
            <w:r w:rsidR="0053342B" w:rsidRPr="000B5005">
              <w:t>1</w:t>
            </w:r>
          </w:p>
        </w:tc>
      </w:tr>
      <w:tr w:rsidR="005661BD" w:rsidRPr="005661BD" w14:paraId="059FC0E8" w14:textId="77777777" w:rsidTr="000F2879">
        <w:trPr>
          <w:trHeight w:val="57"/>
          <w:jc w:val="center"/>
        </w:trPr>
        <w:tc>
          <w:tcPr>
            <w:tcW w:w="9639" w:type="dxa"/>
            <w:gridSpan w:val="6"/>
          </w:tcPr>
          <w:p w14:paraId="2FCA7964" w14:textId="77777777" w:rsidR="005661BD" w:rsidRPr="005661BD" w:rsidRDefault="005661BD" w:rsidP="000F2879">
            <w:pPr>
              <w:pStyle w:val="Documentinformationsous-titre"/>
            </w:pPr>
            <w:r w:rsidRPr="005661BD">
              <w:t>HISTORIQUE DES MODIFICATIONS</w:t>
            </w:r>
          </w:p>
        </w:tc>
      </w:tr>
      <w:tr w:rsidR="007C6C12" w:rsidRPr="008863A1" w14:paraId="00C2BA1B" w14:textId="77777777" w:rsidTr="000F2879">
        <w:trPr>
          <w:jc w:val="center"/>
        </w:trPr>
        <w:tc>
          <w:tcPr>
            <w:tcW w:w="743" w:type="dxa"/>
            <w:vAlign w:val="bottom"/>
          </w:tcPr>
          <w:p w14:paraId="5CB83402" w14:textId="77777777" w:rsidR="007C6C12" w:rsidRPr="008863A1" w:rsidRDefault="007C6C12" w:rsidP="000F2879">
            <w:pPr>
              <w:pStyle w:val="Documentinformationtitres"/>
            </w:pPr>
            <w:r w:rsidRPr="008863A1">
              <w:t>Version</w:t>
            </w:r>
          </w:p>
        </w:tc>
        <w:tc>
          <w:tcPr>
            <w:tcW w:w="1246" w:type="dxa"/>
            <w:tcMar>
              <w:left w:w="113" w:type="dxa"/>
            </w:tcMar>
            <w:vAlign w:val="bottom"/>
          </w:tcPr>
          <w:p w14:paraId="21B0259E" w14:textId="77777777" w:rsidR="007C6C12" w:rsidRPr="008863A1" w:rsidRDefault="007C6C12" w:rsidP="000F2879">
            <w:pPr>
              <w:pStyle w:val="Documentinformationtitres"/>
            </w:pPr>
            <w:r w:rsidRPr="008863A1">
              <w:t>Date</w:t>
            </w:r>
          </w:p>
        </w:tc>
        <w:tc>
          <w:tcPr>
            <w:tcW w:w="2232" w:type="dxa"/>
            <w:gridSpan w:val="2"/>
            <w:tcMar>
              <w:left w:w="113" w:type="dxa"/>
            </w:tcMar>
            <w:vAlign w:val="bottom"/>
          </w:tcPr>
          <w:p w14:paraId="7D9FDFA8" w14:textId="536F97BA" w:rsidR="007C6C12" w:rsidRPr="008863A1" w:rsidRDefault="00485F0F" w:rsidP="000F2879">
            <w:pPr>
              <w:pStyle w:val="Documentinformationtitres"/>
            </w:pPr>
            <w:r>
              <w:t>Auteur</w:t>
            </w:r>
          </w:p>
        </w:tc>
        <w:tc>
          <w:tcPr>
            <w:tcW w:w="2233" w:type="dxa"/>
            <w:tcMar>
              <w:left w:w="113" w:type="dxa"/>
            </w:tcMar>
            <w:vAlign w:val="bottom"/>
          </w:tcPr>
          <w:p w14:paraId="7954383F" w14:textId="1BC1591B" w:rsidR="007C6C12" w:rsidRPr="008863A1" w:rsidRDefault="00485F0F" w:rsidP="000F2879">
            <w:pPr>
              <w:pStyle w:val="Documentinformationtitres"/>
            </w:pPr>
            <w:r w:rsidRPr="008863A1">
              <w:t>Vérifié par</w:t>
            </w:r>
          </w:p>
        </w:tc>
        <w:tc>
          <w:tcPr>
            <w:tcW w:w="3185" w:type="dxa"/>
            <w:tcMar>
              <w:left w:w="113" w:type="dxa"/>
            </w:tcMar>
            <w:vAlign w:val="bottom"/>
          </w:tcPr>
          <w:p w14:paraId="2EFED1C8" w14:textId="25E2F360" w:rsidR="007C6C12" w:rsidRPr="008863A1" w:rsidRDefault="007C6C12" w:rsidP="000F2879">
            <w:pPr>
              <w:pStyle w:val="Documentinformationtitres"/>
            </w:pPr>
          </w:p>
        </w:tc>
      </w:tr>
      <w:tr w:rsidR="00891D5E" w:rsidRPr="008863A1" w14:paraId="062FCF8E" w14:textId="77777777" w:rsidTr="000F2879">
        <w:trPr>
          <w:jc w:val="center"/>
        </w:trPr>
        <w:tc>
          <w:tcPr>
            <w:tcW w:w="743" w:type="dxa"/>
            <w:vAlign w:val="center"/>
          </w:tcPr>
          <w:p w14:paraId="496A461F" w14:textId="440F2A53" w:rsidR="00891D5E" w:rsidRPr="008863A1" w:rsidRDefault="00891D5E" w:rsidP="00891D5E">
            <w:pPr>
              <w:pStyle w:val="Documentinformationtexte"/>
            </w:pPr>
            <w:r>
              <w:t>V1</w:t>
            </w:r>
          </w:p>
        </w:tc>
        <w:tc>
          <w:tcPr>
            <w:tcW w:w="1246" w:type="dxa"/>
            <w:tcMar>
              <w:left w:w="113" w:type="dxa"/>
            </w:tcMar>
            <w:vAlign w:val="center"/>
          </w:tcPr>
          <w:p w14:paraId="0D10E277" w14:textId="4921F584" w:rsidR="00891D5E" w:rsidRPr="008863A1" w:rsidRDefault="00D00075" w:rsidP="00891D5E">
            <w:pPr>
              <w:pStyle w:val="Documentinformationtexte"/>
            </w:pPr>
            <w:r>
              <w:t>07</w:t>
            </w:r>
            <w:r w:rsidR="00891D5E">
              <w:t>/</w:t>
            </w:r>
            <w:r>
              <w:t>04</w:t>
            </w:r>
            <w:r w:rsidR="00891D5E">
              <w:t>/202</w:t>
            </w:r>
            <w:r>
              <w:t>5</w:t>
            </w:r>
          </w:p>
        </w:tc>
        <w:tc>
          <w:tcPr>
            <w:tcW w:w="2232" w:type="dxa"/>
            <w:gridSpan w:val="2"/>
            <w:tcMar>
              <w:left w:w="113" w:type="dxa"/>
            </w:tcMar>
            <w:vAlign w:val="center"/>
          </w:tcPr>
          <w:p w14:paraId="5BCCADF2" w14:textId="3AD36018" w:rsidR="00891D5E" w:rsidRPr="008863A1" w:rsidRDefault="00003A95" w:rsidP="00891D5E">
            <w:pPr>
              <w:pStyle w:val="Documentinformationtexte"/>
            </w:pPr>
            <w:r>
              <w:rPr>
                <w:lang w:val="pt-BR"/>
              </w:rPr>
              <w:t>S GUELLIL</w:t>
            </w:r>
          </w:p>
        </w:tc>
        <w:tc>
          <w:tcPr>
            <w:tcW w:w="2233" w:type="dxa"/>
            <w:tcMar>
              <w:left w:w="113" w:type="dxa"/>
            </w:tcMar>
            <w:vAlign w:val="center"/>
          </w:tcPr>
          <w:p w14:paraId="5639F807" w14:textId="1EBC330A" w:rsidR="00891D5E" w:rsidRPr="008863A1" w:rsidRDefault="00003A95" w:rsidP="00891D5E">
            <w:pPr>
              <w:pStyle w:val="Documentinformationtexte"/>
            </w:pPr>
            <w:r>
              <w:t>S MAZOUZ</w:t>
            </w:r>
          </w:p>
        </w:tc>
        <w:tc>
          <w:tcPr>
            <w:tcW w:w="3185" w:type="dxa"/>
            <w:tcMar>
              <w:left w:w="113" w:type="dxa"/>
            </w:tcMar>
            <w:vAlign w:val="center"/>
          </w:tcPr>
          <w:p w14:paraId="08ECF997" w14:textId="77777777" w:rsidR="00891D5E" w:rsidRPr="008863A1" w:rsidRDefault="00891D5E" w:rsidP="00891D5E">
            <w:pPr>
              <w:pStyle w:val="Documentinformationtexte"/>
            </w:pPr>
          </w:p>
        </w:tc>
      </w:tr>
      <w:tr w:rsidR="00184E62" w:rsidRPr="008863A1" w14:paraId="6DD776F7" w14:textId="77777777" w:rsidTr="00184E62">
        <w:trPr>
          <w:jc w:val="center"/>
        </w:trPr>
        <w:tc>
          <w:tcPr>
            <w:tcW w:w="743" w:type="dxa"/>
            <w:vAlign w:val="center"/>
          </w:tcPr>
          <w:p w14:paraId="6EEC455A" w14:textId="79940196" w:rsidR="00184E62" w:rsidRPr="008863A1" w:rsidRDefault="00184E62" w:rsidP="00184E62">
            <w:pPr>
              <w:pStyle w:val="Documentinformationtexte"/>
            </w:pPr>
          </w:p>
        </w:tc>
        <w:tc>
          <w:tcPr>
            <w:tcW w:w="1246" w:type="dxa"/>
            <w:tcMar>
              <w:left w:w="113" w:type="dxa"/>
            </w:tcMar>
            <w:vAlign w:val="center"/>
          </w:tcPr>
          <w:p w14:paraId="792D9337" w14:textId="4F2E0452" w:rsidR="00184E62" w:rsidRPr="008863A1" w:rsidRDefault="00184E62" w:rsidP="00184E62">
            <w:pPr>
              <w:pStyle w:val="Documentinformationtexte"/>
            </w:pPr>
          </w:p>
        </w:tc>
        <w:tc>
          <w:tcPr>
            <w:tcW w:w="2232" w:type="dxa"/>
            <w:gridSpan w:val="2"/>
            <w:tcMar>
              <w:left w:w="113" w:type="dxa"/>
            </w:tcMar>
            <w:vAlign w:val="center"/>
          </w:tcPr>
          <w:p w14:paraId="64759931" w14:textId="51F0CDB2" w:rsidR="00184E62" w:rsidRPr="008863A1" w:rsidRDefault="00184E62" w:rsidP="00184E62">
            <w:pPr>
              <w:pStyle w:val="Documentinformationtexte"/>
            </w:pPr>
          </w:p>
        </w:tc>
        <w:tc>
          <w:tcPr>
            <w:tcW w:w="2233" w:type="dxa"/>
            <w:tcMar>
              <w:left w:w="113" w:type="dxa"/>
            </w:tcMar>
            <w:vAlign w:val="center"/>
          </w:tcPr>
          <w:p w14:paraId="0E82E284" w14:textId="247B7723" w:rsidR="00184E62" w:rsidRPr="008863A1" w:rsidRDefault="00184E62" w:rsidP="00184E62">
            <w:pPr>
              <w:pStyle w:val="Documentinformationtexte"/>
            </w:pPr>
          </w:p>
        </w:tc>
        <w:tc>
          <w:tcPr>
            <w:tcW w:w="3185" w:type="dxa"/>
            <w:tcMar>
              <w:left w:w="113" w:type="dxa"/>
            </w:tcMar>
            <w:vAlign w:val="center"/>
          </w:tcPr>
          <w:p w14:paraId="4E38A324" w14:textId="77777777" w:rsidR="00184E62" w:rsidRPr="008863A1" w:rsidRDefault="00184E62" w:rsidP="00184E62">
            <w:pPr>
              <w:pStyle w:val="Documentinformationtexte"/>
            </w:pPr>
          </w:p>
        </w:tc>
      </w:tr>
      <w:tr w:rsidR="00E1331C" w:rsidRPr="008863A1" w14:paraId="68DADA09" w14:textId="77777777" w:rsidTr="00184E62">
        <w:trPr>
          <w:jc w:val="center"/>
        </w:trPr>
        <w:tc>
          <w:tcPr>
            <w:tcW w:w="743" w:type="dxa"/>
            <w:vAlign w:val="center"/>
          </w:tcPr>
          <w:p w14:paraId="0F928071" w14:textId="77777777" w:rsidR="00E1331C" w:rsidRDefault="00E1331C" w:rsidP="00184E62">
            <w:pPr>
              <w:pStyle w:val="Documentinformationtexte"/>
            </w:pPr>
          </w:p>
        </w:tc>
        <w:tc>
          <w:tcPr>
            <w:tcW w:w="1246" w:type="dxa"/>
            <w:tcMar>
              <w:left w:w="113" w:type="dxa"/>
            </w:tcMar>
            <w:vAlign w:val="center"/>
          </w:tcPr>
          <w:p w14:paraId="025619C4" w14:textId="77777777" w:rsidR="00E1331C" w:rsidRPr="008863A1" w:rsidRDefault="00E1331C" w:rsidP="00184E62">
            <w:pPr>
              <w:pStyle w:val="Documentinformationtexte"/>
            </w:pPr>
          </w:p>
        </w:tc>
        <w:tc>
          <w:tcPr>
            <w:tcW w:w="2232" w:type="dxa"/>
            <w:gridSpan w:val="2"/>
            <w:tcMar>
              <w:left w:w="113" w:type="dxa"/>
            </w:tcMar>
            <w:vAlign w:val="center"/>
          </w:tcPr>
          <w:p w14:paraId="3C2715D9" w14:textId="77777777" w:rsidR="00E1331C" w:rsidRPr="008863A1" w:rsidRDefault="00E1331C" w:rsidP="00184E62">
            <w:pPr>
              <w:pStyle w:val="Documentinformationtexte"/>
            </w:pPr>
          </w:p>
        </w:tc>
        <w:tc>
          <w:tcPr>
            <w:tcW w:w="2233" w:type="dxa"/>
            <w:tcMar>
              <w:left w:w="113" w:type="dxa"/>
            </w:tcMar>
            <w:vAlign w:val="center"/>
          </w:tcPr>
          <w:p w14:paraId="427DEEAA" w14:textId="77777777" w:rsidR="00E1331C" w:rsidRPr="008863A1" w:rsidRDefault="00E1331C" w:rsidP="00184E62">
            <w:pPr>
              <w:pStyle w:val="Documentinformationtexte"/>
            </w:pPr>
          </w:p>
        </w:tc>
        <w:tc>
          <w:tcPr>
            <w:tcW w:w="3185" w:type="dxa"/>
            <w:tcMar>
              <w:left w:w="113" w:type="dxa"/>
            </w:tcMar>
            <w:vAlign w:val="center"/>
          </w:tcPr>
          <w:p w14:paraId="7439CF83" w14:textId="77777777" w:rsidR="00E1331C" w:rsidRPr="008863A1" w:rsidRDefault="00E1331C" w:rsidP="00184E62">
            <w:pPr>
              <w:pStyle w:val="Documentinformationtexte"/>
            </w:pPr>
          </w:p>
        </w:tc>
      </w:tr>
      <w:tr w:rsidR="00EC3A03" w:rsidRPr="005661BD" w14:paraId="10903A11" w14:textId="77777777" w:rsidTr="000F2879">
        <w:trPr>
          <w:trHeight w:val="57"/>
          <w:jc w:val="center"/>
        </w:trPr>
        <w:tc>
          <w:tcPr>
            <w:tcW w:w="1989" w:type="dxa"/>
            <w:gridSpan w:val="2"/>
            <w:vAlign w:val="center"/>
          </w:tcPr>
          <w:p w14:paraId="5E8406B5" w14:textId="77777777" w:rsidR="00EC3A03" w:rsidRPr="005661BD" w:rsidRDefault="00EC3A03" w:rsidP="00EC3A03">
            <w:pPr>
              <w:pStyle w:val="Documentinformationsous-titre"/>
            </w:pPr>
            <w:r w:rsidRPr="005661BD">
              <w:t>DESTINATAIRES</w:t>
            </w:r>
          </w:p>
        </w:tc>
        <w:tc>
          <w:tcPr>
            <w:tcW w:w="7650" w:type="dxa"/>
            <w:gridSpan w:val="4"/>
            <w:vAlign w:val="center"/>
          </w:tcPr>
          <w:p w14:paraId="0A022D4B" w14:textId="77777777" w:rsidR="00EC3A03" w:rsidRPr="005661BD" w:rsidRDefault="00EC3A03" w:rsidP="00EC3A03"/>
        </w:tc>
      </w:tr>
      <w:tr w:rsidR="00EC3A03" w:rsidRPr="005661BD" w14:paraId="20C4B9D6" w14:textId="77777777" w:rsidTr="000F2879">
        <w:trPr>
          <w:trHeight w:val="57"/>
          <w:jc w:val="center"/>
        </w:trPr>
        <w:tc>
          <w:tcPr>
            <w:tcW w:w="3213" w:type="dxa"/>
            <w:gridSpan w:val="3"/>
            <w:vAlign w:val="bottom"/>
          </w:tcPr>
          <w:p w14:paraId="08104AE9" w14:textId="77777777" w:rsidR="00EC3A03" w:rsidRPr="005661BD" w:rsidRDefault="00EC3A03" w:rsidP="00EC3A03">
            <w:pPr>
              <w:pStyle w:val="Documentinformationtitres"/>
            </w:pPr>
            <w:r w:rsidRPr="005661BD">
              <w:t>Nom</w:t>
            </w:r>
          </w:p>
        </w:tc>
        <w:tc>
          <w:tcPr>
            <w:tcW w:w="6426" w:type="dxa"/>
            <w:gridSpan w:val="3"/>
            <w:tcMar>
              <w:left w:w="113" w:type="dxa"/>
            </w:tcMar>
            <w:vAlign w:val="bottom"/>
          </w:tcPr>
          <w:p w14:paraId="741690FA" w14:textId="77777777" w:rsidR="00EC3A03" w:rsidRPr="005661BD" w:rsidRDefault="00EC3A03" w:rsidP="00EC3A03">
            <w:pPr>
              <w:pStyle w:val="Documentinformationtitres"/>
            </w:pPr>
            <w:r w:rsidRPr="005661BD">
              <w:t>Entité</w:t>
            </w:r>
          </w:p>
        </w:tc>
      </w:tr>
      <w:tr w:rsidR="00EC3A03" w:rsidRPr="002D7D50" w14:paraId="2BC2BF0F" w14:textId="77777777" w:rsidTr="00200246">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213" w:type="dxa"/>
            <w:gridSpan w:val="3"/>
            <w:tcBorders>
              <w:top w:val="nil"/>
              <w:left w:val="nil"/>
              <w:bottom w:val="nil"/>
              <w:right w:val="nil"/>
            </w:tcBorders>
          </w:tcPr>
          <w:p w14:paraId="4E6694A1" w14:textId="267FD084" w:rsidR="00EC3A03" w:rsidRPr="002D7D50" w:rsidRDefault="00003A95" w:rsidP="00EC3A03">
            <w:pPr>
              <w:pStyle w:val="Documentinformationtexte"/>
              <w:ind w:left="-105"/>
            </w:pPr>
            <w:r>
              <w:t>DEPREZ Stephanie</w:t>
            </w:r>
          </w:p>
        </w:tc>
        <w:tc>
          <w:tcPr>
            <w:tcW w:w="6426" w:type="dxa"/>
            <w:gridSpan w:val="3"/>
            <w:tcBorders>
              <w:top w:val="nil"/>
              <w:left w:val="nil"/>
              <w:bottom w:val="nil"/>
              <w:right w:val="nil"/>
            </w:tcBorders>
          </w:tcPr>
          <w:p w14:paraId="5060C718" w14:textId="2BA9077B" w:rsidR="00EC3A03" w:rsidRPr="002D7D50" w:rsidRDefault="00003A95" w:rsidP="00EC3A03">
            <w:pPr>
              <w:pStyle w:val="Documentinformationtexte"/>
            </w:pPr>
            <w:r>
              <w:t>AMU</w:t>
            </w:r>
          </w:p>
        </w:tc>
      </w:tr>
    </w:tbl>
    <w:p w14:paraId="43031110" w14:textId="15C3F4AC" w:rsidR="00D412DF" w:rsidRDefault="00003A95" w:rsidP="00003A95">
      <w:pPr>
        <w:pStyle w:val="Documentinformationtexte"/>
        <w:ind w:left="-105"/>
      </w:pPr>
      <w:r>
        <w:t xml:space="preserve">  BENADDI Philippe</w:t>
      </w:r>
      <w:r>
        <w:tab/>
      </w:r>
      <w:r>
        <w:tab/>
      </w:r>
      <w:r>
        <w:tab/>
        <w:t xml:space="preserve">         AMU</w:t>
      </w:r>
      <w:r>
        <w:tab/>
      </w:r>
    </w:p>
    <w:p w14:paraId="49708013" w14:textId="3DEC8BFC" w:rsidR="00003A95" w:rsidRPr="00003A95" w:rsidRDefault="00003A95" w:rsidP="00B1627B">
      <w:pPr>
        <w:rPr>
          <w:color w:val="828282" w:themeColor="background2"/>
          <w:sz w:val="18"/>
        </w:rPr>
      </w:pPr>
      <w:r w:rsidRPr="00003A95">
        <w:rPr>
          <w:color w:val="828282" w:themeColor="background2"/>
          <w:sz w:val="18"/>
        </w:rPr>
        <w:t>DOHIN Corinne</w:t>
      </w:r>
      <w:r>
        <w:rPr>
          <w:color w:val="828282" w:themeColor="background2"/>
          <w:sz w:val="18"/>
        </w:rPr>
        <w:tab/>
      </w:r>
      <w:r>
        <w:rPr>
          <w:color w:val="828282" w:themeColor="background2"/>
          <w:sz w:val="18"/>
        </w:rPr>
        <w:tab/>
      </w:r>
      <w:r>
        <w:rPr>
          <w:color w:val="828282" w:themeColor="background2"/>
          <w:sz w:val="18"/>
        </w:rPr>
        <w:tab/>
        <w:t xml:space="preserve">         AMU</w:t>
      </w:r>
    </w:p>
    <w:p w14:paraId="67B25D4A" w14:textId="77777777" w:rsidR="005C256A" w:rsidRPr="005661BD" w:rsidRDefault="00243184" w:rsidP="00B1627B">
      <w:r w:rsidRPr="005661BD">
        <w:br w:type="page"/>
      </w:r>
      <w:r w:rsidR="00D960B9" w:rsidRPr="005661BD">
        <w:rPr>
          <w:noProof/>
        </w:rPr>
        <mc:AlternateContent>
          <mc:Choice Requires="wpg">
            <w:drawing>
              <wp:anchor distT="0" distB="0" distL="114300" distR="114300" simplePos="0" relativeHeight="251635200" behindDoc="0" locked="0" layoutInCell="0" allowOverlap="1" wp14:anchorId="13DBBA82" wp14:editId="6F8ED023">
                <wp:simplePos x="0" y="0"/>
                <wp:positionH relativeFrom="margin">
                  <wp:posOffset>674370</wp:posOffset>
                </wp:positionH>
                <wp:positionV relativeFrom="margin">
                  <wp:posOffset>5515610</wp:posOffset>
                </wp:positionV>
                <wp:extent cx="6162675" cy="4456430"/>
                <wp:effectExtent l="0" t="0" r="9525" b="1270"/>
                <wp:wrapNone/>
                <wp:docPr id="26" name="Group 1"/>
                <wp:cNvGraphicFramePr/>
                <a:graphic xmlns:a="http://schemas.openxmlformats.org/drawingml/2006/main">
                  <a:graphicData uri="http://schemas.microsoft.com/office/word/2010/wordprocessingGroup">
                    <wpg:wgp>
                      <wpg:cNvGrpSpPr/>
                      <wpg:grpSpPr>
                        <a:xfrm>
                          <a:off x="0" y="0"/>
                          <a:ext cx="6162675" cy="4456430"/>
                          <a:chOff x="0" y="0"/>
                          <a:chExt cx="6162675" cy="4456113"/>
                        </a:xfrm>
                      </wpg:grpSpPr>
                      <wps:wsp>
                        <wps:cNvPr id="27" name="Rectangle 27"/>
                        <wps:cNvSpPr/>
                        <wps:spPr>
                          <a:xfrm>
                            <a:off x="0" y="3263900"/>
                            <a:ext cx="6162675" cy="1192213"/>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none" lIns="72000" tIns="72000" rIns="72000" bIns="72000" numCol="1" spcCol="0" rtlCol="0" fromWordArt="0" anchor="ctr" anchorCtr="0" forceAA="0" compatLnSpc="1">
                          <a:prstTxWarp prst="textNoShape">
                            <a:avLst/>
                          </a:prstTxWarp>
                          <a:noAutofit/>
                        </wps:bodyPr>
                      </wps:wsp>
                      <wpg:grpSp>
                        <wpg:cNvPr id="28" name="Group 28"/>
                        <wpg:cNvGrpSpPr/>
                        <wpg:grpSpPr>
                          <a:xfrm>
                            <a:off x="3302631" y="0"/>
                            <a:ext cx="2860044" cy="4456113"/>
                            <a:chOff x="3302631" y="0"/>
                            <a:chExt cx="3639428" cy="5670439"/>
                          </a:xfrm>
                        </wpg:grpSpPr>
                        <wps:wsp>
                          <wps:cNvPr id="29" name="Freeform: Shape 29"/>
                          <wps:cNvSpPr/>
                          <wps:spPr>
                            <a:xfrm flipH="1">
                              <a:off x="3302631" y="0"/>
                              <a:ext cx="3639428" cy="5670439"/>
                            </a:xfrm>
                            <a:custGeom>
                              <a:avLst/>
                              <a:gdLst>
                                <a:gd name="connsiteX0" fmla="*/ 0 w 3159514"/>
                                <a:gd name="connsiteY0" fmla="*/ 0 h 4922705"/>
                                <a:gd name="connsiteX1" fmla="*/ 3159514 w 3159514"/>
                                <a:gd name="connsiteY1" fmla="*/ 4922705 h 4922705"/>
                                <a:gd name="connsiteX2" fmla="*/ 0 w 3159514"/>
                                <a:gd name="connsiteY2" fmla="*/ 4922705 h 4922705"/>
                              </a:gdLst>
                              <a:ahLst/>
                              <a:cxnLst>
                                <a:cxn ang="0">
                                  <a:pos x="connsiteX0" y="connsiteY0"/>
                                </a:cxn>
                                <a:cxn ang="0">
                                  <a:pos x="connsiteX1" y="connsiteY1"/>
                                </a:cxn>
                                <a:cxn ang="0">
                                  <a:pos x="connsiteX2" y="connsiteY2"/>
                                </a:cxn>
                              </a:cxnLst>
                              <a:rect l="l" t="t" r="r" b="b"/>
                              <a:pathLst>
                                <a:path w="3159514" h="4922705">
                                  <a:moveTo>
                                    <a:pt x="0" y="0"/>
                                  </a:moveTo>
                                  <a:lnTo>
                                    <a:pt x="3159514" y="4922705"/>
                                  </a:lnTo>
                                  <a:lnTo>
                                    <a:pt x="0" y="4922705"/>
                                  </a:lnTo>
                                  <a:close/>
                                </a:path>
                              </a:pathLst>
                            </a:custGeom>
                            <a:solidFill>
                              <a:srgbClr val="CCDFE5">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0" name="Forme libre : forme 32"/>
                          <wps:cNvSpPr>
                            <a:spLocks/>
                          </wps:cNvSpPr>
                          <wps:spPr bwMode="auto">
                            <a:xfrm flipH="1">
                              <a:off x="3302631" y="2058007"/>
                              <a:ext cx="3639428" cy="3612432"/>
                            </a:xfrm>
                            <a:custGeom>
                              <a:avLst/>
                              <a:gdLst>
                                <a:gd name="connsiteX0" fmla="*/ 0 w 3159514"/>
                                <a:gd name="connsiteY0" fmla="*/ 0 h 3136078"/>
                                <a:gd name="connsiteX1" fmla="*/ 2138430 w 3159514"/>
                                <a:gd name="connsiteY1" fmla="*/ 1545187 h 3136078"/>
                                <a:gd name="connsiteX2" fmla="*/ 2138439 w 3159514"/>
                                <a:gd name="connsiteY2" fmla="*/ 1545184 h 3136078"/>
                                <a:gd name="connsiteX3" fmla="*/ 3159514 w 3159514"/>
                                <a:gd name="connsiteY3" fmla="*/ 3136078 h 3136078"/>
                                <a:gd name="connsiteX4" fmla="*/ 0 w 3159514"/>
                                <a:gd name="connsiteY4" fmla="*/ 3136078 h 3136078"/>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159514" h="3136078">
                                  <a:moveTo>
                                    <a:pt x="0" y="0"/>
                                  </a:moveTo>
                                  <a:lnTo>
                                    <a:pt x="2138430" y="1545187"/>
                                  </a:lnTo>
                                  <a:lnTo>
                                    <a:pt x="2138439" y="1545184"/>
                                  </a:lnTo>
                                  <a:lnTo>
                                    <a:pt x="3159514" y="3136078"/>
                                  </a:lnTo>
                                  <a:lnTo>
                                    <a:pt x="0" y="3136078"/>
                                  </a:lnTo>
                                  <a:close/>
                                </a:path>
                              </a:pathLst>
                            </a:custGeom>
                            <a:solidFill>
                              <a:schemeClr val="accent5"/>
                            </a:solidFill>
                            <a:ln>
                              <a:noFill/>
                            </a:ln>
                          </wps:spPr>
                          <wps:bodyPr vert="horz" wrap="square" lIns="91440" tIns="45720" rIns="91440" bIns="45720" numCol="1" anchor="t" anchorCtr="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group w14:anchorId="19C6FA5C" id="Group 1" o:spid="_x0000_s1026" style="position:absolute;margin-left:53.1pt;margin-top:434.3pt;width:485.25pt;height:350.9pt;z-index:251635200;mso-position-horizontal-relative:margin;mso-position-vertical-relative:margin;mso-width-relative:margin;mso-height-relative:margin" coordsize="61626,445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" o:allowincell="f">
                <v:rect id="Rectangle 27" o:spid="_x0000_s1027" style="position:absolute;top:32639;width:61626;height:1192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" fillcolor="white [3212]" stroked="f" strokeweight="1pt">
                  <v:textbox inset="2mm,2mm,2mm,2mm"/>
                </v:rect>
                <v:group id="Group 28" o:spid="_x0000_s1028" style="position:absolute;left:33026;width:28600;height:44561" coordorigin="33026" coordsize="36394,567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shape id="Freeform: Shape 29" o:spid="_x0000_s1029" style="position:absolute;left:33026;width:36394;height:56704;flip:x;visibility:visible;mso-wrap-style:square;v-text-anchor:middle" coordsize="3159514,49227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" path="m,l3159514,4922705,,4922705,,xe" fillcolor="#ccdfe5" stroked="f" strokeweight="1pt">
                    <v:fill opacity="52428f"/>
                    <v:stroke joinstyle="miter"/>
                    <v:path arrowok="t" o:connecttype="custom" o:connectlocs="0,0;3639428,5670439;0,5670439" o:connectangles="0,0,0"/>
                  </v:shape>
                  <v:shape id="Forme libre : forme 32" o:spid="_x0000_s1030" style="position:absolute;left:33026;top:20580;width:36394;height:36124;flip:x;visibility:visible;mso-wrap-style:square;v-text-anchor:top" coordsize="3159514,31360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" path="m,l2138430,1545187r9,-3l3159514,3136078,,3136078,,xe" fillcolor="#00a4a6 [3208]" stroked="f">
                    <v:path arrowok="t" o:connecttype="custom" o:connectlocs="0,0;2463247,1779893;2463257,1779889;3639428,3612432;0,3612432" o:connectangles="0,0,0,0,0"/>
                  </v:shape>
                </v:group>
                <w10:wrap anchorx="margin" anchory="margin"/>
              </v:group>
            </w:pict>
          </mc:Fallback>
        </mc:AlternateContent>
      </w:r>
    </w:p>
    <w:p w14:paraId="40B1CEDA" w14:textId="77777777" w:rsidR="00C7385E" w:rsidRPr="005661BD" w:rsidRDefault="001629BD" w:rsidP="007C6280">
      <w:pPr>
        <w:pStyle w:val="Textesous-titre"/>
      </w:pPr>
      <w:r w:rsidRPr="005661BD">
        <w:rPr>
          <w:noProof/>
        </w:rPr>
        <w:lastRenderedPageBreak/>
        <mc:AlternateContent>
          <mc:Choice Requires="wps">
            <w:drawing>
              <wp:anchor distT="0" distB="0" distL="114300" distR="114300" simplePos="0" relativeHeight="251629056" behindDoc="1" locked="0" layoutInCell="1" allowOverlap="1" wp14:anchorId="54D3B06C" wp14:editId="5823F3AD">
                <wp:simplePos x="0" y="0"/>
                <wp:positionH relativeFrom="column">
                  <wp:posOffset>-720090</wp:posOffset>
                </wp:positionH>
                <wp:positionV relativeFrom="paragraph">
                  <wp:posOffset>-720090</wp:posOffset>
                </wp:positionV>
                <wp:extent cx="7559289" cy="682799"/>
                <wp:effectExtent l="0" t="0" r="3810" b="3175"/>
                <wp:wrapNone/>
                <wp:docPr id="207" name="Rectangle 207"/>
                <wp:cNvGraphicFramePr/>
                <a:graphic xmlns:a="http://schemas.openxmlformats.org/drawingml/2006/main">
                  <a:graphicData uri="http://schemas.microsoft.com/office/word/2010/wordprocessingShape">
                    <wps:wsp>
                      <wps:cNvSpPr/>
                      <wps:spPr>
                        <a:xfrm>
                          <a:off x="0" y="0"/>
                          <a:ext cx="7559289" cy="682799"/>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none" lIns="72000" tIns="72000" rIns="72000" bIns="72000" numCol="1" spcCol="0" rtlCol="0" fromWordArt="0" anchor="ctr" anchorCtr="0" forceAA="0" compatLnSpc="1">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rect w14:anchorId="0D0E2862" id="Rectangle 207" o:spid="_x0000_s1026" style="position:absolute;margin-left:-56.7pt;margin-top:-56.7pt;width:595.2pt;height:53.75pt;z-index:-251687424;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" fillcolor="white [3212]" stroked="f" strokeweight="1pt">
                <v:textbox inset="2mm,2mm,2mm,2mm"/>
              </v:rect>
            </w:pict>
          </mc:Fallback>
        </mc:AlternateContent>
      </w:r>
      <w:r w:rsidR="00EB391C" w:rsidRPr="005661BD">
        <w:t>Sommaire</w:t>
      </w:r>
    </w:p>
    <w:sdt>
      <w:sdtPr>
        <w:rPr>
          <w:rFonts w:asciiTheme="minorHAnsi" w:eastAsiaTheme="minorHAnsi" w:hAnsiTheme="minorHAnsi" w:cstheme="minorBidi"/>
          <w:b w:val="0"/>
          <w:caps w:val="0"/>
          <w:color w:val="auto"/>
          <w:sz w:val="20"/>
          <w:szCs w:val="20"/>
        </w:rPr>
        <w:id w:val="-40376575"/>
        <w:docPartObj>
          <w:docPartGallery w:val="Table of Contents"/>
          <w:docPartUnique/>
        </w:docPartObj>
      </w:sdtPr>
      <w:sdtEndPr>
        <w:rPr>
          <w:bCs/>
        </w:rPr>
      </w:sdtEndPr>
      <w:sdtContent>
        <w:p w14:paraId="286F6784" w14:textId="23F46B8C" w:rsidR="00E4507F" w:rsidRDefault="005060A7">
          <w:pPr>
            <w:pStyle w:val="TM1"/>
            <w:tabs>
              <w:tab w:val="left" w:pos="800"/>
            </w:tabs>
            <w:rPr>
              <w:rFonts w:asciiTheme="minorHAnsi" w:eastAsiaTheme="minorEastAsia" w:hAnsiTheme="minorHAnsi" w:cstheme="minorBidi"/>
              <w:b w:val="0"/>
              <w:caps w:val="0"/>
              <w:noProof/>
              <w:color w:val="auto"/>
              <w:kern w:val="2"/>
              <w:szCs w:val="24"/>
              <w14:ligatures w14:val="standardContextual"/>
            </w:rPr>
          </w:pPr>
          <w:r>
            <w:fldChar w:fldCharType="begin"/>
          </w:r>
          <w:r>
            <w:instrText xml:space="preserve"> TOC \o "1-3" \h \z \u </w:instrText>
          </w:r>
          <w:r>
            <w:fldChar w:fldCharType="separate"/>
          </w:r>
          <w:hyperlink w:anchor="_Toc201167171" w:history="1">
            <w:r w:rsidR="00E4507F" w:rsidRPr="001D44BF">
              <w:rPr>
                <w:rStyle w:val="Lienhypertexte"/>
                <w:noProof/>
              </w:rPr>
              <w:t>1.</w:t>
            </w:r>
            <w:r w:rsidR="00E4507F">
              <w:rPr>
                <w:rFonts w:asciiTheme="minorHAnsi" w:eastAsiaTheme="minorEastAsia" w:hAnsiTheme="minorHAnsi" w:cstheme="minorBidi"/>
                <w:b w:val="0"/>
                <w:caps w:val="0"/>
                <w:noProof/>
                <w:color w:val="auto"/>
                <w:kern w:val="2"/>
                <w:szCs w:val="24"/>
                <w14:ligatures w14:val="standardContextual"/>
              </w:rPr>
              <w:tab/>
            </w:r>
            <w:r w:rsidR="00E4507F" w:rsidRPr="001D44BF">
              <w:rPr>
                <w:rStyle w:val="Lienhypertexte"/>
                <w:noProof/>
              </w:rPr>
              <w:t>Preambule</w:t>
            </w:r>
            <w:r w:rsidR="00E4507F">
              <w:rPr>
                <w:noProof/>
                <w:webHidden/>
              </w:rPr>
              <w:tab/>
            </w:r>
            <w:r w:rsidR="00E4507F">
              <w:rPr>
                <w:noProof/>
                <w:webHidden/>
              </w:rPr>
              <w:fldChar w:fldCharType="begin"/>
            </w:r>
            <w:r w:rsidR="00E4507F">
              <w:rPr>
                <w:noProof/>
                <w:webHidden/>
              </w:rPr>
              <w:instrText xml:space="preserve"> PAGEREF _Toc201167171 \h </w:instrText>
            </w:r>
            <w:r w:rsidR="00E4507F">
              <w:rPr>
                <w:noProof/>
                <w:webHidden/>
              </w:rPr>
            </w:r>
            <w:r w:rsidR="00E4507F">
              <w:rPr>
                <w:noProof/>
                <w:webHidden/>
              </w:rPr>
              <w:fldChar w:fldCharType="separate"/>
            </w:r>
            <w:r w:rsidR="00E4507F">
              <w:rPr>
                <w:noProof/>
                <w:webHidden/>
              </w:rPr>
              <w:t>5</w:t>
            </w:r>
            <w:r w:rsidR="00E4507F">
              <w:rPr>
                <w:noProof/>
                <w:webHidden/>
              </w:rPr>
              <w:fldChar w:fldCharType="end"/>
            </w:r>
          </w:hyperlink>
        </w:p>
        <w:p w14:paraId="54E30B11" w14:textId="112DC481" w:rsidR="00E4507F" w:rsidRDefault="006277E2">
          <w:pPr>
            <w:pStyle w:val="TM1"/>
            <w:tabs>
              <w:tab w:val="left" w:pos="800"/>
            </w:tabs>
            <w:rPr>
              <w:rFonts w:asciiTheme="minorHAnsi" w:eastAsiaTheme="minorEastAsia" w:hAnsiTheme="minorHAnsi" w:cstheme="minorBidi"/>
              <w:b w:val="0"/>
              <w:caps w:val="0"/>
              <w:noProof/>
              <w:color w:val="auto"/>
              <w:kern w:val="2"/>
              <w:szCs w:val="24"/>
              <w14:ligatures w14:val="standardContextual"/>
            </w:rPr>
          </w:pPr>
          <w:hyperlink w:anchor="_Toc201167172" w:history="1">
            <w:r w:rsidR="00E4507F" w:rsidRPr="001D44BF">
              <w:rPr>
                <w:rStyle w:val="Lienhypertexte"/>
                <w:noProof/>
              </w:rPr>
              <w:t>2.</w:t>
            </w:r>
            <w:r w:rsidR="00E4507F">
              <w:rPr>
                <w:rFonts w:asciiTheme="minorHAnsi" w:eastAsiaTheme="minorEastAsia" w:hAnsiTheme="minorHAnsi" w:cstheme="minorBidi"/>
                <w:b w:val="0"/>
                <w:caps w:val="0"/>
                <w:noProof/>
                <w:color w:val="auto"/>
                <w:kern w:val="2"/>
                <w:szCs w:val="24"/>
                <w14:ligatures w14:val="standardContextual"/>
              </w:rPr>
              <w:tab/>
            </w:r>
            <w:r w:rsidR="00E4507F" w:rsidRPr="001D44BF">
              <w:rPr>
                <w:rStyle w:val="Lienhypertexte"/>
                <w:noProof/>
              </w:rPr>
              <w:t>Programme Technique Détaillé</w:t>
            </w:r>
            <w:r w:rsidR="00E4507F">
              <w:rPr>
                <w:noProof/>
                <w:webHidden/>
              </w:rPr>
              <w:tab/>
            </w:r>
            <w:r w:rsidR="00E4507F">
              <w:rPr>
                <w:noProof/>
                <w:webHidden/>
              </w:rPr>
              <w:fldChar w:fldCharType="begin"/>
            </w:r>
            <w:r w:rsidR="00E4507F">
              <w:rPr>
                <w:noProof/>
                <w:webHidden/>
              </w:rPr>
              <w:instrText xml:space="preserve"> PAGEREF _Toc201167172 \h </w:instrText>
            </w:r>
            <w:r w:rsidR="00E4507F">
              <w:rPr>
                <w:noProof/>
                <w:webHidden/>
              </w:rPr>
            </w:r>
            <w:r w:rsidR="00E4507F">
              <w:rPr>
                <w:noProof/>
                <w:webHidden/>
              </w:rPr>
              <w:fldChar w:fldCharType="separate"/>
            </w:r>
            <w:r w:rsidR="00E4507F">
              <w:rPr>
                <w:noProof/>
                <w:webHidden/>
              </w:rPr>
              <w:t>6</w:t>
            </w:r>
            <w:r w:rsidR="00E4507F">
              <w:rPr>
                <w:noProof/>
                <w:webHidden/>
              </w:rPr>
              <w:fldChar w:fldCharType="end"/>
            </w:r>
          </w:hyperlink>
        </w:p>
        <w:p w14:paraId="252C7C65" w14:textId="3D5EAA7F" w:rsidR="00E4507F" w:rsidRDefault="006277E2">
          <w:pPr>
            <w:pStyle w:val="TM2"/>
            <w:tabs>
              <w:tab w:val="left" w:pos="800"/>
            </w:tabs>
            <w:rPr>
              <w:rFonts w:asciiTheme="minorHAnsi" w:eastAsiaTheme="minorEastAsia" w:hAnsiTheme="minorHAnsi" w:cstheme="minorBidi"/>
              <w:b w:val="0"/>
              <w:noProof/>
              <w:color w:val="auto"/>
              <w:kern w:val="2"/>
              <w:sz w:val="24"/>
              <w:szCs w:val="24"/>
              <w14:ligatures w14:val="standardContextual"/>
            </w:rPr>
          </w:pPr>
          <w:hyperlink w:anchor="_Toc201167173" w:history="1">
            <w:r w:rsidR="00E4507F" w:rsidRPr="001D44BF">
              <w:rPr>
                <w:rStyle w:val="Lienhypertexte"/>
                <w:noProof/>
              </w:rPr>
              <w:t>2.1.</w:t>
            </w:r>
            <w:r w:rsidR="00E4507F">
              <w:rPr>
                <w:rFonts w:asciiTheme="minorHAnsi" w:eastAsiaTheme="minorEastAsia" w:hAnsiTheme="minorHAnsi" w:cstheme="minorBidi"/>
                <w:b w:val="0"/>
                <w:noProof/>
                <w:color w:val="auto"/>
                <w:kern w:val="2"/>
                <w:sz w:val="24"/>
                <w:szCs w:val="24"/>
                <w14:ligatures w14:val="standardContextual"/>
              </w:rPr>
              <w:tab/>
            </w:r>
            <w:r w:rsidR="00E4507F" w:rsidRPr="001D44BF">
              <w:rPr>
                <w:rStyle w:val="Lienhypertexte"/>
                <w:noProof/>
              </w:rPr>
              <w:t>Préambule</w:t>
            </w:r>
            <w:r w:rsidR="00E4507F">
              <w:rPr>
                <w:noProof/>
                <w:webHidden/>
              </w:rPr>
              <w:tab/>
            </w:r>
            <w:r w:rsidR="00E4507F">
              <w:rPr>
                <w:noProof/>
                <w:webHidden/>
              </w:rPr>
              <w:fldChar w:fldCharType="begin"/>
            </w:r>
            <w:r w:rsidR="00E4507F">
              <w:rPr>
                <w:noProof/>
                <w:webHidden/>
              </w:rPr>
              <w:instrText xml:space="preserve"> PAGEREF _Toc201167173 \h </w:instrText>
            </w:r>
            <w:r w:rsidR="00E4507F">
              <w:rPr>
                <w:noProof/>
                <w:webHidden/>
              </w:rPr>
            </w:r>
            <w:r w:rsidR="00E4507F">
              <w:rPr>
                <w:noProof/>
                <w:webHidden/>
              </w:rPr>
              <w:fldChar w:fldCharType="separate"/>
            </w:r>
            <w:r w:rsidR="00E4507F">
              <w:rPr>
                <w:noProof/>
                <w:webHidden/>
              </w:rPr>
              <w:t>6</w:t>
            </w:r>
            <w:r w:rsidR="00E4507F">
              <w:rPr>
                <w:noProof/>
                <w:webHidden/>
              </w:rPr>
              <w:fldChar w:fldCharType="end"/>
            </w:r>
          </w:hyperlink>
        </w:p>
        <w:p w14:paraId="36ACF3C7" w14:textId="27C34CC2" w:rsidR="00E4507F" w:rsidRDefault="006277E2">
          <w:pPr>
            <w:pStyle w:val="TM3"/>
            <w:tabs>
              <w:tab w:val="left" w:pos="800"/>
            </w:tabs>
            <w:rPr>
              <w:rFonts w:asciiTheme="minorHAnsi" w:eastAsiaTheme="minorEastAsia" w:hAnsiTheme="minorHAnsi" w:cstheme="minorBidi"/>
              <w:b w:val="0"/>
              <w:noProof/>
              <w:color w:val="auto"/>
              <w:kern w:val="2"/>
              <w:sz w:val="24"/>
              <w:szCs w:val="24"/>
              <w14:ligatures w14:val="standardContextual"/>
            </w:rPr>
          </w:pPr>
          <w:hyperlink w:anchor="_Toc201167174" w:history="1">
            <w:r w:rsidR="00E4507F" w:rsidRPr="001D44BF">
              <w:rPr>
                <w:rStyle w:val="Lienhypertexte"/>
                <w:noProof/>
              </w:rPr>
              <w:t>2.1.1.</w:t>
            </w:r>
            <w:r w:rsidR="00E4507F">
              <w:rPr>
                <w:rFonts w:asciiTheme="minorHAnsi" w:eastAsiaTheme="minorEastAsia" w:hAnsiTheme="minorHAnsi" w:cstheme="minorBidi"/>
                <w:b w:val="0"/>
                <w:noProof/>
                <w:color w:val="auto"/>
                <w:kern w:val="2"/>
                <w:sz w:val="24"/>
                <w:szCs w:val="24"/>
                <w14:ligatures w14:val="standardContextual"/>
              </w:rPr>
              <w:tab/>
            </w:r>
            <w:r w:rsidR="00E4507F" w:rsidRPr="001D44BF">
              <w:rPr>
                <w:rStyle w:val="Lienhypertexte"/>
                <w:noProof/>
              </w:rPr>
              <w:t>Obligations du concepteur</w:t>
            </w:r>
            <w:r w:rsidR="00E4507F">
              <w:rPr>
                <w:noProof/>
                <w:webHidden/>
              </w:rPr>
              <w:tab/>
            </w:r>
            <w:r w:rsidR="00E4507F">
              <w:rPr>
                <w:noProof/>
                <w:webHidden/>
              </w:rPr>
              <w:fldChar w:fldCharType="begin"/>
            </w:r>
            <w:r w:rsidR="00E4507F">
              <w:rPr>
                <w:noProof/>
                <w:webHidden/>
              </w:rPr>
              <w:instrText xml:space="preserve"> PAGEREF _Toc201167174 \h </w:instrText>
            </w:r>
            <w:r w:rsidR="00E4507F">
              <w:rPr>
                <w:noProof/>
                <w:webHidden/>
              </w:rPr>
            </w:r>
            <w:r w:rsidR="00E4507F">
              <w:rPr>
                <w:noProof/>
                <w:webHidden/>
              </w:rPr>
              <w:fldChar w:fldCharType="separate"/>
            </w:r>
            <w:r w:rsidR="00E4507F">
              <w:rPr>
                <w:noProof/>
                <w:webHidden/>
              </w:rPr>
              <w:t>6</w:t>
            </w:r>
            <w:r w:rsidR="00E4507F">
              <w:rPr>
                <w:noProof/>
                <w:webHidden/>
              </w:rPr>
              <w:fldChar w:fldCharType="end"/>
            </w:r>
          </w:hyperlink>
        </w:p>
        <w:p w14:paraId="2410DEE7" w14:textId="655C1CD4" w:rsidR="00E4507F" w:rsidRDefault="006277E2">
          <w:pPr>
            <w:pStyle w:val="TM3"/>
            <w:tabs>
              <w:tab w:val="left" w:pos="800"/>
            </w:tabs>
            <w:rPr>
              <w:rFonts w:asciiTheme="minorHAnsi" w:eastAsiaTheme="minorEastAsia" w:hAnsiTheme="minorHAnsi" w:cstheme="minorBidi"/>
              <w:b w:val="0"/>
              <w:noProof/>
              <w:color w:val="auto"/>
              <w:kern w:val="2"/>
              <w:sz w:val="24"/>
              <w:szCs w:val="24"/>
              <w14:ligatures w14:val="standardContextual"/>
            </w:rPr>
          </w:pPr>
          <w:hyperlink w:anchor="_Toc201167175" w:history="1">
            <w:r w:rsidR="00E4507F" w:rsidRPr="001D44BF">
              <w:rPr>
                <w:rStyle w:val="Lienhypertexte"/>
                <w:noProof/>
              </w:rPr>
              <w:t>2.1.2.</w:t>
            </w:r>
            <w:r w:rsidR="00E4507F">
              <w:rPr>
                <w:rFonts w:asciiTheme="minorHAnsi" w:eastAsiaTheme="minorEastAsia" w:hAnsiTheme="minorHAnsi" w:cstheme="minorBidi"/>
                <w:b w:val="0"/>
                <w:noProof/>
                <w:color w:val="auto"/>
                <w:kern w:val="2"/>
                <w:sz w:val="24"/>
                <w:szCs w:val="24"/>
                <w14:ligatures w14:val="standardContextual"/>
              </w:rPr>
              <w:tab/>
            </w:r>
            <w:r w:rsidR="00E4507F" w:rsidRPr="001D44BF">
              <w:rPr>
                <w:rStyle w:val="Lienhypertexte"/>
                <w:noProof/>
              </w:rPr>
              <w:t>Limites de l’opération</w:t>
            </w:r>
            <w:r w:rsidR="00E4507F">
              <w:rPr>
                <w:noProof/>
                <w:webHidden/>
              </w:rPr>
              <w:tab/>
            </w:r>
            <w:r w:rsidR="00E4507F">
              <w:rPr>
                <w:noProof/>
                <w:webHidden/>
              </w:rPr>
              <w:fldChar w:fldCharType="begin"/>
            </w:r>
            <w:r w:rsidR="00E4507F">
              <w:rPr>
                <w:noProof/>
                <w:webHidden/>
              </w:rPr>
              <w:instrText xml:space="preserve"> PAGEREF _Toc201167175 \h </w:instrText>
            </w:r>
            <w:r w:rsidR="00E4507F">
              <w:rPr>
                <w:noProof/>
                <w:webHidden/>
              </w:rPr>
            </w:r>
            <w:r w:rsidR="00E4507F">
              <w:rPr>
                <w:noProof/>
                <w:webHidden/>
              </w:rPr>
              <w:fldChar w:fldCharType="separate"/>
            </w:r>
            <w:r w:rsidR="00E4507F">
              <w:rPr>
                <w:noProof/>
                <w:webHidden/>
              </w:rPr>
              <w:t>6</w:t>
            </w:r>
            <w:r w:rsidR="00E4507F">
              <w:rPr>
                <w:noProof/>
                <w:webHidden/>
              </w:rPr>
              <w:fldChar w:fldCharType="end"/>
            </w:r>
          </w:hyperlink>
        </w:p>
        <w:p w14:paraId="364413F1" w14:textId="2D04D594" w:rsidR="00E4507F" w:rsidRDefault="006277E2">
          <w:pPr>
            <w:pStyle w:val="TM2"/>
            <w:tabs>
              <w:tab w:val="left" w:pos="800"/>
            </w:tabs>
            <w:rPr>
              <w:rFonts w:asciiTheme="minorHAnsi" w:eastAsiaTheme="minorEastAsia" w:hAnsiTheme="minorHAnsi" w:cstheme="minorBidi"/>
              <w:b w:val="0"/>
              <w:noProof/>
              <w:color w:val="auto"/>
              <w:kern w:val="2"/>
              <w:sz w:val="24"/>
              <w:szCs w:val="24"/>
              <w14:ligatures w14:val="standardContextual"/>
            </w:rPr>
          </w:pPr>
          <w:hyperlink w:anchor="_Toc201167176" w:history="1">
            <w:r w:rsidR="00E4507F" w:rsidRPr="001D44BF">
              <w:rPr>
                <w:rStyle w:val="Lienhypertexte"/>
                <w:noProof/>
              </w:rPr>
              <w:t>2.2.</w:t>
            </w:r>
            <w:r w:rsidR="00E4507F">
              <w:rPr>
                <w:rFonts w:asciiTheme="minorHAnsi" w:eastAsiaTheme="minorEastAsia" w:hAnsiTheme="minorHAnsi" w:cstheme="minorBidi"/>
                <w:b w:val="0"/>
                <w:noProof/>
                <w:color w:val="auto"/>
                <w:kern w:val="2"/>
                <w:sz w:val="24"/>
                <w:szCs w:val="24"/>
                <w14:ligatures w14:val="standardContextual"/>
              </w:rPr>
              <w:tab/>
            </w:r>
            <w:r w:rsidR="00E4507F" w:rsidRPr="001D44BF">
              <w:rPr>
                <w:rStyle w:val="Lienhypertexte"/>
                <w:noProof/>
              </w:rPr>
              <w:t>Contraintes réglementaires</w:t>
            </w:r>
            <w:r w:rsidR="00E4507F">
              <w:rPr>
                <w:noProof/>
                <w:webHidden/>
              </w:rPr>
              <w:tab/>
            </w:r>
            <w:r w:rsidR="00E4507F">
              <w:rPr>
                <w:noProof/>
                <w:webHidden/>
              </w:rPr>
              <w:fldChar w:fldCharType="begin"/>
            </w:r>
            <w:r w:rsidR="00E4507F">
              <w:rPr>
                <w:noProof/>
                <w:webHidden/>
              </w:rPr>
              <w:instrText xml:space="preserve"> PAGEREF _Toc201167176 \h </w:instrText>
            </w:r>
            <w:r w:rsidR="00E4507F">
              <w:rPr>
                <w:noProof/>
                <w:webHidden/>
              </w:rPr>
            </w:r>
            <w:r w:rsidR="00E4507F">
              <w:rPr>
                <w:noProof/>
                <w:webHidden/>
              </w:rPr>
              <w:fldChar w:fldCharType="separate"/>
            </w:r>
            <w:r w:rsidR="00E4507F">
              <w:rPr>
                <w:noProof/>
                <w:webHidden/>
              </w:rPr>
              <w:t>6</w:t>
            </w:r>
            <w:r w:rsidR="00E4507F">
              <w:rPr>
                <w:noProof/>
                <w:webHidden/>
              </w:rPr>
              <w:fldChar w:fldCharType="end"/>
            </w:r>
          </w:hyperlink>
        </w:p>
        <w:p w14:paraId="6CBDDE16" w14:textId="53A9DB45" w:rsidR="00E4507F" w:rsidRDefault="006277E2">
          <w:pPr>
            <w:pStyle w:val="TM3"/>
            <w:tabs>
              <w:tab w:val="left" w:pos="800"/>
            </w:tabs>
            <w:rPr>
              <w:rFonts w:asciiTheme="minorHAnsi" w:eastAsiaTheme="minorEastAsia" w:hAnsiTheme="minorHAnsi" w:cstheme="minorBidi"/>
              <w:b w:val="0"/>
              <w:noProof/>
              <w:color w:val="auto"/>
              <w:kern w:val="2"/>
              <w:sz w:val="24"/>
              <w:szCs w:val="24"/>
              <w14:ligatures w14:val="standardContextual"/>
            </w:rPr>
          </w:pPr>
          <w:hyperlink w:anchor="_Toc201167177" w:history="1">
            <w:r w:rsidR="00E4507F" w:rsidRPr="001D44BF">
              <w:rPr>
                <w:rStyle w:val="Lienhypertexte"/>
                <w:noProof/>
              </w:rPr>
              <w:t>2.2.1.</w:t>
            </w:r>
            <w:r w:rsidR="00E4507F">
              <w:rPr>
                <w:rFonts w:asciiTheme="minorHAnsi" w:eastAsiaTheme="minorEastAsia" w:hAnsiTheme="minorHAnsi" w:cstheme="minorBidi"/>
                <w:b w:val="0"/>
                <w:noProof/>
                <w:color w:val="auto"/>
                <w:kern w:val="2"/>
                <w:sz w:val="24"/>
                <w:szCs w:val="24"/>
                <w14:ligatures w14:val="standardContextual"/>
              </w:rPr>
              <w:tab/>
            </w:r>
            <w:r w:rsidR="00E4507F" w:rsidRPr="001D44BF">
              <w:rPr>
                <w:rStyle w:val="Lienhypertexte"/>
                <w:noProof/>
              </w:rPr>
              <w:t>Textes réglementaires applicables</w:t>
            </w:r>
            <w:r w:rsidR="00E4507F">
              <w:rPr>
                <w:noProof/>
                <w:webHidden/>
              </w:rPr>
              <w:tab/>
            </w:r>
            <w:r w:rsidR="00E4507F">
              <w:rPr>
                <w:noProof/>
                <w:webHidden/>
              </w:rPr>
              <w:fldChar w:fldCharType="begin"/>
            </w:r>
            <w:r w:rsidR="00E4507F">
              <w:rPr>
                <w:noProof/>
                <w:webHidden/>
              </w:rPr>
              <w:instrText xml:space="preserve"> PAGEREF _Toc201167177 \h </w:instrText>
            </w:r>
            <w:r w:rsidR="00E4507F">
              <w:rPr>
                <w:noProof/>
                <w:webHidden/>
              </w:rPr>
            </w:r>
            <w:r w:rsidR="00E4507F">
              <w:rPr>
                <w:noProof/>
                <w:webHidden/>
              </w:rPr>
              <w:fldChar w:fldCharType="separate"/>
            </w:r>
            <w:r w:rsidR="00E4507F">
              <w:rPr>
                <w:noProof/>
                <w:webHidden/>
              </w:rPr>
              <w:t>6</w:t>
            </w:r>
            <w:r w:rsidR="00E4507F">
              <w:rPr>
                <w:noProof/>
                <w:webHidden/>
              </w:rPr>
              <w:fldChar w:fldCharType="end"/>
            </w:r>
          </w:hyperlink>
        </w:p>
        <w:p w14:paraId="4AFDF484" w14:textId="52117D4B" w:rsidR="00E4507F" w:rsidRDefault="006277E2">
          <w:pPr>
            <w:pStyle w:val="TM2"/>
            <w:tabs>
              <w:tab w:val="left" w:pos="800"/>
            </w:tabs>
            <w:rPr>
              <w:rFonts w:asciiTheme="minorHAnsi" w:eastAsiaTheme="minorEastAsia" w:hAnsiTheme="minorHAnsi" w:cstheme="minorBidi"/>
              <w:b w:val="0"/>
              <w:noProof/>
              <w:color w:val="auto"/>
              <w:kern w:val="2"/>
              <w:sz w:val="24"/>
              <w:szCs w:val="24"/>
              <w14:ligatures w14:val="standardContextual"/>
            </w:rPr>
          </w:pPr>
          <w:hyperlink w:anchor="_Toc201167178" w:history="1">
            <w:r w:rsidR="00E4507F" w:rsidRPr="001D44BF">
              <w:rPr>
                <w:rStyle w:val="Lienhypertexte"/>
                <w:noProof/>
              </w:rPr>
              <w:t>2.3.</w:t>
            </w:r>
            <w:r w:rsidR="00E4507F">
              <w:rPr>
                <w:rFonts w:asciiTheme="minorHAnsi" w:eastAsiaTheme="minorEastAsia" w:hAnsiTheme="minorHAnsi" w:cstheme="minorBidi"/>
                <w:b w:val="0"/>
                <w:noProof/>
                <w:color w:val="auto"/>
                <w:kern w:val="2"/>
                <w:sz w:val="24"/>
                <w:szCs w:val="24"/>
                <w14:ligatures w14:val="standardContextual"/>
              </w:rPr>
              <w:tab/>
            </w:r>
            <w:r w:rsidR="00E4507F" w:rsidRPr="001D44BF">
              <w:rPr>
                <w:rStyle w:val="Lienhypertexte"/>
                <w:noProof/>
              </w:rPr>
              <w:t>Exigences techniques générales</w:t>
            </w:r>
            <w:r w:rsidR="00E4507F">
              <w:rPr>
                <w:noProof/>
                <w:webHidden/>
              </w:rPr>
              <w:tab/>
            </w:r>
            <w:r w:rsidR="00E4507F">
              <w:rPr>
                <w:noProof/>
                <w:webHidden/>
              </w:rPr>
              <w:fldChar w:fldCharType="begin"/>
            </w:r>
            <w:r w:rsidR="00E4507F">
              <w:rPr>
                <w:noProof/>
                <w:webHidden/>
              </w:rPr>
              <w:instrText xml:space="preserve"> PAGEREF _Toc201167178 \h </w:instrText>
            </w:r>
            <w:r w:rsidR="00E4507F">
              <w:rPr>
                <w:noProof/>
                <w:webHidden/>
              </w:rPr>
            </w:r>
            <w:r w:rsidR="00E4507F">
              <w:rPr>
                <w:noProof/>
                <w:webHidden/>
              </w:rPr>
              <w:fldChar w:fldCharType="separate"/>
            </w:r>
            <w:r w:rsidR="00E4507F">
              <w:rPr>
                <w:noProof/>
                <w:webHidden/>
              </w:rPr>
              <w:t>9</w:t>
            </w:r>
            <w:r w:rsidR="00E4507F">
              <w:rPr>
                <w:noProof/>
                <w:webHidden/>
              </w:rPr>
              <w:fldChar w:fldCharType="end"/>
            </w:r>
          </w:hyperlink>
        </w:p>
        <w:p w14:paraId="0B9A55FB" w14:textId="1A2CCF5A" w:rsidR="00E4507F" w:rsidRDefault="006277E2">
          <w:pPr>
            <w:pStyle w:val="TM3"/>
            <w:tabs>
              <w:tab w:val="left" w:pos="800"/>
            </w:tabs>
            <w:rPr>
              <w:rFonts w:asciiTheme="minorHAnsi" w:eastAsiaTheme="minorEastAsia" w:hAnsiTheme="minorHAnsi" w:cstheme="minorBidi"/>
              <w:b w:val="0"/>
              <w:noProof/>
              <w:color w:val="auto"/>
              <w:kern w:val="2"/>
              <w:sz w:val="24"/>
              <w:szCs w:val="24"/>
              <w14:ligatures w14:val="standardContextual"/>
            </w:rPr>
          </w:pPr>
          <w:hyperlink w:anchor="_Toc201167179" w:history="1">
            <w:r w:rsidR="00E4507F" w:rsidRPr="001D44BF">
              <w:rPr>
                <w:rStyle w:val="Lienhypertexte"/>
                <w:noProof/>
              </w:rPr>
              <w:t>2.3.1.</w:t>
            </w:r>
            <w:r w:rsidR="00E4507F">
              <w:rPr>
                <w:rFonts w:asciiTheme="minorHAnsi" w:eastAsiaTheme="minorEastAsia" w:hAnsiTheme="minorHAnsi" w:cstheme="minorBidi"/>
                <w:b w:val="0"/>
                <w:noProof/>
                <w:color w:val="auto"/>
                <w:kern w:val="2"/>
                <w:sz w:val="24"/>
                <w:szCs w:val="24"/>
                <w14:ligatures w14:val="standardContextual"/>
              </w:rPr>
              <w:tab/>
            </w:r>
            <w:r w:rsidR="00E4507F" w:rsidRPr="001D44BF">
              <w:rPr>
                <w:rStyle w:val="Lienhypertexte"/>
                <w:noProof/>
              </w:rPr>
              <w:t>Flexibilité – évolutivité – adaptabilité</w:t>
            </w:r>
            <w:r w:rsidR="00E4507F">
              <w:rPr>
                <w:noProof/>
                <w:webHidden/>
              </w:rPr>
              <w:tab/>
            </w:r>
            <w:r w:rsidR="00E4507F">
              <w:rPr>
                <w:noProof/>
                <w:webHidden/>
              </w:rPr>
              <w:fldChar w:fldCharType="begin"/>
            </w:r>
            <w:r w:rsidR="00E4507F">
              <w:rPr>
                <w:noProof/>
                <w:webHidden/>
              </w:rPr>
              <w:instrText xml:space="preserve"> PAGEREF _Toc201167179 \h </w:instrText>
            </w:r>
            <w:r w:rsidR="00E4507F">
              <w:rPr>
                <w:noProof/>
                <w:webHidden/>
              </w:rPr>
            </w:r>
            <w:r w:rsidR="00E4507F">
              <w:rPr>
                <w:noProof/>
                <w:webHidden/>
              </w:rPr>
              <w:fldChar w:fldCharType="separate"/>
            </w:r>
            <w:r w:rsidR="00E4507F">
              <w:rPr>
                <w:noProof/>
                <w:webHidden/>
              </w:rPr>
              <w:t>9</w:t>
            </w:r>
            <w:r w:rsidR="00E4507F">
              <w:rPr>
                <w:noProof/>
                <w:webHidden/>
              </w:rPr>
              <w:fldChar w:fldCharType="end"/>
            </w:r>
          </w:hyperlink>
        </w:p>
        <w:p w14:paraId="3AE1327C" w14:textId="7871D166" w:rsidR="00E4507F" w:rsidRDefault="006277E2">
          <w:pPr>
            <w:pStyle w:val="TM3"/>
            <w:tabs>
              <w:tab w:val="left" w:pos="800"/>
            </w:tabs>
            <w:rPr>
              <w:rFonts w:asciiTheme="minorHAnsi" w:eastAsiaTheme="minorEastAsia" w:hAnsiTheme="minorHAnsi" w:cstheme="minorBidi"/>
              <w:b w:val="0"/>
              <w:noProof/>
              <w:color w:val="auto"/>
              <w:kern w:val="2"/>
              <w:sz w:val="24"/>
              <w:szCs w:val="24"/>
              <w14:ligatures w14:val="standardContextual"/>
            </w:rPr>
          </w:pPr>
          <w:hyperlink w:anchor="_Toc201167180" w:history="1">
            <w:r w:rsidR="00E4507F" w:rsidRPr="001D44BF">
              <w:rPr>
                <w:rStyle w:val="Lienhypertexte"/>
                <w:noProof/>
              </w:rPr>
              <w:t>2.3.2.</w:t>
            </w:r>
            <w:r w:rsidR="00E4507F">
              <w:rPr>
                <w:rFonts w:asciiTheme="minorHAnsi" w:eastAsiaTheme="minorEastAsia" w:hAnsiTheme="minorHAnsi" w:cstheme="minorBidi"/>
                <w:b w:val="0"/>
                <w:noProof/>
                <w:color w:val="auto"/>
                <w:kern w:val="2"/>
                <w:sz w:val="24"/>
                <w:szCs w:val="24"/>
                <w14:ligatures w14:val="standardContextual"/>
              </w:rPr>
              <w:tab/>
            </w:r>
            <w:r w:rsidR="00E4507F" w:rsidRPr="001D44BF">
              <w:rPr>
                <w:rStyle w:val="Lienhypertexte"/>
                <w:noProof/>
              </w:rPr>
              <w:t>Sécurité incendie</w:t>
            </w:r>
            <w:r w:rsidR="00E4507F">
              <w:rPr>
                <w:noProof/>
                <w:webHidden/>
              </w:rPr>
              <w:tab/>
            </w:r>
            <w:r w:rsidR="00E4507F">
              <w:rPr>
                <w:noProof/>
                <w:webHidden/>
              </w:rPr>
              <w:fldChar w:fldCharType="begin"/>
            </w:r>
            <w:r w:rsidR="00E4507F">
              <w:rPr>
                <w:noProof/>
                <w:webHidden/>
              </w:rPr>
              <w:instrText xml:space="preserve"> PAGEREF _Toc201167180 \h </w:instrText>
            </w:r>
            <w:r w:rsidR="00E4507F">
              <w:rPr>
                <w:noProof/>
                <w:webHidden/>
              </w:rPr>
            </w:r>
            <w:r w:rsidR="00E4507F">
              <w:rPr>
                <w:noProof/>
                <w:webHidden/>
              </w:rPr>
              <w:fldChar w:fldCharType="separate"/>
            </w:r>
            <w:r w:rsidR="00E4507F">
              <w:rPr>
                <w:noProof/>
                <w:webHidden/>
              </w:rPr>
              <w:t>10</w:t>
            </w:r>
            <w:r w:rsidR="00E4507F">
              <w:rPr>
                <w:noProof/>
                <w:webHidden/>
              </w:rPr>
              <w:fldChar w:fldCharType="end"/>
            </w:r>
          </w:hyperlink>
        </w:p>
        <w:p w14:paraId="6C5A90A4" w14:textId="725F4C3E" w:rsidR="00E4507F" w:rsidRDefault="006277E2">
          <w:pPr>
            <w:pStyle w:val="TM3"/>
            <w:tabs>
              <w:tab w:val="left" w:pos="800"/>
            </w:tabs>
            <w:rPr>
              <w:rFonts w:asciiTheme="minorHAnsi" w:eastAsiaTheme="minorEastAsia" w:hAnsiTheme="minorHAnsi" w:cstheme="minorBidi"/>
              <w:b w:val="0"/>
              <w:noProof/>
              <w:color w:val="auto"/>
              <w:kern w:val="2"/>
              <w:sz w:val="24"/>
              <w:szCs w:val="24"/>
              <w14:ligatures w14:val="standardContextual"/>
            </w:rPr>
          </w:pPr>
          <w:hyperlink w:anchor="_Toc201167181" w:history="1">
            <w:r w:rsidR="00E4507F" w:rsidRPr="001D44BF">
              <w:rPr>
                <w:rStyle w:val="Lienhypertexte"/>
                <w:noProof/>
              </w:rPr>
              <w:t>2.3.3.</w:t>
            </w:r>
            <w:r w:rsidR="00E4507F">
              <w:rPr>
                <w:rFonts w:asciiTheme="minorHAnsi" w:eastAsiaTheme="minorEastAsia" w:hAnsiTheme="minorHAnsi" w:cstheme="minorBidi"/>
                <w:b w:val="0"/>
                <w:noProof/>
                <w:color w:val="auto"/>
                <w:kern w:val="2"/>
                <w:sz w:val="24"/>
                <w:szCs w:val="24"/>
                <w14:ligatures w14:val="standardContextual"/>
              </w:rPr>
              <w:tab/>
            </w:r>
            <w:r w:rsidR="00E4507F" w:rsidRPr="001D44BF">
              <w:rPr>
                <w:rStyle w:val="Lienhypertexte"/>
                <w:noProof/>
              </w:rPr>
              <w:t>Qualités et performances de l’ouvrage</w:t>
            </w:r>
            <w:r w:rsidR="00E4507F">
              <w:rPr>
                <w:noProof/>
                <w:webHidden/>
              </w:rPr>
              <w:tab/>
            </w:r>
            <w:r w:rsidR="00E4507F">
              <w:rPr>
                <w:noProof/>
                <w:webHidden/>
              </w:rPr>
              <w:fldChar w:fldCharType="begin"/>
            </w:r>
            <w:r w:rsidR="00E4507F">
              <w:rPr>
                <w:noProof/>
                <w:webHidden/>
              </w:rPr>
              <w:instrText xml:space="preserve"> PAGEREF _Toc201167181 \h </w:instrText>
            </w:r>
            <w:r w:rsidR="00E4507F">
              <w:rPr>
                <w:noProof/>
                <w:webHidden/>
              </w:rPr>
            </w:r>
            <w:r w:rsidR="00E4507F">
              <w:rPr>
                <w:noProof/>
                <w:webHidden/>
              </w:rPr>
              <w:fldChar w:fldCharType="separate"/>
            </w:r>
            <w:r w:rsidR="00E4507F">
              <w:rPr>
                <w:noProof/>
                <w:webHidden/>
              </w:rPr>
              <w:t>10</w:t>
            </w:r>
            <w:r w:rsidR="00E4507F">
              <w:rPr>
                <w:noProof/>
                <w:webHidden/>
              </w:rPr>
              <w:fldChar w:fldCharType="end"/>
            </w:r>
          </w:hyperlink>
        </w:p>
        <w:p w14:paraId="696BDC5C" w14:textId="39DE5430" w:rsidR="00E4507F" w:rsidRDefault="006277E2">
          <w:pPr>
            <w:pStyle w:val="TM3"/>
            <w:tabs>
              <w:tab w:val="left" w:pos="800"/>
            </w:tabs>
            <w:rPr>
              <w:rFonts w:asciiTheme="minorHAnsi" w:eastAsiaTheme="minorEastAsia" w:hAnsiTheme="minorHAnsi" w:cstheme="minorBidi"/>
              <w:b w:val="0"/>
              <w:noProof/>
              <w:color w:val="auto"/>
              <w:kern w:val="2"/>
              <w:sz w:val="24"/>
              <w:szCs w:val="24"/>
              <w14:ligatures w14:val="standardContextual"/>
            </w:rPr>
          </w:pPr>
          <w:hyperlink w:anchor="_Toc201167182" w:history="1">
            <w:r w:rsidR="00E4507F" w:rsidRPr="001D44BF">
              <w:rPr>
                <w:rStyle w:val="Lienhypertexte"/>
                <w:noProof/>
              </w:rPr>
              <w:t>2.3.4.</w:t>
            </w:r>
            <w:r w:rsidR="00E4507F">
              <w:rPr>
                <w:rFonts w:asciiTheme="minorHAnsi" w:eastAsiaTheme="minorEastAsia" w:hAnsiTheme="minorHAnsi" w:cstheme="minorBidi"/>
                <w:b w:val="0"/>
                <w:noProof/>
                <w:color w:val="auto"/>
                <w:kern w:val="2"/>
                <w:sz w:val="24"/>
                <w:szCs w:val="24"/>
                <w14:ligatures w14:val="standardContextual"/>
              </w:rPr>
              <w:tab/>
            </w:r>
            <w:r w:rsidR="00E4507F" w:rsidRPr="001D44BF">
              <w:rPr>
                <w:rStyle w:val="Lienhypertexte"/>
                <w:noProof/>
              </w:rPr>
              <w:t>Sécurité – Sûreté</w:t>
            </w:r>
            <w:r w:rsidR="00E4507F">
              <w:rPr>
                <w:noProof/>
                <w:webHidden/>
              </w:rPr>
              <w:tab/>
            </w:r>
            <w:r w:rsidR="00E4507F">
              <w:rPr>
                <w:noProof/>
                <w:webHidden/>
              </w:rPr>
              <w:fldChar w:fldCharType="begin"/>
            </w:r>
            <w:r w:rsidR="00E4507F">
              <w:rPr>
                <w:noProof/>
                <w:webHidden/>
              </w:rPr>
              <w:instrText xml:space="preserve"> PAGEREF _Toc201167182 \h </w:instrText>
            </w:r>
            <w:r w:rsidR="00E4507F">
              <w:rPr>
                <w:noProof/>
                <w:webHidden/>
              </w:rPr>
            </w:r>
            <w:r w:rsidR="00E4507F">
              <w:rPr>
                <w:noProof/>
                <w:webHidden/>
              </w:rPr>
              <w:fldChar w:fldCharType="separate"/>
            </w:r>
            <w:r w:rsidR="00E4507F">
              <w:rPr>
                <w:noProof/>
                <w:webHidden/>
              </w:rPr>
              <w:t>11</w:t>
            </w:r>
            <w:r w:rsidR="00E4507F">
              <w:rPr>
                <w:noProof/>
                <w:webHidden/>
              </w:rPr>
              <w:fldChar w:fldCharType="end"/>
            </w:r>
          </w:hyperlink>
        </w:p>
        <w:p w14:paraId="69F1AE21" w14:textId="1DA0849E" w:rsidR="00E4507F" w:rsidRDefault="006277E2">
          <w:pPr>
            <w:pStyle w:val="TM2"/>
            <w:tabs>
              <w:tab w:val="left" w:pos="800"/>
            </w:tabs>
            <w:rPr>
              <w:rFonts w:asciiTheme="minorHAnsi" w:eastAsiaTheme="minorEastAsia" w:hAnsiTheme="minorHAnsi" w:cstheme="minorBidi"/>
              <w:b w:val="0"/>
              <w:noProof/>
              <w:color w:val="auto"/>
              <w:kern w:val="2"/>
              <w:sz w:val="24"/>
              <w:szCs w:val="24"/>
              <w14:ligatures w14:val="standardContextual"/>
            </w:rPr>
          </w:pPr>
          <w:hyperlink w:anchor="_Toc201167183" w:history="1">
            <w:r w:rsidR="00E4507F" w:rsidRPr="001D44BF">
              <w:rPr>
                <w:rStyle w:val="Lienhypertexte"/>
                <w:noProof/>
              </w:rPr>
              <w:t>2.4.</w:t>
            </w:r>
            <w:r w:rsidR="00E4507F">
              <w:rPr>
                <w:rFonts w:asciiTheme="minorHAnsi" w:eastAsiaTheme="minorEastAsia" w:hAnsiTheme="minorHAnsi" w:cstheme="minorBidi"/>
                <w:b w:val="0"/>
                <w:noProof/>
                <w:color w:val="auto"/>
                <w:kern w:val="2"/>
                <w:sz w:val="24"/>
                <w:szCs w:val="24"/>
                <w14:ligatures w14:val="standardContextual"/>
              </w:rPr>
              <w:tab/>
            </w:r>
            <w:r w:rsidR="00E4507F" w:rsidRPr="001D44BF">
              <w:rPr>
                <w:rStyle w:val="Lienhypertexte"/>
                <w:noProof/>
              </w:rPr>
              <w:t>Exigences techniques particulières</w:t>
            </w:r>
            <w:r w:rsidR="00E4507F">
              <w:rPr>
                <w:noProof/>
                <w:webHidden/>
              </w:rPr>
              <w:tab/>
            </w:r>
            <w:r w:rsidR="00E4507F">
              <w:rPr>
                <w:noProof/>
                <w:webHidden/>
              </w:rPr>
              <w:fldChar w:fldCharType="begin"/>
            </w:r>
            <w:r w:rsidR="00E4507F">
              <w:rPr>
                <w:noProof/>
                <w:webHidden/>
              </w:rPr>
              <w:instrText xml:space="preserve"> PAGEREF _Toc201167183 \h </w:instrText>
            </w:r>
            <w:r w:rsidR="00E4507F">
              <w:rPr>
                <w:noProof/>
                <w:webHidden/>
              </w:rPr>
            </w:r>
            <w:r w:rsidR="00E4507F">
              <w:rPr>
                <w:noProof/>
                <w:webHidden/>
              </w:rPr>
              <w:fldChar w:fldCharType="separate"/>
            </w:r>
            <w:r w:rsidR="00E4507F">
              <w:rPr>
                <w:noProof/>
                <w:webHidden/>
              </w:rPr>
              <w:t>11</w:t>
            </w:r>
            <w:r w:rsidR="00E4507F">
              <w:rPr>
                <w:noProof/>
                <w:webHidden/>
              </w:rPr>
              <w:fldChar w:fldCharType="end"/>
            </w:r>
          </w:hyperlink>
        </w:p>
        <w:p w14:paraId="77B219BA" w14:textId="144949B7" w:rsidR="00E4507F" w:rsidRDefault="006277E2">
          <w:pPr>
            <w:pStyle w:val="TM3"/>
            <w:tabs>
              <w:tab w:val="left" w:pos="800"/>
            </w:tabs>
            <w:rPr>
              <w:rFonts w:asciiTheme="minorHAnsi" w:eastAsiaTheme="minorEastAsia" w:hAnsiTheme="minorHAnsi" w:cstheme="minorBidi"/>
              <w:b w:val="0"/>
              <w:noProof/>
              <w:color w:val="auto"/>
              <w:kern w:val="2"/>
              <w:sz w:val="24"/>
              <w:szCs w:val="24"/>
              <w14:ligatures w14:val="standardContextual"/>
            </w:rPr>
          </w:pPr>
          <w:hyperlink w:anchor="_Toc201167184" w:history="1">
            <w:r w:rsidR="00E4507F" w:rsidRPr="001D44BF">
              <w:rPr>
                <w:rStyle w:val="Lienhypertexte"/>
                <w:noProof/>
              </w:rPr>
              <w:t>2.4.1.</w:t>
            </w:r>
            <w:r w:rsidR="00E4507F">
              <w:rPr>
                <w:rFonts w:asciiTheme="minorHAnsi" w:eastAsiaTheme="minorEastAsia" w:hAnsiTheme="minorHAnsi" w:cstheme="minorBidi"/>
                <w:b w:val="0"/>
                <w:noProof/>
                <w:color w:val="auto"/>
                <w:kern w:val="2"/>
                <w:sz w:val="24"/>
                <w:szCs w:val="24"/>
                <w14:ligatures w14:val="standardContextual"/>
              </w:rPr>
              <w:tab/>
            </w:r>
            <w:r w:rsidR="00E4507F" w:rsidRPr="001D44BF">
              <w:rPr>
                <w:rStyle w:val="Lienhypertexte"/>
                <w:noProof/>
              </w:rPr>
              <w:t>Aménagements extérieurs</w:t>
            </w:r>
            <w:r w:rsidR="00E4507F">
              <w:rPr>
                <w:noProof/>
                <w:webHidden/>
              </w:rPr>
              <w:tab/>
            </w:r>
            <w:r w:rsidR="00E4507F">
              <w:rPr>
                <w:noProof/>
                <w:webHidden/>
              </w:rPr>
              <w:fldChar w:fldCharType="begin"/>
            </w:r>
            <w:r w:rsidR="00E4507F">
              <w:rPr>
                <w:noProof/>
                <w:webHidden/>
              </w:rPr>
              <w:instrText xml:space="preserve"> PAGEREF _Toc201167184 \h </w:instrText>
            </w:r>
            <w:r w:rsidR="00E4507F">
              <w:rPr>
                <w:noProof/>
                <w:webHidden/>
              </w:rPr>
            </w:r>
            <w:r w:rsidR="00E4507F">
              <w:rPr>
                <w:noProof/>
                <w:webHidden/>
              </w:rPr>
              <w:fldChar w:fldCharType="separate"/>
            </w:r>
            <w:r w:rsidR="00E4507F">
              <w:rPr>
                <w:noProof/>
                <w:webHidden/>
              </w:rPr>
              <w:t>12</w:t>
            </w:r>
            <w:r w:rsidR="00E4507F">
              <w:rPr>
                <w:noProof/>
                <w:webHidden/>
              </w:rPr>
              <w:fldChar w:fldCharType="end"/>
            </w:r>
          </w:hyperlink>
        </w:p>
        <w:p w14:paraId="0691EA70" w14:textId="14D4E1F5" w:rsidR="00E4507F" w:rsidRDefault="006277E2">
          <w:pPr>
            <w:pStyle w:val="TM3"/>
            <w:tabs>
              <w:tab w:val="left" w:pos="800"/>
            </w:tabs>
            <w:rPr>
              <w:rFonts w:asciiTheme="minorHAnsi" w:eastAsiaTheme="minorEastAsia" w:hAnsiTheme="minorHAnsi" w:cstheme="minorBidi"/>
              <w:b w:val="0"/>
              <w:noProof/>
              <w:color w:val="auto"/>
              <w:kern w:val="2"/>
              <w:sz w:val="24"/>
              <w:szCs w:val="24"/>
              <w14:ligatures w14:val="standardContextual"/>
            </w:rPr>
          </w:pPr>
          <w:hyperlink w:anchor="_Toc201167185" w:history="1">
            <w:r w:rsidR="00E4507F" w:rsidRPr="001D44BF">
              <w:rPr>
                <w:rStyle w:val="Lienhypertexte"/>
                <w:noProof/>
              </w:rPr>
              <w:t>2.4.2.</w:t>
            </w:r>
            <w:r w:rsidR="00E4507F">
              <w:rPr>
                <w:rFonts w:asciiTheme="minorHAnsi" w:eastAsiaTheme="minorEastAsia" w:hAnsiTheme="minorHAnsi" w:cstheme="minorBidi"/>
                <w:b w:val="0"/>
                <w:noProof/>
                <w:color w:val="auto"/>
                <w:kern w:val="2"/>
                <w:sz w:val="24"/>
                <w:szCs w:val="24"/>
                <w14:ligatures w14:val="standardContextual"/>
              </w:rPr>
              <w:tab/>
            </w:r>
            <w:r w:rsidR="00E4507F" w:rsidRPr="001D44BF">
              <w:rPr>
                <w:rStyle w:val="Lienhypertexte"/>
                <w:noProof/>
              </w:rPr>
              <w:t>Gros œuvre – clos et couvert</w:t>
            </w:r>
            <w:r w:rsidR="00E4507F">
              <w:rPr>
                <w:noProof/>
                <w:webHidden/>
              </w:rPr>
              <w:tab/>
            </w:r>
            <w:r w:rsidR="00E4507F">
              <w:rPr>
                <w:noProof/>
                <w:webHidden/>
              </w:rPr>
              <w:fldChar w:fldCharType="begin"/>
            </w:r>
            <w:r w:rsidR="00E4507F">
              <w:rPr>
                <w:noProof/>
                <w:webHidden/>
              </w:rPr>
              <w:instrText xml:space="preserve"> PAGEREF _Toc201167185 \h </w:instrText>
            </w:r>
            <w:r w:rsidR="00E4507F">
              <w:rPr>
                <w:noProof/>
                <w:webHidden/>
              </w:rPr>
            </w:r>
            <w:r w:rsidR="00E4507F">
              <w:rPr>
                <w:noProof/>
                <w:webHidden/>
              </w:rPr>
              <w:fldChar w:fldCharType="separate"/>
            </w:r>
            <w:r w:rsidR="00E4507F">
              <w:rPr>
                <w:noProof/>
                <w:webHidden/>
              </w:rPr>
              <w:t>12</w:t>
            </w:r>
            <w:r w:rsidR="00E4507F">
              <w:rPr>
                <w:noProof/>
                <w:webHidden/>
              </w:rPr>
              <w:fldChar w:fldCharType="end"/>
            </w:r>
          </w:hyperlink>
        </w:p>
        <w:p w14:paraId="26DB7386" w14:textId="2AA91EE5" w:rsidR="00E4507F" w:rsidRDefault="006277E2">
          <w:pPr>
            <w:pStyle w:val="TM3"/>
            <w:tabs>
              <w:tab w:val="left" w:pos="800"/>
            </w:tabs>
            <w:rPr>
              <w:rFonts w:asciiTheme="minorHAnsi" w:eastAsiaTheme="minorEastAsia" w:hAnsiTheme="minorHAnsi" w:cstheme="minorBidi"/>
              <w:b w:val="0"/>
              <w:noProof/>
              <w:color w:val="auto"/>
              <w:kern w:val="2"/>
              <w:sz w:val="24"/>
              <w:szCs w:val="24"/>
              <w14:ligatures w14:val="standardContextual"/>
            </w:rPr>
          </w:pPr>
          <w:hyperlink w:anchor="_Toc201167186" w:history="1">
            <w:r w:rsidR="00E4507F" w:rsidRPr="001D44BF">
              <w:rPr>
                <w:rStyle w:val="Lienhypertexte"/>
                <w:noProof/>
              </w:rPr>
              <w:t>2.4.3.</w:t>
            </w:r>
            <w:r w:rsidR="00E4507F">
              <w:rPr>
                <w:rFonts w:asciiTheme="minorHAnsi" w:eastAsiaTheme="minorEastAsia" w:hAnsiTheme="minorHAnsi" w:cstheme="minorBidi"/>
                <w:b w:val="0"/>
                <w:noProof/>
                <w:color w:val="auto"/>
                <w:kern w:val="2"/>
                <w:sz w:val="24"/>
                <w:szCs w:val="24"/>
                <w14:ligatures w14:val="standardContextual"/>
              </w:rPr>
              <w:tab/>
            </w:r>
            <w:r w:rsidR="00E4507F" w:rsidRPr="001D44BF">
              <w:rPr>
                <w:rStyle w:val="Lienhypertexte"/>
                <w:noProof/>
              </w:rPr>
              <w:t>Aménagements intérieurs</w:t>
            </w:r>
            <w:r w:rsidR="00E4507F">
              <w:rPr>
                <w:noProof/>
                <w:webHidden/>
              </w:rPr>
              <w:tab/>
            </w:r>
            <w:r w:rsidR="00E4507F">
              <w:rPr>
                <w:noProof/>
                <w:webHidden/>
              </w:rPr>
              <w:fldChar w:fldCharType="begin"/>
            </w:r>
            <w:r w:rsidR="00E4507F">
              <w:rPr>
                <w:noProof/>
                <w:webHidden/>
              </w:rPr>
              <w:instrText xml:space="preserve"> PAGEREF _Toc201167186 \h </w:instrText>
            </w:r>
            <w:r w:rsidR="00E4507F">
              <w:rPr>
                <w:noProof/>
                <w:webHidden/>
              </w:rPr>
            </w:r>
            <w:r w:rsidR="00E4507F">
              <w:rPr>
                <w:noProof/>
                <w:webHidden/>
              </w:rPr>
              <w:fldChar w:fldCharType="separate"/>
            </w:r>
            <w:r w:rsidR="00E4507F">
              <w:rPr>
                <w:noProof/>
                <w:webHidden/>
              </w:rPr>
              <w:t>14</w:t>
            </w:r>
            <w:r w:rsidR="00E4507F">
              <w:rPr>
                <w:noProof/>
                <w:webHidden/>
              </w:rPr>
              <w:fldChar w:fldCharType="end"/>
            </w:r>
          </w:hyperlink>
        </w:p>
        <w:p w14:paraId="4BEBB54B" w14:textId="7E9AF848" w:rsidR="00E4507F" w:rsidRDefault="006277E2">
          <w:pPr>
            <w:pStyle w:val="TM3"/>
            <w:tabs>
              <w:tab w:val="left" w:pos="800"/>
            </w:tabs>
            <w:rPr>
              <w:rFonts w:asciiTheme="minorHAnsi" w:eastAsiaTheme="minorEastAsia" w:hAnsiTheme="minorHAnsi" w:cstheme="minorBidi"/>
              <w:b w:val="0"/>
              <w:noProof/>
              <w:color w:val="auto"/>
              <w:kern w:val="2"/>
              <w:sz w:val="24"/>
              <w:szCs w:val="24"/>
              <w14:ligatures w14:val="standardContextual"/>
            </w:rPr>
          </w:pPr>
          <w:hyperlink w:anchor="_Toc201167187" w:history="1">
            <w:r w:rsidR="00E4507F" w:rsidRPr="001D44BF">
              <w:rPr>
                <w:rStyle w:val="Lienhypertexte"/>
                <w:noProof/>
              </w:rPr>
              <w:t>2.4.4.</w:t>
            </w:r>
            <w:r w:rsidR="00E4507F">
              <w:rPr>
                <w:rFonts w:asciiTheme="minorHAnsi" w:eastAsiaTheme="minorEastAsia" w:hAnsiTheme="minorHAnsi" w:cstheme="minorBidi"/>
                <w:b w:val="0"/>
                <w:noProof/>
                <w:color w:val="auto"/>
                <w:kern w:val="2"/>
                <w:sz w:val="24"/>
                <w:szCs w:val="24"/>
                <w14:ligatures w14:val="standardContextual"/>
              </w:rPr>
              <w:tab/>
            </w:r>
            <w:r w:rsidR="00E4507F" w:rsidRPr="001D44BF">
              <w:rPr>
                <w:rStyle w:val="Lienhypertexte"/>
                <w:noProof/>
              </w:rPr>
              <w:t>Signalétique</w:t>
            </w:r>
            <w:r w:rsidR="00E4507F">
              <w:rPr>
                <w:noProof/>
                <w:webHidden/>
              </w:rPr>
              <w:tab/>
            </w:r>
            <w:r w:rsidR="00E4507F">
              <w:rPr>
                <w:noProof/>
                <w:webHidden/>
              </w:rPr>
              <w:fldChar w:fldCharType="begin"/>
            </w:r>
            <w:r w:rsidR="00E4507F">
              <w:rPr>
                <w:noProof/>
                <w:webHidden/>
              </w:rPr>
              <w:instrText xml:space="preserve"> PAGEREF _Toc201167187 \h </w:instrText>
            </w:r>
            <w:r w:rsidR="00E4507F">
              <w:rPr>
                <w:noProof/>
                <w:webHidden/>
              </w:rPr>
            </w:r>
            <w:r w:rsidR="00E4507F">
              <w:rPr>
                <w:noProof/>
                <w:webHidden/>
              </w:rPr>
              <w:fldChar w:fldCharType="separate"/>
            </w:r>
            <w:r w:rsidR="00E4507F">
              <w:rPr>
                <w:noProof/>
                <w:webHidden/>
              </w:rPr>
              <w:t>20</w:t>
            </w:r>
            <w:r w:rsidR="00E4507F">
              <w:rPr>
                <w:noProof/>
                <w:webHidden/>
              </w:rPr>
              <w:fldChar w:fldCharType="end"/>
            </w:r>
          </w:hyperlink>
        </w:p>
        <w:p w14:paraId="2C96E161" w14:textId="047F02A5" w:rsidR="00E4507F" w:rsidRDefault="006277E2">
          <w:pPr>
            <w:pStyle w:val="TM3"/>
            <w:tabs>
              <w:tab w:val="left" w:pos="800"/>
            </w:tabs>
            <w:rPr>
              <w:rFonts w:asciiTheme="minorHAnsi" w:eastAsiaTheme="minorEastAsia" w:hAnsiTheme="minorHAnsi" w:cstheme="minorBidi"/>
              <w:b w:val="0"/>
              <w:noProof/>
              <w:color w:val="auto"/>
              <w:kern w:val="2"/>
              <w:sz w:val="24"/>
              <w:szCs w:val="24"/>
              <w14:ligatures w14:val="standardContextual"/>
            </w:rPr>
          </w:pPr>
          <w:hyperlink w:anchor="_Toc201167188" w:history="1">
            <w:r w:rsidR="00E4507F" w:rsidRPr="001D44BF">
              <w:rPr>
                <w:rStyle w:val="Lienhypertexte"/>
                <w:noProof/>
              </w:rPr>
              <w:t>2.4.5.</w:t>
            </w:r>
            <w:r w:rsidR="00E4507F">
              <w:rPr>
                <w:rFonts w:asciiTheme="minorHAnsi" w:eastAsiaTheme="minorEastAsia" w:hAnsiTheme="minorHAnsi" w:cstheme="minorBidi"/>
                <w:b w:val="0"/>
                <w:noProof/>
                <w:color w:val="auto"/>
                <w:kern w:val="2"/>
                <w:sz w:val="24"/>
                <w:szCs w:val="24"/>
                <w14:ligatures w14:val="standardContextual"/>
              </w:rPr>
              <w:tab/>
            </w:r>
            <w:r w:rsidR="00E4507F" w:rsidRPr="001D44BF">
              <w:rPr>
                <w:rStyle w:val="Lienhypertexte"/>
                <w:noProof/>
              </w:rPr>
              <w:t>Chauffage, ventilation, climatisation, désenfumage</w:t>
            </w:r>
            <w:r w:rsidR="00E4507F">
              <w:rPr>
                <w:noProof/>
                <w:webHidden/>
              </w:rPr>
              <w:tab/>
            </w:r>
            <w:r w:rsidR="00E4507F">
              <w:rPr>
                <w:noProof/>
                <w:webHidden/>
              </w:rPr>
              <w:fldChar w:fldCharType="begin"/>
            </w:r>
            <w:r w:rsidR="00E4507F">
              <w:rPr>
                <w:noProof/>
                <w:webHidden/>
              </w:rPr>
              <w:instrText xml:space="preserve"> PAGEREF _Toc201167188 \h </w:instrText>
            </w:r>
            <w:r w:rsidR="00E4507F">
              <w:rPr>
                <w:noProof/>
                <w:webHidden/>
              </w:rPr>
            </w:r>
            <w:r w:rsidR="00E4507F">
              <w:rPr>
                <w:noProof/>
                <w:webHidden/>
              </w:rPr>
              <w:fldChar w:fldCharType="separate"/>
            </w:r>
            <w:r w:rsidR="00E4507F">
              <w:rPr>
                <w:noProof/>
                <w:webHidden/>
              </w:rPr>
              <w:t>21</w:t>
            </w:r>
            <w:r w:rsidR="00E4507F">
              <w:rPr>
                <w:noProof/>
                <w:webHidden/>
              </w:rPr>
              <w:fldChar w:fldCharType="end"/>
            </w:r>
          </w:hyperlink>
        </w:p>
        <w:p w14:paraId="335105A1" w14:textId="11158826" w:rsidR="00E4507F" w:rsidRDefault="006277E2">
          <w:pPr>
            <w:pStyle w:val="TM3"/>
            <w:tabs>
              <w:tab w:val="left" w:pos="800"/>
            </w:tabs>
            <w:rPr>
              <w:rFonts w:asciiTheme="minorHAnsi" w:eastAsiaTheme="minorEastAsia" w:hAnsiTheme="minorHAnsi" w:cstheme="minorBidi"/>
              <w:b w:val="0"/>
              <w:noProof/>
              <w:color w:val="auto"/>
              <w:kern w:val="2"/>
              <w:sz w:val="24"/>
              <w:szCs w:val="24"/>
              <w14:ligatures w14:val="standardContextual"/>
            </w:rPr>
          </w:pPr>
          <w:hyperlink w:anchor="_Toc201167189" w:history="1">
            <w:r w:rsidR="00E4507F" w:rsidRPr="001D44BF">
              <w:rPr>
                <w:rStyle w:val="Lienhypertexte"/>
                <w:noProof/>
              </w:rPr>
              <w:t>2.4.6.</w:t>
            </w:r>
            <w:r w:rsidR="00E4507F">
              <w:rPr>
                <w:rFonts w:asciiTheme="minorHAnsi" w:eastAsiaTheme="minorEastAsia" w:hAnsiTheme="minorHAnsi" w:cstheme="minorBidi"/>
                <w:b w:val="0"/>
                <w:noProof/>
                <w:color w:val="auto"/>
                <w:kern w:val="2"/>
                <w:sz w:val="24"/>
                <w:szCs w:val="24"/>
                <w14:ligatures w14:val="standardContextual"/>
              </w:rPr>
              <w:tab/>
            </w:r>
            <w:r w:rsidR="00E4507F" w:rsidRPr="001D44BF">
              <w:rPr>
                <w:rStyle w:val="Lienhypertexte"/>
                <w:noProof/>
              </w:rPr>
              <w:t>Plomberie / sanitaire</w:t>
            </w:r>
            <w:r w:rsidR="00E4507F">
              <w:rPr>
                <w:noProof/>
                <w:webHidden/>
              </w:rPr>
              <w:tab/>
            </w:r>
            <w:r w:rsidR="00E4507F">
              <w:rPr>
                <w:noProof/>
                <w:webHidden/>
              </w:rPr>
              <w:fldChar w:fldCharType="begin"/>
            </w:r>
            <w:r w:rsidR="00E4507F">
              <w:rPr>
                <w:noProof/>
                <w:webHidden/>
              </w:rPr>
              <w:instrText xml:space="preserve"> PAGEREF _Toc201167189 \h </w:instrText>
            </w:r>
            <w:r w:rsidR="00E4507F">
              <w:rPr>
                <w:noProof/>
                <w:webHidden/>
              </w:rPr>
            </w:r>
            <w:r w:rsidR="00E4507F">
              <w:rPr>
                <w:noProof/>
                <w:webHidden/>
              </w:rPr>
              <w:fldChar w:fldCharType="separate"/>
            </w:r>
            <w:r w:rsidR="00E4507F">
              <w:rPr>
                <w:noProof/>
                <w:webHidden/>
              </w:rPr>
              <w:t>26</w:t>
            </w:r>
            <w:r w:rsidR="00E4507F">
              <w:rPr>
                <w:noProof/>
                <w:webHidden/>
              </w:rPr>
              <w:fldChar w:fldCharType="end"/>
            </w:r>
          </w:hyperlink>
        </w:p>
        <w:p w14:paraId="4651BE97" w14:textId="0434639C" w:rsidR="00E4507F" w:rsidRDefault="006277E2">
          <w:pPr>
            <w:pStyle w:val="TM3"/>
            <w:tabs>
              <w:tab w:val="left" w:pos="800"/>
            </w:tabs>
            <w:rPr>
              <w:rFonts w:asciiTheme="minorHAnsi" w:eastAsiaTheme="minorEastAsia" w:hAnsiTheme="minorHAnsi" w:cstheme="minorBidi"/>
              <w:b w:val="0"/>
              <w:noProof/>
              <w:color w:val="auto"/>
              <w:kern w:val="2"/>
              <w:sz w:val="24"/>
              <w:szCs w:val="24"/>
              <w14:ligatures w14:val="standardContextual"/>
            </w:rPr>
          </w:pPr>
          <w:hyperlink w:anchor="_Toc201167190" w:history="1">
            <w:r w:rsidR="00E4507F" w:rsidRPr="001D44BF">
              <w:rPr>
                <w:rStyle w:val="Lienhypertexte"/>
                <w:noProof/>
              </w:rPr>
              <w:t>2.4.7.</w:t>
            </w:r>
            <w:r w:rsidR="00E4507F">
              <w:rPr>
                <w:rFonts w:asciiTheme="minorHAnsi" w:eastAsiaTheme="minorEastAsia" w:hAnsiTheme="minorHAnsi" w:cstheme="minorBidi"/>
                <w:b w:val="0"/>
                <w:noProof/>
                <w:color w:val="auto"/>
                <w:kern w:val="2"/>
                <w:sz w:val="24"/>
                <w:szCs w:val="24"/>
                <w14:ligatures w14:val="standardContextual"/>
              </w:rPr>
              <w:tab/>
            </w:r>
            <w:r w:rsidR="00E4507F" w:rsidRPr="001D44BF">
              <w:rPr>
                <w:rStyle w:val="Lienhypertexte"/>
                <w:noProof/>
              </w:rPr>
              <w:t>Électricité courants forts</w:t>
            </w:r>
            <w:r w:rsidR="00E4507F">
              <w:rPr>
                <w:noProof/>
                <w:webHidden/>
              </w:rPr>
              <w:tab/>
            </w:r>
            <w:r w:rsidR="00E4507F">
              <w:rPr>
                <w:noProof/>
                <w:webHidden/>
              </w:rPr>
              <w:fldChar w:fldCharType="begin"/>
            </w:r>
            <w:r w:rsidR="00E4507F">
              <w:rPr>
                <w:noProof/>
                <w:webHidden/>
              </w:rPr>
              <w:instrText xml:space="preserve"> PAGEREF _Toc201167190 \h </w:instrText>
            </w:r>
            <w:r w:rsidR="00E4507F">
              <w:rPr>
                <w:noProof/>
                <w:webHidden/>
              </w:rPr>
            </w:r>
            <w:r w:rsidR="00E4507F">
              <w:rPr>
                <w:noProof/>
                <w:webHidden/>
              </w:rPr>
              <w:fldChar w:fldCharType="separate"/>
            </w:r>
            <w:r w:rsidR="00E4507F">
              <w:rPr>
                <w:noProof/>
                <w:webHidden/>
              </w:rPr>
              <w:t>30</w:t>
            </w:r>
            <w:r w:rsidR="00E4507F">
              <w:rPr>
                <w:noProof/>
                <w:webHidden/>
              </w:rPr>
              <w:fldChar w:fldCharType="end"/>
            </w:r>
          </w:hyperlink>
        </w:p>
        <w:p w14:paraId="49097D2C" w14:textId="3D7FF2FE" w:rsidR="00E4507F" w:rsidRDefault="006277E2">
          <w:pPr>
            <w:pStyle w:val="TM3"/>
            <w:tabs>
              <w:tab w:val="left" w:pos="800"/>
            </w:tabs>
            <w:rPr>
              <w:rFonts w:asciiTheme="minorHAnsi" w:eastAsiaTheme="minorEastAsia" w:hAnsiTheme="minorHAnsi" w:cstheme="minorBidi"/>
              <w:b w:val="0"/>
              <w:noProof/>
              <w:color w:val="auto"/>
              <w:kern w:val="2"/>
              <w:sz w:val="24"/>
              <w:szCs w:val="24"/>
              <w14:ligatures w14:val="standardContextual"/>
            </w:rPr>
          </w:pPr>
          <w:hyperlink w:anchor="_Toc201167191" w:history="1">
            <w:r w:rsidR="00E4507F" w:rsidRPr="001D44BF">
              <w:rPr>
                <w:rStyle w:val="Lienhypertexte"/>
                <w:noProof/>
              </w:rPr>
              <w:t>2.4.8.</w:t>
            </w:r>
            <w:r w:rsidR="00E4507F">
              <w:rPr>
                <w:rFonts w:asciiTheme="minorHAnsi" w:eastAsiaTheme="minorEastAsia" w:hAnsiTheme="minorHAnsi" w:cstheme="minorBidi"/>
                <w:b w:val="0"/>
                <w:noProof/>
                <w:color w:val="auto"/>
                <w:kern w:val="2"/>
                <w:sz w:val="24"/>
                <w:szCs w:val="24"/>
                <w14:ligatures w14:val="standardContextual"/>
              </w:rPr>
              <w:tab/>
            </w:r>
            <w:r w:rsidR="00E4507F" w:rsidRPr="001D44BF">
              <w:rPr>
                <w:rStyle w:val="Lienhypertexte"/>
                <w:noProof/>
              </w:rPr>
              <w:t>Électricité courants faibles</w:t>
            </w:r>
            <w:r w:rsidR="00E4507F">
              <w:rPr>
                <w:noProof/>
                <w:webHidden/>
              </w:rPr>
              <w:tab/>
            </w:r>
            <w:r w:rsidR="00E4507F">
              <w:rPr>
                <w:noProof/>
                <w:webHidden/>
              </w:rPr>
              <w:fldChar w:fldCharType="begin"/>
            </w:r>
            <w:r w:rsidR="00E4507F">
              <w:rPr>
                <w:noProof/>
                <w:webHidden/>
              </w:rPr>
              <w:instrText xml:space="preserve"> PAGEREF _Toc201167191 \h </w:instrText>
            </w:r>
            <w:r w:rsidR="00E4507F">
              <w:rPr>
                <w:noProof/>
                <w:webHidden/>
              </w:rPr>
            </w:r>
            <w:r w:rsidR="00E4507F">
              <w:rPr>
                <w:noProof/>
                <w:webHidden/>
              </w:rPr>
              <w:fldChar w:fldCharType="separate"/>
            </w:r>
            <w:r w:rsidR="00E4507F">
              <w:rPr>
                <w:noProof/>
                <w:webHidden/>
              </w:rPr>
              <w:t>36</w:t>
            </w:r>
            <w:r w:rsidR="00E4507F">
              <w:rPr>
                <w:noProof/>
                <w:webHidden/>
              </w:rPr>
              <w:fldChar w:fldCharType="end"/>
            </w:r>
          </w:hyperlink>
        </w:p>
        <w:p w14:paraId="0C13E46B" w14:textId="40F45811" w:rsidR="00E4507F" w:rsidRDefault="006277E2">
          <w:pPr>
            <w:pStyle w:val="TM3"/>
            <w:tabs>
              <w:tab w:val="left" w:pos="800"/>
            </w:tabs>
            <w:rPr>
              <w:rFonts w:asciiTheme="minorHAnsi" w:eastAsiaTheme="minorEastAsia" w:hAnsiTheme="minorHAnsi" w:cstheme="minorBidi"/>
              <w:b w:val="0"/>
              <w:noProof/>
              <w:color w:val="auto"/>
              <w:kern w:val="2"/>
              <w:sz w:val="24"/>
              <w:szCs w:val="24"/>
              <w14:ligatures w14:val="standardContextual"/>
            </w:rPr>
          </w:pPr>
          <w:hyperlink w:anchor="_Toc201167192" w:history="1">
            <w:r w:rsidR="00E4507F" w:rsidRPr="001D44BF">
              <w:rPr>
                <w:rStyle w:val="Lienhypertexte"/>
                <w:noProof/>
              </w:rPr>
              <w:t>2.4.9.</w:t>
            </w:r>
            <w:r w:rsidR="00E4507F">
              <w:rPr>
                <w:rFonts w:asciiTheme="minorHAnsi" w:eastAsiaTheme="minorEastAsia" w:hAnsiTheme="minorHAnsi" w:cstheme="minorBidi"/>
                <w:b w:val="0"/>
                <w:noProof/>
                <w:color w:val="auto"/>
                <w:kern w:val="2"/>
                <w:sz w:val="24"/>
                <w:szCs w:val="24"/>
                <w14:ligatures w14:val="standardContextual"/>
              </w:rPr>
              <w:tab/>
            </w:r>
            <w:r w:rsidR="00E4507F" w:rsidRPr="001D44BF">
              <w:rPr>
                <w:rStyle w:val="Lienhypertexte"/>
                <w:noProof/>
              </w:rPr>
              <w:t>Voieries et réseaux divers</w:t>
            </w:r>
            <w:r w:rsidR="00E4507F">
              <w:rPr>
                <w:noProof/>
                <w:webHidden/>
              </w:rPr>
              <w:tab/>
            </w:r>
            <w:r w:rsidR="00E4507F">
              <w:rPr>
                <w:noProof/>
                <w:webHidden/>
              </w:rPr>
              <w:fldChar w:fldCharType="begin"/>
            </w:r>
            <w:r w:rsidR="00E4507F">
              <w:rPr>
                <w:noProof/>
                <w:webHidden/>
              </w:rPr>
              <w:instrText xml:space="preserve"> PAGEREF _Toc201167192 \h </w:instrText>
            </w:r>
            <w:r w:rsidR="00E4507F">
              <w:rPr>
                <w:noProof/>
                <w:webHidden/>
              </w:rPr>
            </w:r>
            <w:r w:rsidR="00E4507F">
              <w:rPr>
                <w:noProof/>
                <w:webHidden/>
              </w:rPr>
              <w:fldChar w:fldCharType="separate"/>
            </w:r>
            <w:r w:rsidR="00E4507F">
              <w:rPr>
                <w:noProof/>
                <w:webHidden/>
              </w:rPr>
              <w:t>41</w:t>
            </w:r>
            <w:r w:rsidR="00E4507F">
              <w:rPr>
                <w:noProof/>
                <w:webHidden/>
              </w:rPr>
              <w:fldChar w:fldCharType="end"/>
            </w:r>
          </w:hyperlink>
        </w:p>
        <w:p w14:paraId="722E91C5" w14:textId="5DB739AA" w:rsidR="00E4507F" w:rsidRDefault="006277E2">
          <w:pPr>
            <w:pStyle w:val="TM1"/>
            <w:tabs>
              <w:tab w:val="left" w:pos="800"/>
            </w:tabs>
            <w:rPr>
              <w:rFonts w:asciiTheme="minorHAnsi" w:eastAsiaTheme="minorEastAsia" w:hAnsiTheme="minorHAnsi" w:cstheme="minorBidi"/>
              <w:b w:val="0"/>
              <w:caps w:val="0"/>
              <w:noProof/>
              <w:color w:val="auto"/>
              <w:kern w:val="2"/>
              <w:szCs w:val="24"/>
              <w14:ligatures w14:val="standardContextual"/>
            </w:rPr>
          </w:pPr>
          <w:hyperlink w:anchor="_Toc201167193" w:history="1">
            <w:r w:rsidR="00E4507F" w:rsidRPr="001D44BF">
              <w:rPr>
                <w:rStyle w:val="Lienhypertexte"/>
                <w:noProof/>
              </w:rPr>
              <w:t>3.</w:t>
            </w:r>
            <w:r w:rsidR="00E4507F">
              <w:rPr>
                <w:rFonts w:asciiTheme="minorHAnsi" w:eastAsiaTheme="minorEastAsia" w:hAnsiTheme="minorHAnsi" w:cstheme="minorBidi"/>
                <w:b w:val="0"/>
                <w:caps w:val="0"/>
                <w:noProof/>
                <w:color w:val="auto"/>
                <w:kern w:val="2"/>
                <w:szCs w:val="24"/>
                <w14:ligatures w14:val="standardContextual"/>
              </w:rPr>
              <w:tab/>
            </w:r>
            <w:r w:rsidR="00E4507F" w:rsidRPr="001D44BF">
              <w:rPr>
                <w:rStyle w:val="Lienhypertexte"/>
                <w:noProof/>
              </w:rPr>
              <w:t>Synthèse des études spécifiques à réaliser par le concepteur</w:t>
            </w:r>
            <w:r w:rsidR="00E4507F">
              <w:rPr>
                <w:noProof/>
                <w:webHidden/>
              </w:rPr>
              <w:tab/>
            </w:r>
            <w:r w:rsidR="00E4507F">
              <w:rPr>
                <w:noProof/>
                <w:webHidden/>
              </w:rPr>
              <w:fldChar w:fldCharType="begin"/>
            </w:r>
            <w:r w:rsidR="00E4507F">
              <w:rPr>
                <w:noProof/>
                <w:webHidden/>
              </w:rPr>
              <w:instrText xml:space="preserve"> PAGEREF _Toc201167193 \h </w:instrText>
            </w:r>
            <w:r w:rsidR="00E4507F">
              <w:rPr>
                <w:noProof/>
                <w:webHidden/>
              </w:rPr>
            </w:r>
            <w:r w:rsidR="00E4507F">
              <w:rPr>
                <w:noProof/>
                <w:webHidden/>
              </w:rPr>
              <w:fldChar w:fldCharType="separate"/>
            </w:r>
            <w:r w:rsidR="00E4507F">
              <w:rPr>
                <w:noProof/>
                <w:webHidden/>
              </w:rPr>
              <w:t>42</w:t>
            </w:r>
            <w:r w:rsidR="00E4507F">
              <w:rPr>
                <w:noProof/>
                <w:webHidden/>
              </w:rPr>
              <w:fldChar w:fldCharType="end"/>
            </w:r>
          </w:hyperlink>
        </w:p>
        <w:p w14:paraId="25ED7006" w14:textId="1861A6C2" w:rsidR="005060A7" w:rsidRDefault="005060A7" w:rsidP="00F22C72">
          <w:pPr>
            <w:ind w:right="140"/>
          </w:pPr>
          <w:r>
            <w:rPr>
              <w:b/>
              <w:bCs/>
            </w:rPr>
            <w:fldChar w:fldCharType="end"/>
          </w:r>
        </w:p>
      </w:sdtContent>
    </w:sdt>
    <w:p w14:paraId="0D030FDC" w14:textId="77777777" w:rsidR="00184E62" w:rsidRDefault="00184E62" w:rsidP="00C048BB">
      <w:pPr>
        <w:pStyle w:val="Titre1"/>
      </w:pPr>
      <w:bookmarkStart w:id="19" w:name="_Toc115251892"/>
      <w:bookmarkStart w:id="20" w:name="_Toc201167171"/>
      <w:r>
        <w:lastRenderedPageBreak/>
        <w:t>Preambule</w:t>
      </w:r>
      <w:bookmarkEnd w:id="19"/>
      <w:bookmarkEnd w:id="20"/>
    </w:p>
    <w:p w14:paraId="49842D88" w14:textId="0BA13B8F" w:rsidR="00184E62" w:rsidRDefault="00184E62" w:rsidP="00B1627B">
      <w:r>
        <w:t>Ce document complète le programme fonctionnel (</w:t>
      </w:r>
      <w:r w:rsidR="007E37DF">
        <w:t>Tome 1</w:t>
      </w:r>
      <w:r>
        <w:t>) et vise à définir le cadre des exigences techniques et réglementaires, propre</w:t>
      </w:r>
      <w:ins w:id="21" w:author="DOHIN Corinne" w:date="2025-05-07T09:09:00Z">
        <w:r w:rsidR="00FB21B7">
          <w:t>s</w:t>
        </w:r>
      </w:ins>
      <w:r>
        <w:t xml:space="preserve"> à l’opération.</w:t>
      </w:r>
    </w:p>
    <w:p w14:paraId="6ED3A69A" w14:textId="3E3B953E" w:rsidR="00184E62" w:rsidRDefault="007E37DF" w:rsidP="00B1627B">
      <w:r>
        <w:t xml:space="preserve">Le Tome </w:t>
      </w:r>
      <w:r w:rsidR="00D632BD">
        <w:t>3</w:t>
      </w:r>
      <w:r w:rsidR="00184E62">
        <w:t>, programme technique, comprend</w:t>
      </w:r>
      <w:r w:rsidR="003136E5">
        <w:t xml:space="preserve"> </w:t>
      </w:r>
      <w:r w:rsidR="00184E62">
        <w:t>:</w:t>
      </w:r>
    </w:p>
    <w:p w14:paraId="48AB46E0" w14:textId="77777777" w:rsidR="00184E62" w:rsidRPr="00FB7068" w:rsidRDefault="00184E62" w:rsidP="00644727">
      <w:pPr>
        <w:pStyle w:val="Puce1"/>
      </w:pPr>
      <w:r w:rsidRPr="00FB7068">
        <w:t xml:space="preserve">Les </w:t>
      </w:r>
      <w:r w:rsidRPr="00644727">
        <w:t>données</w:t>
      </w:r>
      <w:r w:rsidRPr="00FB7068">
        <w:t xml:space="preserve"> réglementaires et techniques rappellent :</w:t>
      </w:r>
    </w:p>
    <w:p w14:paraId="6DCACCA0" w14:textId="0B401C03" w:rsidR="00184E62" w:rsidRPr="00B1627B" w:rsidRDefault="00184E62" w:rsidP="00411F43">
      <w:pPr>
        <w:pStyle w:val="Puce2"/>
      </w:pPr>
      <w:r w:rsidRPr="00FB7068">
        <w:t>Les</w:t>
      </w:r>
      <w:r>
        <w:t xml:space="preserve"> </w:t>
      </w:r>
      <w:r w:rsidRPr="00411F43">
        <w:t>contraintes</w:t>
      </w:r>
      <w:r w:rsidRPr="00B1627B">
        <w:t xml:space="preserve"> </w:t>
      </w:r>
      <w:r w:rsidR="00DC7401">
        <w:t>réglementaires</w:t>
      </w:r>
      <w:r w:rsidRPr="00B1627B">
        <w:t>,</w:t>
      </w:r>
    </w:p>
    <w:p w14:paraId="1818FA62" w14:textId="77777777" w:rsidR="00184E62" w:rsidRPr="00B1627B" w:rsidRDefault="00184E62" w:rsidP="00411F43">
      <w:pPr>
        <w:pStyle w:val="Puce2"/>
      </w:pPr>
      <w:r w:rsidRPr="00B1627B">
        <w:t>Les réseaux et équipements techniques,</w:t>
      </w:r>
    </w:p>
    <w:p w14:paraId="114A3694" w14:textId="77777777" w:rsidR="00184E62" w:rsidRDefault="00184E62" w:rsidP="00411F43">
      <w:pPr>
        <w:pStyle w:val="Puce2"/>
      </w:pPr>
      <w:r w:rsidRPr="00B1627B">
        <w:t>La réglementation</w:t>
      </w:r>
      <w:r>
        <w:t xml:space="preserve"> en vigueur.</w:t>
      </w:r>
    </w:p>
    <w:p w14:paraId="671C8F59" w14:textId="77777777" w:rsidR="00184E62" w:rsidRDefault="00184E62" w:rsidP="00644727">
      <w:pPr>
        <w:pStyle w:val="Puce1"/>
      </w:pPr>
      <w:r>
        <w:t xml:space="preserve">Les exigences </w:t>
      </w:r>
      <w:r w:rsidRPr="00B1627B">
        <w:t>techniques</w:t>
      </w:r>
      <w:r>
        <w:t xml:space="preserve"> expriment :</w:t>
      </w:r>
    </w:p>
    <w:p w14:paraId="4DB44364" w14:textId="77777777" w:rsidR="00184E62" w:rsidRDefault="00184E62" w:rsidP="00411F43">
      <w:pPr>
        <w:pStyle w:val="Puce2"/>
      </w:pPr>
      <w:r>
        <w:t>Les généralités,</w:t>
      </w:r>
    </w:p>
    <w:p w14:paraId="178A290D" w14:textId="77777777" w:rsidR="00184E62" w:rsidRDefault="00184E62" w:rsidP="00411F43">
      <w:pPr>
        <w:pStyle w:val="Puce2"/>
      </w:pPr>
      <w:r>
        <w:t>Les attentes par ouvrage de construction,</w:t>
      </w:r>
    </w:p>
    <w:p w14:paraId="2A558368" w14:textId="77777777" w:rsidR="00184E62" w:rsidRDefault="00184E62" w:rsidP="00411F43">
      <w:pPr>
        <w:pStyle w:val="Puce2"/>
      </w:pPr>
      <w:r>
        <w:t>Les exigences particulières.</w:t>
      </w:r>
    </w:p>
    <w:p w14:paraId="2D9F02A7" w14:textId="77777777" w:rsidR="00184E62" w:rsidRDefault="00184E62" w:rsidP="00644727">
      <w:pPr>
        <w:pStyle w:val="Puce1"/>
      </w:pPr>
      <w:r>
        <w:t>Les fiches techniques, en annexe, décrivent :</w:t>
      </w:r>
    </w:p>
    <w:p w14:paraId="48357A4A" w14:textId="3F97F683" w:rsidR="00184E62" w:rsidRDefault="00B1627B" w:rsidP="00411F43">
      <w:pPr>
        <w:pStyle w:val="Puce2"/>
      </w:pPr>
      <w:r>
        <w:t>Les</w:t>
      </w:r>
      <w:r w:rsidR="00184E62">
        <w:t xml:space="preserve"> typologies de locaux,</w:t>
      </w:r>
    </w:p>
    <w:p w14:paraId="1D35ECE5" w14:textId="72AB20A0" w:rsidR="00184E62" w:rsidRDefault="00B1627B" w:rsidP="00411F43">
      <w:pPr>
        <w:pStyle w:val="Puce2"/>
      </w:pPr>
      <w:r>
        <w:t>Les</w:t>
      </w:r>
      <w:r w:rsidR="00184E62">
        <w:t xml:space="preserve"> attentes spécifiques par type d’espace.</w:t>
      </w:r>
    </w:p>
    <w:p w14:paraId="7C7D6972" w14:textId="6833905B" w:rsidR="00F330D3" w:rsidRPr="000F2879" w:rsidRDefault="000F2879" w:rsidP="00C048BB">
      <w:pPr>
        <w:pStyle w:val="Titre1"/>
      </w:pPr>
      <w:bookmarkStart w:id="22" w:name="_Toc115251893"/>
      <w:bookmarkStart w:id="23" w:name="_Toc201167172"/>
      <w:r w:rsidRPr="000F2879">
        <w:lastRenderedPageBreak/>
        <w:t>Programme Technique Détaillé</w:t>
      </w:r>
      <w:bookmarkEnd w:id="22"/>
      <w:bookmarkEnd w:id="23"/>
    </w:p>
    <w:p w14:paraId="724342B5" w14:textId="77777777" w:rsidR="000F2879" w:rsidRDefault="000F2879" w:rsidP="00644727">
      <w:pPr>
        <w:pStyle w:val="Titre2"/>
      </w:pPr>
      <w:bookmarkStart w:id="24" w:name="_Toc115251894"/>
      <w:bookmarkStart w:id="25" w:name="_Toc201167173"/>
      <w:r>
        <w:t>Préambule</w:t>
      </w:r>
      <w:bookmarkEnd w:id="24"/>
      <w:bookmarkEnd w:id="25"/>
    </w:p>
    <w:p w14:paraId="1963032E" w14:textId="16C3B004" w:rsidR="000F2879" w:rsidRDefault="000F2879" w:rsidP="00644727">
      <w:pPr>
        <w:pStyle w:val="Titre3"/>
      </w:pPr>
      <w:bookmarkStart w:id="26" w:name="_Toc115251895"/>
      <w:bookmarkStart w:id="27" w:name="_Toc201167174"/>
      <w:r>
        <w:t>Obligations du concepteur</w:t>
      </w:r>
      <w:bookmarkEnd w:id="26"/>
      <w:bookmarkEnd w:id="27"/>
      <w:r>
        <w:t xml:space="preserve"> </w:t>
      </w:r>
    </w:p>
    <w:p w14:paraId="01B461A7" w14:textId="31A525F6" w:rsidR="00A6442B" w:rsidRPr="00D632BD" w:rsidRDefault="00A6442B" w:rsidP="00A6442B">
      <w:r w:rsidRPr="00D632BD">
        <w:t>Ce document co</w:t>
      </w:r>
      <w:r w:rsidR="009D20AE" w:rsidRPr="00D632BD">
        <w:t>mplète le programme architectural et fonctionnel et vise à définir le cadre des exigences techniques et réglementaires propres à l’opération, il comprend 3 chapitres :</w:t>
      </w:r>
    </w:p>
    <w:p w14:paraId="18176F16" w14:textId="00A25AEA" w:rsidR="009D20AE" w:rsidRPr="00D632BD" w:rsidRDefault="009D20AE" w:rsidP="00074E61">
      <w:pPr>
        <w:pStyle w:val="Paragraphedeliste"/>
        <w:numPr>
          <w:ilvl w:val="0"/>
          <w:numId w:val="16"/>
        </w:numPr>
      </w:pPr>
      <w:r w:rsidRPr="00D632BD">
        <w:t>Les exigences techniques qui expriment les généralités et les objectifs du maitre d’ouvrage</w:t>
      </w:r>
    </w:p>
    <w:p w14:paraId="20530791" w14:textId="657AC39D" w:rsidR="009D20AE" w:rsidRPr="00D632BD" w:rsidRDefault="009D20AE" w:rsidP="00074E61">
      <w:pPr>
        <w:pStyle w:val="Paragraphedeliste"/>
        <w:numPr>
          <w:ilvl w:val="0"/>
          <w:numId w:val="16"/>
        </w:numPr>
      </w:pPr>
      <w:r w:rsidRPr="00D632BD">
        <w:t>Les exigences particulières détaillant les attentes par ouvrage de construction</w:t>
      </w:r>
    </w:p>
    <w:p w14:paraId="34553F7D" w14:textId="56EB3FB4" w:rsidR="009D20AE" w:rsidRPr="00D632BD" w:rsidRDefault="009D20AE" w:rsidP="00074E61">
      <w:pPr>
        <w:pStyle w:val="Paragraphedeliste"/>
        <w:numPr>
          <w:ilvl w:val="0"/>
          <w:numId w:val="16"/>
        </w:numPr>
      </w:pPr>
      <w:r w:rsidRPr="00D632BD">
        <w:t>Les fiches techniques, en annexe décrivent les typologies de locaux et les attentes spécifiques par type d’espace</w:t>
      </w:r>
    </w:p>
    <w:p w14:paraId="7C5F3312" w14:textId="45FE914C" w:rsidR="005778FB" w:rsidRPr="005778FB" w:rsidRDefault="005778FB" w:rsidP="00B1627B">
      <w:r w:rsidRPr="005778FB">
        <w:t xml:space="preserve">Le </w:t>
      </w:r>
      <w:r w:rsidRPr="00B1627B">
        <w:t>présent</w:t>
      </w:r>
      <w:r w:rsidRPr="005778FB">
        <w:t xml:space="preserve"> document s’inscrit dans une démarche d’étude de programmation et à ce titre, il n’a pas vocation à se </w:t>
      </w:r>
      <w:r w:rsidRPr="00B1627B">
        <w:t>substituer</w:t>
      </w:r>
      <w:r w:rsidRPr="005778FB">
        <w:t xml:space="preserve"> à la conception de l’ouvrage. Le concepteur conserve toute sa responsabilité dans ce domaine. Il devra appeler l’attention du maître d’ouvrage sur les éléments qu’il pourrait contester, motiver les alternatives qu’il propose, expliciter les améliorations qu’il estime pouvoir apporter et d’une manière générale adopter une démarche prospective dans les domaines technologiques, techniques de mise en œuvre, réglementaires, d’exploitation et de maintenance et d’économie d’énergie. </w:t>
      </w:r>
    </w:p>
    <w:p w14:paraId="067DC512" w14:textId="77777777" w:rsidR="000F2879" w:rsidRDefault="000F2879" w:rsidP="00644727">
      <w:pPr>
        <w:pStyle w:val="Titre3"/>
      </w:pPr>
      <w:bookmarkStart w:id="28" w:name="_Toc115251896"/>
      <w:bookmarkStart w:id="29" w:name="_Toc201167175"/>
      <w:r>
        <w:t>Limites de l’opération</w:t>
      </w:r>
      <w:bookmarkEnd w:id="28"/>
      <w:bookmarkEnd w:id="29"/>
      <w:r>
        <w:t xml:space="preserve"> </w:t>
      </w:r>
    </w:p>
    <w:p w14:paraId="3CDFF7E1" w14:textId="5655ED61" w:rsidR="00684DAC" w:rsidRPr="008E32C3" w:rsidRDefault="00684DAC" w:rsidP="00B1627B">
      <w:r w:rsidRPr="005E178D">
        <w:t>La mission confiée au concepteur couvre la totalité des</w:t>
      </w:r>
      <w:r w:rsidR="005D1F31">
        <w:t xml:space="preserve"> travaux préparatoires et des</w:t>
      </w:r>
      <w:r w:rsidRPr="005E178D">
        <w:t xml:space="preserve"> travaux de </w:t>
      </w:r>
      <w:r w:rsidR="008E32C3">
        <w:t>restructuration</w:t>
      </w:r>
      <w:r w:rsidRPr="005E178D">
        <w:t xml:space="preserve"> des bâtiments et </w:t>
      </w:r>
      <w:r w:rsidR="00485F0F">
        <w:t>équipements</w:t>
      </w:r>
      <w:r w:rsidRPr="005E178D">
        <w:t xml:space="preserve"> concernés par l’opération et la totalité des travaux de toute</w:t>
      </w:r>
      <w:del w:id="30" w:author="DOHIN Corinne" w:date="2025-05-07T09:11:00Z">
        <w:r w:rsidRPr="005E178D" w:rsidDel="00FB21B7">
          <w:delText>s</w:delText>
        </w:r>
      </w:del>
      <w:r w:rsidRPr="005E178D">
        <w:t xml:space="preserve"> nature</w:t>
      </w:r>
      <w:del w:id="31" w:author="DOHIN Corinne" w:date="2025-05-07T09:11:00Z">
        <w:r w:rsidRPr="005E178D" w:rsidDel="00FB21B7">
          <w:delText>s</w:delText>
        </w:r>
      </w:del>
      <w:r w:rsidRPr="005E178D">
        <w:t xml:space="preserve"> nécessaires à </w:t>
      </w:r>
      <w:r w:rsidRPr="008E32C3">
        <w:t>rendre opérationnel</w:t>
      </w:r>
      <w:ins w:id="32" w:author="DOHIN Corinne" w:date="2025-05-07T09:11:00Z">
        <w:r w:rsidR="00FB21B7">
          <w:t>le</w:t>
        </w:r>
      </w:ins>
      <w:r w:rsidRPr="008E32C3">
        <w:t xml:space="preserve"> </w:t>
      </w:r>
      <w:r w:rsidR="007207EB" w:rsidRPr="008E32C3">
        <w:t>la future maison de l’étudiant</w:t>
      </w:r>
      <w:r w:rsidR="004353CB" w:rsidRPr="008E32C3">
        <w:t xml:space="preserve"> </w:t>
      </w:r>
      <w:r w:rsidRPr="008E32C3">
        <w:t>:</w:t>
      </w:r>
    </w:p>
    <w:p w14:paraId="23867E7A" w14:textId="37DC849F" w:rsidR="005D1F31" w:rsidRPr="008E32C3" w:rsidRDefault="005D1F31" w:rsidP="00644727">
      <w:pPr>
        <w:pStyle w:val="Puce1"/>
      </w:pPr>
      <w:r w:rsidRPr="008E32C3">
        <w:t>Les travaux préparatoires</w:t>
      </w:r>
    </w:p>
    <w:p w14:paraId="2D33949B" w14:textId="62265AC7" w:rsidR="005D1F31" w:rsidRPr="008E32C3" w:rsidRDefault="00D00075" w:rsidP="00644727">
      <w:pPr>
        <w:pStyle w:val="Puce1"/>
      </w:pPr>
      <w:r w:rsidRPr="008E32C3">
        <w:t xml:space="preserve">Travaux de démolition et d’adaptation </w:t>
      </w:r>
      <w:r w:rsidR="005D1F31" w:rsidRPr="008E32C3">
        <w:t>;</w:t>
      </w:r>
    </w:p>
    <w:p w14:paraId="77353CD7" w14:textId="127966F3" w:rsidR="00684DAC" w:rsidRPr="00B1627B" w:rsidRDefault="00D00075" w:rsidP="00644727">
      <w:pPr>
        <w:pStyle w:val="Puce1"/>
      </w:pPr>
      <w:r w:rsidRPr="008E32C3">
        <w:t>Travaux</w:t>
      </w:r>
      <w:r w:rsidRPr="00D00075">
        <w:t xml:space="preserve"> d’aménagement intérieur</w:t>
      </w:r>
      <w:r>
        <w:t xml:space="preserve"> </w:t>
      </w:r>
      <w:r w:rsidR="005778FB" w:rsidRPr="00B1627B">
        <w:t>;</w:t>
      </w:r>
    </w:p>
    <w:p w14:paraId="2D4DDBD4" w14:textId="77777777" w:rsidR="00D00075" w:rsidRDefault="00D00075" w:rsidP="00D00075">
      <w:pPr>
        <w:pStyle w:val="Puce1"/>
      </w:pPr>
      <w:r w:rsidRPr="00D00075">
        <w:t>Installations techniques et réseaux</w:t>
      </w:r>
      <w:r>
        <w:t xml:space="preserve"> </w:t>
      </w:r>
      <w:r w:rsidR="005778FB" w:rsidRPr="00B1627B">
        <w:t>;</w:t>
      </w:r>
      <w:r w:rsidRPr="00D00075">
        <w:t xml:space="preserve"> </w:t>
      </w:r>
      <w:r w:rsidRPr="005E178D">
        <w:t xml:space="preserve">Installation de courant fort et faible (téléphonie, informatique, </w:t>
      </w:r>
      <w:r>
        <w:t>internet, vidéosurveillance, alarme, contrôle d’accès, …</w:t>
      </w:r>
      <w:r w:rsidRPr="005E178D">
        <w:t>),</w:t>
      </w:r>
      <w:r w:rsidRPr="00D00075">
        <w:t xml:space="preserve"> </w:t>
      </w:r>
    </w:p>
    <w:p w14:paraId="506BF698" w14:textId="24BC621F" w:rsidR="00684DAC" w:rsidRDefault="00D00075" w:rsidP="00D00075">
      <w:pPr>
        <w:pStyle w:val="Puce1"/>
        <w:ind w:left="426"/>
      </w:pPr>
      <w:r w:rsidRPr="005E178D">
        <w:t xml:space="preserve">Installations techniques nécessaires au </w:t>
      </w:r>
      <w:r>
        <w:t>fonctionnement</w:t>
      </w:r>
    </w:p>
    <w:p w14:paraId="505CE9E7" w14:textId="6B1769E2" w:rsidR="00DC7401" w:rsidRDefault="00D00075" w:rsidP="00D00075">
      <w:pPr>
        <w:pStyle w:val="Puce1"/>
        <w:ind w:left="426"/>
      </w:pPr>
      <w:r w:rsidRPr="00D00075">
        <w:t>Aménagements extérieurs et accès</w:t>
      </w:r>
      <w:r>
        <w:t xml:space="preserve"> ;</w:t>
      </w:r>
      <w:r w:rsidRPr="00D00075">
        <w:t xml:space="preserve"> </w:t>
      </w:r>
      <w:r w:rsidRPr="00B1627B">
        <w:t>Réalisation des aménagements de site (aménagements et plantations</w:t>
      </w:r>
      <w:proofErr w:type="gramStart"/>
      <w:r w:rsidRPr="00B1627B">
        <w:t>, ,</w:t>
      </w:r>
      <w:proofErr w:type="gramEnd"/>
      <w:r w:rsidRPr="00B1627B">
        <w:t xml:space="preserve"> …) ;</w:t>
      </w:r>
    </w:p>
    <w:p w14:paraId="578B5C76" w14:textId="50A91CA1" w:rsidR="00931745" w:rsidRPr="00B1627B" w:rsidRDefault="00D00075" w:rsidP="00644727">
      <w:pPr>
        <w:pStyle w:val="Puce1"/>
      </w:pPr>
      <w:r w:rsidRPr="00D00075">
        <w:t>Signalétique et mobilier</w:t>
      </w:r>
      <w:r>
        <w:t xml:space="preserve"> </w:t>
      </w:r>
      <w:proofErr w:type="gramStart"/>
      <w:ins w:id="33" w:author="DEPREZ Stephanie" w:date="2025-07-09T16:39:00Z">
        <w:r w:rsidR="00A5487B">
          <w:t>architectural</w:t>
        </w:r>
      </w:ins>
      <w:r w:rsidR="00931745">
        <w:t>;</w:t>
      </w:r>
      <w:proofErr w:type="gramEnd"/>
    </w:p>
    <w:p w14:paraId="1DD7648C" w14:textId="56E9129C" w:rsidR="005778FB" w:rsidRPr="00B1627B" w:rsidRDefault="005778FB" w:rsidP="00644727">
      <w:pPr>
        <w:pStyle w:val="Puce1"/>
      </w:pPr>
      <w:r w:rsidRPr="00B1627B">
        <w:t>Intégration des équipements immobiliers ;</w:t>
      </w:r>
    </w:p>
    <w:p w14:paraId="0F1AA2C0" w14:textId="69429B54" w:rsidR="000F2879" w:rsidRDefault="006450F1" w:rsidP="00644727">
      <w:pPr>
        <w:pStyle w:val="Titre2"/>
      </w:pPr>
      <w:bookmarkStart w:id="34" w:name="_Toc201167176"/>
      <w:r>
        <w:t>Contraintes réglementaires</w:t>
      </w:r>
      <w:bookmarkEnd w:id="34"/>
    </w:p>
    <w:p w14:paraId="0BE24CA3" w14:textId="3A266F08" w:rsidR="000F2879" w:rsidRDefault="006450F1" w:rsidP="00644727">
      <w:pPr>
        <w:pStyle w:val="Titre3"/>
      </w:pPr>
      <w:bookmarkStart w:id="35" w:name="_Toc201167177"/>
      <w:r>
        <w:t>Textes réglementaires applicables</w:t>
      </w:r>
      <w:bookmarkEnd w:id="35"/>
      <w:r w:rsidRPr="006450F1">
        <w:rPr>
          <w:rFonts w:asciiTheme="minorHAnsi" w:eastAsiaTheme="minorHAnsi" w:hAnsiTheme="minorHAnsi" w:cstheme="minorBidi"/>
          <w:b w:val="0"/>
          <w:color w:val="auto"/>
          <w:sz w:val="20"/>
          <w:szCs w:val="20"/>
        </w:rPr>
        <w:t xml:space="preserve"> </w:t>
      </w:r>
    </w:p>
    <w:p w14:paraId="65B77EC9" w14:textId="77777777" w:rsidR="005B5316" w:rsidRDefault="005B5316" w:rsidP="00B1627B">
      <w:r w:rsidRPr="005B5316">
        <w:t xml:space="preserve">Ces chapitres complètent les prescriptions fonctionnelles en exposant les prescriptions techniques spécifiques à cette opération. Un certain nombre de normes et de réglementations s'appliquent au bâtiment et les exigences décrites ne se substituent pas à ces textes mais s'y ajoutent. </w:t>
      </w:r>
    </w:p>
    <w:p w14:paraId="03A2B520" w14:textId="36A7FD91" w:rsidR="005448D0" w:rsidRDefault="005B5316" w:rsidP="00B1627B">
      <w:r w:rsidRPr="005B5316">
        <w:t>Le projet devra répondre aux exigences réglementaires nationales, départementales et municipales, aux conditions fixées par les règles de construction prescrites en application du Code de l’Urbanisme et de l’Habitation, aux conditions fixées par les lois, Arrêtés, Circulaires et tous textes nationaux ou locaux applicables aux ouvrages et en particulier les derniers parus au moment de la réalisation.</w:t>
      </w:r>
    </w:p>
    <w:p w14:paraId="65041395" w14:textId="77777777" w:rsidR="005B5316" w:rsidRDefault="005B5316" w:rsidP="00B1627B">
      <w:r w:rsidRPr="005B5316">
        <w:t xml:space="preserve">Rappel des principaux textes réglementaires (liste non exhaustive) : </w:t>
      </w:r>
    </w:p>
    <w:p w14:paraId="3DF24D90" w14:textId="41D07FDE" w:rsidR="005B5316" w:rsidRDefault="005B5316" w:rsidP="00B16120">
      <w:pPr>
        <w:pStyle w:val="Paragraphedeliste"/>
        <w:numPr>
          <w:ilvl w:val="0"/>
          <w:numId w:val="23"/>
        </w:numPr>
      </w:pPr>
      <w:r w:rsidRPr="005B5316">
        <w:lastRenderedPageBreak/>
        <w:t xml:space="preserve">Le Code de la Construction et de l’Habitation ; </w:t>
      </w:r>
    </w:p>
    <w:p w14:paraId="17157A5E" w14:textId="0B808F42" w:rsidR="005B5316" w:rsidRDefault="005B5316" w:rsidP="00B16120">
      <w:pPr>
        <w:pStyle w:val="Paragraphedeliste"/>
        <w:numPr>
          <w:ilvl w:val="0"/>
          <w:numId w:val="23"/>
        </w:numPr>
      </w:pPr>
      <w:r w:rsidRPr="005B5316">
        <w:t xml:space="preserve">Le Code de l’Urbanisme ; </w:t>
      </w:r>
    </w:p>
    <w:p w14:paraId="309377B4" w14:textId="6977B920" w:rsidR="005B5316" w:rsidRDefault="005B5316" w:rsidP="00B16120">
      <w:pPr>
        <w:pStyle w:val="Paragraphedeliste"/>
        <w:numPr>
          <w:ilvl w:val="0"/>
          <w:numId w:val="23"/>
        </w:numPr>
      </w:pPr>
      <w:r w:rsidRPr="005B5316">
        <w:t>Le Code de l’Environnement ;</w:t>
      </w:r>
    </w:p>
    <w:p w14:paraId="2AB7797C" w14:textId="5F426505" w:rsidR="005B5316" w:rsidRDefault="005B5316" w:rsidP="00B16120">
      <w:pPr>
        <w:pStyle w:val="Paragraphedeliste"/>
        <w:numPr>
          <w:ilvl w:val="0"/>
          <w:numId w:val="23"/>
        </w:numPr>
      </w:pPr>
      <w:r w:rsidRPr="005B5316">
        <w:t xml:space="preserve">Le Plan Local d’Urbanisme de la </w:t>
      </w:r>
      <w:r>
        <w:t>ville de Marseille</w:t>
      </w:r>
      <w:r w:rsidRPr="005B5316">
        <w:t xml:space="preserve"> et en règle générale les règles d’urbanisme attachées à la situation géographique du bâtiment. L’équipe de maîtrise d’œuvre se référera au livre 1 « programme fonctionnel » qui explicite les principales contraintes et règles applicables. </w:t>
      </w:r>
    </w:p>
    <w:p w14:paraId="31CA380A" w14:textId="6DFE7891" w:rsidR="005B5316" w:rsidRDefault="005B5316" w:rsidP="00B16120">
      <w:pPr>
        <w:pStyle w:val="Paragraphedeliste"/>
        <w:numPr>
          <w:ilvl w:val="0"/>
          <w:numId w:val="23"/>
        </w:numPr>
      </w:pPr>
      <w:r w:rsidRPr="005B5316">
        <w:t xml:space="preserve">La règlementation parasismique ; </w:t>
      </w:r>
    </w:p>
    <w:p w14:paraId="512C4DE5" w14:textId="03596066" w:rsidR="005B5316" w:rsidRDefault="005B5316" w:rsidP="00B16120">
      <w:pPr>
        <w:pStyle w:val="Paragraphedeliste"/>
        <w:numPr>
          <w:ilvl w:val="0"/>
          <w:numId w:val="23"/>
        </w:numPr>
      </w:pPr>
      <w:r w:rsidRPr="005B5316">
        <w:t xml:space="preserve">Normes françaises éditées par l’AFNOR ; </w:t>
      </w:r>
    </w:p>
    <w:p w14:paraId="02EFE8FF" w14:textId="54588799" w:rsidR="005B5316" w:rsidRDefault="005B5316" w:rsidP="00B16120">
      <w:pPr>
        <w:pStyle w:val="Paragraphedeliste"/>
        <w:numPr>
          <w:ilvl w:val="0"/>
          <w:numId w:val="23"/>
        </w:numPr>
      </w:pPr>
      <w:r w:rsidRPr="005B5316">
        <w:t xml:space="preserve">Les Documents Techniques Unifiés (DTU) ; </w:t>
      </w:r>
    </w:p>
    <w:p w14:paraId="04B5680F" w14:textId="47388961" w:rsidR="005B5316" w:rsidRDefault="005B5316" w:rsidP="00B16120">
      <w:pPr>
        <w:pStyle w:val="Paragraphedeliste"/>
        <w:numPr>
          <w:ilvl w:val="0"/>
          <w:numId w:val="23"/>
        </w:numPr>
      </w:pPr>
      <w:r w:rsidRPr="005B5316">
        <w:t xml:space="preserve">Décret n°77.996 du 19 août 1977 sur l’hygiène et la sécurité des chantiers ; </w:t>
      </w:r>
    </w:p>
    <w:p w14:paraId="40007AC6" w14:textId="00519EBE" w:rsidR="005B5316" w:rsidRDefault="005B5316" w:rsidP="00B16120">
      <w:pPr>
        <w:pStyle w:val="Paragraphedeliste"/>
        <w:numPr>
          <w:ilvl w:val="0"/>
          <w:numId w:val="23"/>
        </w:numPr>
      </w:pPr>
      <w:r w:rsidRPr="005B5316">
        <w:t>La Loi handicap n°2005-102 du 11 février 2005 et le Décret du 17 mai 2006 relatifs à l’accessibilité générale des bâtiments et installations. En règle générale, l’organisation et l’aménagement des bâtiments devront permettre l’accueil des personnes à mobilité réduite conformément aux textes réglementaires. Concernant les accès aux bâtiments, le principe d’accès non discriminant sera recherché. En particulier, pour accéder au rez-de-chaussée, on étudiera toute disposition permettant un accès direct. De même, les accès extérieurs aux bâtiments seront adaptés. Tous les blocs de sanitaires seront accessibles aux personnes handicapées, afin d’éviter la discrimination.</w:t>
      </w:r>
      <w:r>
        <w:t xml:space="preserve"> </w:t>
      </w:r>
      <w:r w:rsidRPr="005B5316">
        <w:t xml:space="preserve">En particulier les parties communes (ascenseurs, escaliers, circulations principales, …) et secteurs à risques seront équipés pour les non-voyants (signalétique tactile, </w:t>
      </w:r>
      <w:proofErr w:type="spellStart"/>
      <w:r w:rsidRPr="005B5316">
        <w:t>podo</w:t>
      </w:r>
      <w:proofErr w:type="spellEnd"/>
      <w:r w:rsidRPr="005B5316">
        <w:t xml:space="preserve"> tactile et sonore). Ces éléments seront intégrés de manière esthétique. </w:t>
      </w:r>
    </w:p>
    <w:p w14:paraId="1ECC0A57" w14:textId="21DB2A05" w:rsidR="005B5316" w:rsidRDefault="005B5316" w:rsidP="00B16120">
      <w:pPr>
        <w:pStyle w:val="Paragraphedeliste"/>
        <w:numPr>
          <w:ilvl w:val="0"/>
          <w:numId w:val="23"/>
        </w:numPr>
      </w:pPr>
      <w:r w:rsidRPr="005B5316">
        <w:t xml:space="preserve">La Nouvelle Réglementation Acoustique et l’Arrêté du 25 avril 2003 relatif à la limitation du bruit dans les établissements d’enseignement ; </w:t>
      </w:r>
    </w:p>
    <w:p w14:paraId="093F01DC" w14:textId="0AB9CD7F" w:rsidR="005B5316" w:rsidRDefault="005B5316" w:rsidP="00B16120">
      <w:pPr>
        <w:pStyle w:val="Paragraphedeliste"/>
        <w:numPr>
          <w:ilvl w:val="0"/>
          <w:numId w:val="23"/>
        </w:numPr>
      </w:pPr>
      <w:r w:rsidRPr="005B5316">
        <w:t xml:space="preserve">L’arrêté du 13 avril 2017 relatif aux caractéristiques acoustiques des bâtiments existants lors des travaux de rénovation importants. </w:t>
      </w:r>
    </w:p>
    <w:p w14:paraId="5DD466E1" w14:textId="0B6105EB" w:rsidR="005B5316" w:rsidRDefault="005B5316" w:rsidP="00B16120">
      <w:pPr>
        <w:pStyle w:val="Paragraphedeliste"/>
        <w:numPr>
          <w:ilvl w:val="0"/>
          <w:numId w:val="23"/>
        </w:numPr>
      </w:pPr>
      <w:r w:rsidRPr="005B5316">
        <w:t xml:space="preserve">Le Décret n°2006-1386 du 15 novembre 2006 fixant les conditions d’interdiction de fumer dans les lieux destinés à un usage collectif ; </w:t>
      </w:r>
    </w:p>
    <w:p w14:paraId="11A3F268" w14:textId="2814DF9A" w:rsidR="005B5316" w:rsidRDefault="005B5316" w:rsidP="00B16120">
      <w:pPr>
        <w:pStyle w:val="Paragraphedeliste"/>
        <w:numPr>
          <w:ilvl w:val="0"/>
          <w:numId w:val="23"/>
        </w:numPr>
      </w:pPr>
      <w:r w:rsidRPr="005B5316">
        <w:t xml:space="preserve">La Réglementation thermique en vigueur à la date du dépôt du permis de construire : </w:t>
      </w:r>
      <w:r w:rsidRPr="005B5316">
        <w:sym w:font="Symbol" w:char="F0A7"/>
      </w:r>
      <w:r w:rsidRPr="005B5316">
        <w:t xml:space="preserve"> En particulier, la Réglementation Thermique Bâtiments Existants (RT « globale ») et l’arrêté du 22 mars 2017 modifiant l’arrêté du 3 mai 2007 relatif aux caractéristiques thermiques et à la performance énergétique des bâtiments existants ; </w:t>
      </w:r>
    </w:p>
    <w:p w14:paraId="585EDAB8" w14:textId="4EC34294" w:rsidR="005B5316" w:rsidRDefault="005B5316" w:rsidP="00B16120">
      <w:pPr>
        <w:pStyle w:val="Paragraphedeliste"/>
        <w:numPr>
          <w:ilvl w:val="0"/>
          <w:numId w:val="23"/>
        </w:numPr>
      </w:pPr>
      <w:r w:rsidRPr="005B5316">
        <w:t xml:space="preserve">Arrêté du 13 juin 2008 relatif à la performance énergétique des bâtiments existants de surface supérieure à 1000 m², lorsqu’ils font l’objet de travaux de rénovation importants. </w:t>
      </w:r>
    </w:p>
    <w:p w14:paraId="6BC03651" w14:textId="360106D9" w:rsidR="005B5316" w:rsidRPr="008E32C3" w:rsidRDefault="005B5316" w:rsidP="00B16120">
      <w:pPr>
        <w:pStyle w:val="Paragraphedeliste"/>
        <w:numPr>
          <w:ilvl w:val="0"/>
          <w:numId w:val="23"/>
        </w:numPr>
      </w:pPr>
      <w:r w:rsidRPr="005B5316">
        <w:t xml:space="preserve">En complément de la RT Bâtiments Existants, la loi relative à la transition énergétique vers la croissance </w:t>
      </w:r>
      <w:r w:rsidRPr="008E32C3">
        <w:t xml:space="preserve">verte ; </w:t>
      </w:r>
    </w:p>
    <w:p w14:paraId="1A33E139" w14:textId="5D9E2CE1" w:rsidR="005B5316" w:rsidRPr="008E32C3" w:rsidRDefault="005B5316" w:rsidP="00B16120">
      <w:pPr>
        <w:pStyle w:val="Paragraphedeliste"/>
        <w:numPr>
          <w:ilvl w:val="0"/>
          <w:numId w:val="23"/>
        </w:numPr>
      </w:pPr>
      <w:r w:rsidRPr="008E32C3">
        <w:t xml:space="preserve">En complément de la RT Bâtiments Existants, le Décret n°2019-771 du 23 juillet 2019 relatif aux obligations d’actions de réduction de la consommation d’énergie finale dans les bâtiments à usage tertiaire, appelé « Décret Tertiaire » ; </w:t>
      </w:r>
    </w:p>
    <w:p w14:paraId="1A2C486E" w14:textId="783DB273" w:rsidR="005B5316" w:rsidRDefault="005B5316" w:rsidP="00B16120">
      <w:pPr>
        <w:pStyle w:val="Paragraphedeliste"/>
        <w:numPr>
          <w:ilvl w:val="0"/>
          <w:numId w:val="23"/>
        </w:numPr>
      </w:pPr>
      <w:r w:rsidRPr="005B5316">
        <w:t xml:space="preserve">Arrêté du 18 décembre 2007 relatif aux études de faisabilité des approvisionnements en énergie pour les rénovations de bâtiment existant. </w:t>
      </w:r>
    </w:p>
    <w:p w14:paraId="0B5FB9A3" w14:textId="6FDECBA7" w:rsidR="005B5316" w:rsidRDefault="005B5316" w:rsidP="00B16120">
      <w:pPr>
        <w:pStyle w:val="Paragraphedeliste"/>
        <w:numPr>
          <w:ilvl w:val="0"/>
          <w:numId w:val="23"/>
        </w:numPr>
      </w:pPr>
      <w:r w:rsidRPr="005B5316">
        <w:t xml:space="preserve">Le Règlement sanitaire départemental et ses compléments et mises à jour ; </w:t>
      </w:r>
    </w:p>
    <w:p w14:paraId="0D234843" w14:textId="39033E78" w:rsidR="005B5316" w:rsidRDefault="005B5316" w:rsidP="00B16120">
      <w:pPr>
        <w:pStyle w:val="Paragraphedeliste"/>
        <w:numPr>
          <w:ilvl w:val="0"/>
          <w:numId w:val="23"/>
        </w:numPr>
      </w:pPr>
      <w:r>
        <w:t>L</w:t>
      </w:r>
      <w:r w:rsidRPr="005B5316">
        <w:t xml:space="preserve">es Règles concernant la sécurité du travail et la protection du personnel ; </w:t>
      </w:r>
    </w:p>
    <w:p w14:paraId="194BFC00" w14:textId="15D25FE2" w:rsidR="005B5316" w:rsidRDefault="005B5316" w:rsidP="00B16120">
      <w:pPr>
        <w:pStyle w:val="Paragraphedeliste"/>
        <w:numPr>
          <w:ilvl w:val="0"/>
          <w:numId w:val="23"/>
        </w:numPr>
      </w:pPr>
      <w:r w:rsidRPr="005B5316">
        <w:t xml:space="preserve">La réglementation relative aux établissements recevant du public ; </w:t>
      </w:r>
    </w:p>
    <w:p w14:paraId="5182BA41" w14:textId="77EBCE25" w:rsidR="005B5316" w:rsidRDefault="005B5316" w:rsidP="00B16120">
      <w:pPr>
        <w:pStyle w:val="Paragraphedeliste"/>
        <w:numPr>
          <w:ilvl w:val="0"/>
          <w:numId w:val="23"/>
        </w:numPr>
      </w:pPr>
      <w:r w:rsidRPr="005B5316">
        <w:t xml:space="preserve">Cahiers des clauses techniques générales (CCTG) applicables aux marchés publics de travaux (décret n°92-72 du 16 juillet 1992, brochure JO n°2018) ; </w:t>
      </w:r>
    </w:p>
    <w:p w14:paraId="630C8821" w14:textId="7F56ACBA" w:rsidR="005B5316" w:rsidRDefault="005B5316" w:rsidP="00B16120">
      <w:pPr>
        <w:pStyle w:val="Paragraphedeliste"/>
        <w:numPr>
          <w:ilvl w:val="0"/>
          <w:numId w:val="23"/>
        </w:numPr>
      </w:pPr>
      <w:r w:rsidRPr="005B5316">
        <w:t xml:space="preserve">Réglementation locale des services techniques publics tels que EDF, service des eaux, France Télécom, service des égouts, voirie, </w:t>
      </w:r>
      <w:proofErr w:type="spellStart"/>
      <w:r w:rsidRPr="005B5316">
        <w:t>etc</w:t>
      </w:r>
      <w:proofErr w:type="spellEnd"/>
      <w:r w:rsidRPr="005B5316">
        <w:t xml:space="preserve"> ... ; </w:t>
      </w:r>
    </w:p>
    <w:p w14:paraId="71F56D29" w14:textId="2793F173" w:rsidR="005B5316" w:rsidRPr="008E32C3" w:rsidRDefault="005B5316" w:rsidP="00B16120">
      <w:pPr>
        <w:pStyle w:val="Paragraphedeliste"/>
        <w:numPr>
          <w:ilvl w:val="0"/>
          <w:numId w:val="23"/>
        </w:numPr>
      </w:pPr>
      <w:r w:rsidRPr="005B5316">
        <w:t xml:space="preserve">Le règlement de sécurité applicable aux établissements recevant du public et en particulier l’arrêté </w:t>
      </w:r>
      <w:r w:rsidRPr="008E32C3">
        <w:t xml:space="preserve">concernant les établissements de type R de </w:t>
      </w:r>
      <w:r w:rsidR="008E32C3" w:rsidRPr="008E32C3">
        <w:t>1ere</w:t>
      </w:r>
      <w:r w:rsidRPr="008E32C3">
        <w:t xml:space="preserve"> catégorie ; </w:t>
      </w:r>
    </w:p>
    <w:p w14:paraId="0ECC3ED3" w14:textId="058EAD1E" w:rsidR="005B5316" w:rsidRPr="008E32C3" w:rsidRDefault="005B5316" w:rsidP="00B16120">
      <w:pPr>
        <w:pStyle w:val="Paragraphedeliste"/>
        <w:numPr>
          <w:ilvl w:val="0"/>
          <w:numId w:val="23"/>
        </w:numPr>
      </w:pPr>
      <w:r w:rsidRPr="008E32C3">
        <w:t xml:space="preserve">Les spécifications propres au projet ; </w:t>
      </w:r>
    </w:p>
    <w:p w14:paraId="26D758D0" w14:textId="0B7A0AD8" w:rsidR="005B5316" w:rsidRDefault="005B5316" w:rsidP="00B16120">
      <w:pPr>
        <w:pStyle w:val="Paragraphedeliste"/>
        <w:numPr>
          <w:ilvl w:val="0"/>
          <w:numId w:val="23"/>
        </w:numPr>
      </w:pPr>
      <w:r w:rsidRPr="005B5316">
        <w:lastRenderedPageBreak/>
        <w:t xml:space="preserve">Les Cahiers des Charges ou Prescriptions d’utilisation et de mise en œuvre des fabricants des matériaux utilisés ou de leurs groupements professionnels. </w:t>
      </w:r>
    </w:p>
    <w:p w14:paraId="28826AA1" w14:textId="1E4D9EBF" w:rsidR="00433B9C" w:rsidRPr="000C5981" w:rsidRDefault="005B5316" w:rsidP="00B16120">
      <w:pPr>
        <w:pStyle w:val="Paragraphedeliste"/>
        <w:numPr>
          <w:ilvl w:val="0"/>
          <w:numId w:val="23"/>
        </w:numPr>
      </w:pPr>
      <w:r w:rsidRPr="005B5316">
        <w:t>Tests d’étanchéité des volumes et des réseaux ;</w:t>
      </w:r>
    </w:p>
    <w:p w14:paraId="5EC45810" w14:textId="77777777" w:rsidR="005448D0" w:rsidRPr="00E56A27" w:rsidRDefault="005448D0" w:rsidP="00DB0A5F">
      <w:pPr>
        <w:pStyle w:val="sous-titre"/>
      </w:pPr>
      <w:r w:rsidRPr="00E56A27">
        <w:t>Textes en matière d’hygiène et de sécurité :</w:t>
      </w:r>
    </w:p>
    <w:p w14:paraId="2D7337BA" w14:textId="77777777" w:rsidR="005448D0" w:rsidRPr="003B7D56" w:rsidRDefault="005448D0" w:rsidP="00644727">
      <w:pPr>
        <w:pStyle w:val="Puce1"/>
      </w:pPr>
      <w:r w:rsidRPr="003B7D56">
        <w:t>Code du travail, notamment les articles suivants :</w:t>
      </w:r>
    </w:p>
    <w:p w14:paraId="382DB336" w14:textId="77777777" w:rsidR="005448D0" w:rsidRPr="009E1A25" w:rsidRDefault="005448D0" w:rsidP="00411F43">
      <w:pPr>
        <w:pStyle w:val="Puce2"/>
      </w:pPr>
      <w:r w:rsidRPr="009E1A25">
        <w:t>Aération et assainissement : articles R. 4212-1 à 7 ;</w:t>
      </w:r>
    </w:p>
    <w:p w14:paraId="0DC9C669" w14:textId="2152042A" w:rsidR="005448D0" w:rsidRPr="009E1A25" w:rsidRDefault="005448D0" w:rsidP="00823E5E">
      <w:pPr>
        <w:pStyle w:val="Puce2"/>
      </w:pPr>
      <w:r w:rsidRPr="009E1A25">
        <w:t>Éclairage : articles R. 4213-1 à 4</w:t>
      </w:r>
      <w:r w:rsidR="00DC6B2E" w:rsidRPr="009E1A25">
        <w:t xml:space="preserve"> ;</w:t>
      </w:r>
      <w:r w:rsidR="00DC6B2E">
        <w:t xml:space="preserve"> insonorisation</w:t>
      </w:r>
      <w:r w:rsidRPr="009E1A25">
        <w:t xml:space="preserve"> : articles R. 4213-5 à 6 ;</w:t>
      </w:r>
      <w:r w:rsidR="00DC6B2E">
        <w:t xml:space="preserve"> a</w:t>
      </w:r>
      <w:r w:rsidRPr="009E1A25">
        <w:t>mbiance thermique : articles R. 4213-7 à 9 ;</w:t>
      </w:r>
    </w:p>
    <w:p w14:paraId="5B008FA7" w14:textId="77777777" w:rsidR="00060AD1" w:rsidRPr="00060AD1" w:rsidRDefault="00060AD1" w:rsidP="00411F43">
      <w:pPr>
        <w:pStyle w:val="Puce2"/>
      </w:pPr>
      <w:r>
        <w:t>Sécurité des lieux de travail : article R4214-1 à 28</w:t>
      </w:r>
    </w:p>
    <w:p w14:paraId="3222E7B6" w14:textId="77777777" w:rsidR="005448D0" w:rsidRPr="009E1A25" w:rsidRDefault="005448D0" w:rsidP="00411F43">
      <w:pPr>
        <w:pStyle w:val="Puce2"/>
      </w:pPr>
      <w:r w:rsidRPr="009E1A25">
        <w:t>Installations électriques : articles R. 4215-1 à 17 ;</w:t>
      </w:r>
    </w:p>
    <w:p w14:paraId="78D5D76E" w14:textId="77777777" w:rsidR="00487682" w:rsidRPr="00E56A27" w:rsidRDefault="00487682" w:rsidP="00487682">
      <w:pPr>
        <w:pStyle w:val="sous-titre"/>
      </w:pPr>
      <w:r w:rsidRPr="00E56A27">
        <w:t>Textes applicables en matière de déchets :</w:t>
      </w:r>
    </w:p>
    <w:p w14:paraId="3EB67E70" w14:textId="77777777" w:rsidR="00487682" w:rsidRDefault="00487682" w:rsidP="00644727">
      <w:pPr>
        <w:pStyle w:val="Puce1"/>
      </w:pPr>
      <w:r>
        <w:t xml:space="preserve">Le code de l’environnement est à intégrer à la conception notamment le Livre V, Titre IV « Déchets ». </w:t>
      </w:r>
    </w:p>
    <w:p w14:paraId="7A1D62AE" w14:textId="77777777" w:rsidR="00487682" w:rsidRDefault="00487682" w:rsidP="00644727">
      <w:pPr>
        <w:pStyle w:val="Puce1"/>
      </w:pPr>
      <w:r>
        <w:t xml:space="preserve">Les textes à prendre en compte en matière de pollution de l’air sont notamment : </w:t>
      </w:r>
    </w:p>
    <w:p w14:paraId="545F9ECD" w14:textId="2324C902" w:rsidR="00487682" w:rsidRDefault="002C612A" w:rsidP="00487682">
      <w:pPr>
        <w:pStyle w:val="Puce2"/>
      </w:pPr>
      <w:r>
        <w:t>Les d</w:t>
      </w:r>
      <w:r w:rsidR="00487682">
        <w:t>irective</w:t>
      </w:r>
      <w:r>
        <w:t>s</w:t>
      </w:r>
      <w:r w:rsidR="00487682">
        <w:t xml:space="preserve"> européenne</w:t>
      </w:r>
      <w:r>
        <w:t>s</w:t>
      </w:r>
      <w:r w:rsidR="00487682">
        <w:t xml:space="preserve"> 86/656/CEE</w:t>
      </w:r>
      <w:r>
        <w:t xml:space="preserve"> et 89/391/CEE</w:t>
      </w:r>
    </w:p>
    <w:p w14:paraId="735C0665" w14:textId="77777777" w:rsidR="00487682" w:rsidRDefault="00487682" w:rsidP="00487682">
      <w:pPr>
        <w:pStyle w:val="Puce2"/>
      </w:pPr>
      <w:r>
        <w:t>Code du travail modifié par le décret 93-41 du 11/01/93</w:t>
      </w:r>
    </w:p>
    <w:p w14:paraId="3E44A677" w14:textId="77777777" w:rsidR="00487682" w:rsidRPr="00E56A27" w:rsidRDefault="00487682" w:rsidP="00487682">
      <w:pPr>
        <w:pStyle w:val="sous-titre"/>
      </w:pPr>
      <w:r w:rsidRPr="00E56A27">
        <w:t>Textes applicables en matière de sécurité incendie :</w:t>
      </w:r>
    </w:p>
    <w:p w14:paraId="6AB2EAC9" w14:textId="77777777" w:rsidR="00487682" w:rsidRPr="003B7D56" w:rsidRDefault="00487682" w:rsidP="00644727">
      <w:pPr>
        <w:pStyle w:val="Puce1"/>
      </w:pPr>
      <w:r w:rsidRPr="003B7D56">
        <w:t>Code du travail, articles R 4211 à R 4215 et R. 4216-1 à R. 4216-</w:t>
      </w:r>
      <w:proofErr w:type="gramStart"/>
      <w:r w:rsidRPr="003B7D56">
        <w:t>34;</w:t>
      </w:r>
      <w:proofErr w:type="gramEnd"/>
    </w:p>
    <w:p w14:paraId="6CE60CC4" w14:textId="77777777" w:rsidR="00487682" w:rsidRPr="003B7D56" w:rsidRDefault="00487682" w:rsidP="00644727">
      <w:pPr>
        <w:pStyle w:val="Puce1"/>
      </w:pPr>
      <w:r w:rsidRPr="003B7D56">
        <w:t>L’arrêté du 5 août 1992 modifié par l’arrêté du 22 septembre 1995 applicable aux bâtiments dont le plancher bas du dernier niveau est à plus de 8 m du sol ; s’il y a lieu.</w:t>
      </w:r>
    </w:p>
    <w:p w14:paraId="032E8142" w14:textId="55EBEE94" w:rsidR="002C612A" w:rsidRDefault="00487682" w:rsidP="001141CA">
      <w:pPr>
        <w:pStyle w:val="Puce1"/>
        <w:ind w:left="426"/>
      </w:pPr>
      <w:r w:rsidRPr="003B7D56">
        <w:t>Décret n° 2011-1461 du 7 novembre 2011 relatif à l’évacuation des personnes handicapées ;</w:t>
      </w:r>
    </w:p>
    <w:p w14:paraId="369875B8" w14:textId="13035DB4" w:rsidR="00487682" w:rsidRPr="00E56A27" w:rsidRDefault="00487682" w:rsidP="002C612A">
      <w:pPr>
        <w:pStyle w:val="sous-titre"/>
      </w:pPr>
      <w:r w:rsidRPr="00E56A27">
        <w:t>Textes applicables en matière de ventilation, désenfumage :</w:t>
      </w:r>
    </w:p>
    <w:p w14:paraId="11E8D5A2" w14:textId="77777777" w:rsidR="00487682" w:rsidRPr="003B7D56" w:rsidRDefault="00487682" w:rsidP="00644727">
      <w:pPr>
        <w:pStyle w:val="Puce1"/>
      </w:pPr>
      <w:r w:rsidRPr="003B7D56">
        <w:t>Code du travail, articles R. 4212-1 à 7, R. 4216-13 à R4216-16, R4216-26, R4216-27, R4216-29 ;</w:t>
      </w:r>
    </w:p>
    <w:p w14:paraId="2C586DC3" w14:textId="77777777" w:rsidR="00487682" w:rsidRPr="003B7D56" w:rsidRDefault="00487682" w:rsidP="00644727">
      <w:pPr>
        <w:pStyle w:val="Puce1"/>
      </w:pPr>
      <w:r w:rsidRPr="003B7D56">
        <w:t>Arrêté du 5 août 1992 pris pour l'application des articles R. 235-4-8 et R. 235-4-15 du code du travail et fixant des dispositions pour la prévention des incendies et le désenfumage de certains lieux de travail</w:t>
      </w:r>
    </w:p>
    <w:p w14:paraId="5777975F" w14:textId="302682E7" w:rsidR="00487682" w:rsidRDefault="00487682" w:rsidP="00644727">
      <w:pPr>
        <w:pStyle w:val="Puce1"/>
      </w:pPr>
      <w:r w:rsidRPr="003B7D56">
        <w:t>Selon classification ICPE de l’opération : Code de l’environnement, et plus particulièrement le titre 1er du livre V de la partie réglementaire « Installations classées pour la protection de l’environnement »</w:t>
      </w:r>
    </w:p>
    <w:p w14:paraId="7E4DF470" w14:textId="77777777" w:rsidR="00B80BF4" w:rsidRDefault="00B80BF4" w:rsidP="00644727">
      <w:pPr>
        <w:pStyle w:val="Puce1"/>
      </w:pPr>
      <w:r>
        <w:t>Arrêté du 25 juin 1980 portant approbation des dispositions générales du règlement de sécurité contre les risques d'incendie et de panique dans les établissements recevant du public (ERP)</w:t>
      </w:r>
    </w:p>
    <w:p w14:paraId="5078A4A5" w14:textId="49FA25A7" w:rsidR="00B80BF4" w:rsidRDefault="00B80BF4" w:rsidP="00644727">
      <w:pPr>
        <w:pStyle w:val="Puce1"/>
      </w:pPr>
      <w:r>
        <w:t xml:space="preserve">Instruction technique n°246 </w:t>
      </w:r>
      <w:proofErr w:type="gramStart"/>
      <w:r>
        <w:t>relative</w:t>
      </w:r>
      <w:proofErr w:type="gramEnd"/>
      <w:r>
        <w:t xml:space="preserve"> au désenfumage dans les ERP (approuvée par l’arrêté du 22 mars 2004)</w:t>
      </w:r>
    </w:p>
    <w:p w14:paraId="57B12924" w14:textId="5090DEB3" w:rsidR="00E56A27" w:rsidRPr="00FB7068" w:rsidRDefault="00B80BF4" w:rsidP="00DB0A5F">
      <w:pPr>
        <w:pStyle w:val="sous-titre"/>
      </w:pPr>
      <w:r w:rsidRPr="00FB7068">
        <w:t xml:space="preserve">Recommandation en matière </w:t>
      </w:r>
      <w:r w:rsidR="00E56A27" w:rsidRPr="00FB7068">
        <w:t>d’aménagement des bureaux (non réglementaire) :</w:t>
      </w:r>
    </w:p>
    <w:p w14:paraId="2561F52C" w14:textId="4525D6E0" w:rsidR="00060AD1" w:rsidRDefault="005448D0" w:rsidP="00644727">
      <w:pPr>
        <w:pStyle w:val="Puce1"/>
      </w:pPr>
      <w:r w:rsidRPr="003B7D56">
        <w:t xml:space="preserve">Recommandations de l’INRS : </w:t>
      </w:r>
    </w:p>
    <w:p w14:paraId="05EC4BFA" w14:textId="5372D812" w:rsidR="005448D0" w:rsidRPr="003B7D56" w:rsidRDefault="00060AD1" w:rsidP="00411F43">
      <w:pPr>
        <w:pStyle w:val="Puce2"/>
      </w:pPr>
      <w:r w:rsidRPr="003B7D56">
        <w:t>Guide</w:t>
      </w:r>
      <w:r w:rsidR="005448D0" w:rsidRPr="003B7D56">
        <w:t xml:space="preserve"> « La circulation en entreprise »</w:t>
      </w:r>
    </w:p>
    <w:p w14:paraId="259DECC6" w14:textId="77777777" w:rsidR="005448D0" w:rsidRPr="003B7D56" w:rsidRDefault="005448D0" w:rsidP="00411F43">
      <w:pPr>
        <w:pStyle w:val="Puce2"/>
      </w:pPr>
      <w:r w:rsidRPr="003B7D56">
        <w:t>Guide « L’aménagement des bureaux. Principales données ergonomiques »</w:t>
      </w:r>
    </w:p>
    <w:p w14:paraId="369130B0" w14:textId="77777777" w:rsidR="005448D0" w:rsidRPr="003B7D56" w:rsidRDefault="005448D0" w:rsidP="00411F43">
      <w:pPr>
        <w:pStyle w:val="Puce2"/>
      </w:pPr>
      <w:r w:rsidRPr="003B7D56">
        <w:t>Guide « Conception des lieux de travail. Obligations des maîtres d’ouvrage. Réglementation. »</w:t>
      </w:r>
    </w:p>
    <w:p w14:paraId="7B0591B9" w14:textId="77777777" w:rsidR="005448D0" w:rsidRPr="003B7D56" w:rsidRDefault="005448D0" w:rsidP="00411F43">
      <w:pPr>
        <w:pStyle w:val="Puce2"/>
      </w:pPr>
      <w:r w:rsidRPr="003B7D56">
        <w:t>Guide « Conception des lieux et des situations de travail. Santé et sécurité : démarche, méthodes et connaissances techniques ».</w:t>
      </w:r>
    </w:p>
    <w:p w14:paraId="1D09F253" w14:textId="77777777" w:rsidR="005448D0" w:rsidRPr="00E56A27" w:rsidRDefault="005448D0" w:rsidP="00DB0A5F">
      <w:pPr>
        <w:pStyle w:val="sous-titre"/>
      </w:pPr>
      <w:r w:rsidRPr="00E56A27">
        <w:t>Textes applicables en matière d’acoustiqu</w:t>
      </w:r>
      <w:bookmarkStart w:id="36" w:name="_GoBack"/>
      <w:bookmarkEnd w:id="36"/>
      <w:r w:rsidRPr="00E56A27">
        <w:t>e (y compris nuisances sonores en phase travaux) :</w:t>
      </w:r>
    </w:p>
    <w:p w14:paraId="3B2657FA" w14:textId="34D164E0" w:rsidR="001D51ED" w:rsidRPr="003B7D56" w:rsidRDefault="001D51ED" w:rsidP="00644727">
      <w:pPr>
        <w:pStyle w:val="Puce1"/>
      </w:pPr>
      <w:r w:rsidRPr="003B7D56">
        <w:t>Loi n°92-1444 du 31 décembre 1992 relative à la lutte contre le bruit</w:t>
      </w:r>
      <w:r>
        <w:t> ;</w:t>
      </w:r>
    </w:p>
    <w:p w14:paraId="21A20DA1" w14:textId="0BB8CD0A" w:rsidR="005448D0" w:rsidRPr="003B7D56" w:rsidRDefault="005448D0" w:rsidP="00644727">
      <w:pPr>
        <w:pStyle w:val="Puce1"/>
      </w:pPr>
      <w:r w:rsidRPr="003B7D56">
        <w:lastRenderedPageBreak/>
        <w:t>Articles R 1336-4 et R 1336-11 du Code de la santé publique</w:t>
      </w:r>
      <w:r w:rsidR="001D51ED">
        <w:t> ;</w:t>
      </w:r>
    </w:p>
    <w:p w14:paraId="60F1AB29" w14:textId="406426F5" w:rsidR="005448D0" w:rsidRPr="003B7D56" w:rsidRDefault="005448D0" w:rsidP="00644727">
      <w:pPr>
        <w:pStyle w:val="Puce1"/>
      </w:pPr>
      <w:r w:rsidRPr="003B7D56">
        <w:t>Articles R 4431-1 à R4431-4 du Code du travail</w:t>
      </w:r>
      <w:r w:rsidR="001D51ED">
        <w:t> ;</w:t>
      </w:r>
    </w:p>
    <w:p w14:paraId="32401D49" w14:textId="69D86CEC" w:rsidR="005448D0" w:rsidRDefault="005448D0" w:rsidP="00644727">
      <w:pPr>
        <w:pStyle w:val="Puce1"/>
      </w:pPr>
      <w:r w:rsidRPr="003B7D56">
        <w:t>Arrêté du 18 mars 2002 relatif aux émissions sonores dans l'environnement des matériels destinés à être utilisés à l'extérieur des bâtiments</w:t>
      </w:r>
      <w:r w:rsidR="001D51ED">
        <w:t> ;</w:t>
      </w:r>
    </w:p>
    <w:p w14:paraId="0E5247F9" w14:textId="23D907F0" w:rsidR="001D51ED" w:rsidRPr="003B7D56" w:rsidRDefault="001D51ED" w:rsidP="00644727">
      <w:pPr>
        <w:pStyle w:val="Puce1"/>
      </w:pPr>
      <w:r>
        <w:t>A</w:t>
      </w:r>
      <w:r w:rsidRPr="001D51ED">
        <w:t>rrêté du 23 janvier 1997 relatif à la limitation des bruits émis dans l’environnement par les Installations Classées pour le Protection de l’Environnement</w:t>
      </w:r>
      <w:r>
        <w:t> ;</w:t>
      </w:r>
    </w:p>
    <w:p w14:paraId="60B047BE" w14:textId="2A773F19" w:rsidR="005448D0" w:rsidRDefault="005448D0" w:rsidP="00644727">
      <w:pPr>
        <w:pStyle w:val="Puce1"/>
      </w:pPr>
      <w:r w:rsidRPr="003B7D56">
        <w:t>Arrêté du 22 mai 2006 modifiant l'arrêté du 18 mars 2002 relatif aux émissions sonores dans l'environnement des matériels destinés à être utilisés à l'extérieur des bâtiments</w:t>
      </w:r>
      <w:r w:rsidR="001D51ED">
        <w:t> ;</w:t>
      </w:r>
    </w:p>
    <w:p w14:paraId="499D62E7" w14:textId="335B7928" w:rsidR="001D51ED" w:rsidRPr="003B7D56" w:rsidRDefault="001D51ED" w:rsidP="00644727">
      <w:pPr>
        <w:pStyle w:val="Puce1"/>
      </w:pPr>
      <w:r>
        <w:t>D</w:t>
      </w:r>
      <w:r w:rsidRPr="001D51ED">
        <w:t>écret n° 2006-892 du 19 juillet 2006 relatif aux prescriptions de sécurité et de santé applicables en cas d'exposition des travailleurs aux risques dus au bruit, et aux recommandations du Ministère de la Santé tant pour les bruits aériens que pour les bruits d'impact</w:t>
      </w:r>
      <w:r>
        <w:t> ;</w:t>
      </w:r>
    </w:p>
    <w:p w14:paraId="65BD3623" w14:textId="11A1AC17" w:rsidR="005448D0" w:rsidRPr="003B7D56" w:rsidRDefault="005448D0" w:rsidP="00644727">
      <w:pPr>
        <w:pStyle w:val="Puce1"/>
      </w:pPr>
      <w:r w:rsidRPr="003B7D56">
        <w:t>Arrêté du 12 mai 1997 relatif à la limitation des émissions sonores des pelles hydrauliques, des pelles à câbles, des bouteurs, des chargeuses et des chargeuses-pelleteuses</w:t>
      </w:r>
      <w:r w:rsidR="001D51ED">
        <w:t> ;</w:t>
      </w:r>
    </w:p>
    <w:p w14:paraId="26D2CF0F" w14:textId="50EBD412" w:rsidR="005448D0" w:rsidRPr="003B7D56" w:rsidRDefault="005448D0" w:rsidP="00644727">
      <w:pPr>
        <w:pStyle w:val="Puce1"/>
      </w:pPr>
      <w:r w:rsidRPr="003B7D56">
        <w:t>Arrêté du 02 janvier 1986 relatif à la limitation du niveau sonore des bruits aériens par le ou les moteurs à explosion ou à combustion interne de certains engins de chantier</w:t>
      </w:r>
      <w:r w:rsidR="001D51ED">
        <w:t>.</w:t>
      </w:r>
    </w:p>
    <w:p w14:paraId="4CEF324D" w14:textId="6C577C4E" w:rsidR="005448D0" w:rsidRPr="00E56A27" w:rsidRDefault="005448D0" w:rsidP="00DB0A5F">
      <w:pPr>
        <w:pStyle w:val="sous-titre"/>
      </w:pPr>
      <w:r w:rsidRPr="00E56A27">
        <w:t>Textes applicables en matière d’éclairage des lieux de travail :</w:t>
      </w:r>
    </w:p>
    <w:p w14:paraId="0F6995C1" w14:textId="77777777" w:rsidR="005448D0" w:rsidRPr="003B7D56" w:rsidRDefault="005448D0" w:rsidP="00644727">
      <w:pPr>
        <w:pStyle w:val="Puce1"/>
      </w:pPr>
      <w:r w:rsidRPr="003B7D56">
        <w:t>Code du travail, articles R4213-1 à R4213-4, et articles R4223-1 à R4223-12</w:t>
      </w:r>
    </w:p>
    <w:p w14:paraId="60A2BA85" w14:textId="77777777" w:rsidR="005448D0" w:rsidRPr="003B7D56" w:rsidRDefault="005448D0" w:rsidP="00644727">
      <w:pPr>
        <w:pStyle w:val="Puce1"/>
      </w:pPr>
      <w:r w:rsidRPr="003B7D56">
        <w:t>Circulaire du 11 avril 1984 relative aux commentaires techniques des décrets n° 83-721 et 83-722 du 2 août 1983 relatifs à l'éclairage des lieux de travail</w:t>
      </w:r>
    </w:p>
    <w:p w14:paraId="5DDA5D00" w14:textId="77777777" w:rsidR="005448D0" w:rsidRPr="003B7D56" w:rsidRDefault="005448D0" w:rsidP="00644727">
      <w:pPr>
        <w:pStyle w:val="Puce1"/>
      </w:pPr>
      <w:r w:rsidRPr="003B7D56">
        <w:t>Norme AFNOR NF X35-103 Juin 2013, Ergonomie - Principes d'ergonomie applicables à l'éclairage des lieux de travail</w:t>
      </w:r>
    </w:p>
    <w:p w14:paraId="1D2EBD4B" w14:textId="77777777" w:rsidR="005448D0" w:rsidRPr="003B7D56" w:rsidRDefault="005448D0" w:rsidP="00644727">
      <w:pPr>
        <w:pStyle w:val="Puce1"/>
      </w:pPr>
      <w:r w:rsidRPr="003B7D56">
        <w:t>Norme NF EN 12464-1 Juillet 2011, Lumière et éclairage - Éclairage des lieux de travail - Partie 1 : lieux de travail intérieurs</w:t>
      </w:r>
    </w:p>
    <w:p w14:paraId="25209621" w14:textId="77777777" w:rsidR="005448D0" w:rsidRPr="003B7D56" w:rsidRDefault="005448D0" w:rsidP="00644727">
      <w:pPr>
        <w:pStyle w:val="Puce1"/>
      </w:pPr>
      <w:r w:rsidRPr="003B7D56">
        <w:t xml:space="preserve">Norme NF EN 12464-2 Mars 2014, Lumière et éclairage - Éclairage des lieux de travail - </w:t>
      </w:r>
      <w:proofErr w:type="gramStart"/>
      <w:r w:rsidRPr="003B7D56">
        <w:t>Partie  2</w:t>
      </w:r>
      <w:proofErr w:type="gramEnd"/>
      <w:r w:rsidRPr="003B7D56">
        <w:t xml:space="preserve"> :   lieux de travail extérieurs</w:t>
      </w:r>
    </w:p>
    <w:p w14:paraId="3B45BBE4" w14:textId="15B39D21" w:rsidR="005448D0" w:rsidRPr="00E56A27" w:rsidRDefault="005448D0" w:rsidP="00DB0A5F">
      <w:pPr>
        <w:pStyle w:val="sous-titre"/>
      </w:pPr>
      <w:r w:rsidRPr="00E56A27">
        <w:t>Textes applicables aux équipements électriques (non exhaustif)</w:t>
      </w:r>
      <w:r w:rsidR="005238DB" w:rsidRPr="00E56A27">
        <w:t xml:space="preserve"> </w:t>
      </w:r>
      <w:r w:rsidRPr="00E56A27">
        <w:t>:</w:t>
      </w:r>
    </w:p>
    <w:p w14:paraId="7D45FFA7" w14:textId="53FD72D6" w:rsidR="007D268A" w:rsidRPr="003B7D56" w:rsidRDefault="00BE4288" w:rsidP="00644727">
      <w:pPr>
        <w:pStyle w:val="Puce1"/>
      </w:pPr>
      <w:r>
        <w:t xml:space="preserve">Les </w:t>
      </w:r>
      <w:r w:rsidR="007D268A" w:rsidRPr="003B7D56">
        <w:t>articles R.4215-1 a R.4215-3 du Code du Travail, relatifs aux installations électriques,</w:t>
      </w:r>
    </w:p>
    <w:p w14:paraId="15F0C83B" w14:textId="77777777" w:rsidR="00BE4288" w:rsidRDefault="00BE4288" w:rsidP="00644727">
      <w:pPr>
        <w:pStyle w:val="Puce1"/>
      </w:pPr>
      <w:r>
        <w:t>Décret 2010-1017 du 30/08/2010, Obligation des Maîtres d’Ouvrage pour prévenir les risques électriques dans la construction ou modification de bâtiments à usage professionnel.</w:t>
      </w:r>
    </w:p>
    <w:p w14:paraId="513E4C16" w14:textId="77777777" w:rsidR="00BE4288" w:rsidRDefault="00BE4288" w:rsidP="00644727">
      <w:pPr>
        <w:pStyle w:val="Puce1"/>
      </w:pPr>
      <w:r>
        <w:t>Décret 2010-1016 du 30/08/2010, Obligation de l’employeur pour l’utilisation des installations électriques et de leurs modifications ou entretien.</w:t>
      </w:r>
    </w:p>
    <w:p w14:paraId="50828614" w14:textId="77777777" w:rsidR="00BE4288" w:rsidRDefault="00BE4288" w:rsidP="00644727">
      <w:pPr>
        <w:pStyle w:val="Puce1"/>
      </w:pPr>
      <w:r>
        <w:t>Décret 2010-1018 du 30/08/2010, Dispositions relatives à la prévention des risques électriques dans les lieux de travail</w:t>
      </w:r>
    </w:p>
    <w:p w14:paraId="3A5E8648" w14:textId="77777777" w:rsidR="00BE4288" w:rsidRDefault="00BE4288" w:rsidP="00644727">
      <w:pPr>
        <w:pStyle w:val="Puce1"/>
      </w:pPr>
      <w:r>
        <w:t>La norme NF C 15-100 sur la règlementation des installations électriques en basse tension en France</w:t>
      </w:r>
    </w:p>
    <w:p w14:paraId="5BCDEA21" w14:textId="60E47A86" w:rsidR="000F2879" w:rsidRPr="000F2879" w:rsidRDefault="000F2879" w:rsidP="00644727">
      <w:pPr>
        <w:pStyle w:val="Titre2"/>
      </w:pPr>
      <w:bookmarkStart w:id="37" w:name="_Toc115251902"/>
      <w:bookmarkStart w:id="38" w:name="_Toc201167178"/>
      <w:r>
        <w:t>Exigences techniques générales</w:t>
      </w:r>
      <w:bookmarkEnd w:id="37"/>
      <w:bookmarkEnd w:id="38"/>
      <w:r w:rsidR="00433B9C">
        <w:t xml:space="preserve"> </w:t>
      </w:r>
    </w:p>
    <w:p w14:paraId="059BD3AD" w14:textId="77777777" w:rsidR="005448D0" w:rsidRDefault="005448D0" w:rsidP="00644727">
      <w:pPr>
        <w:pStyle w:val="Titre3"/>
      </w:pPr>
      <w:bookmarkStart w:id="39" w:name="_Toc115251903"/>
      <w:bookmarkStart w:id="40" w:name="_Toc201167179"/>
      <w:r>
        <w:t>Flexibilité – évolutivité – adaptabilité</w:t>
      </w:r>
      <w:bookmarkEnd w:id="39"/>
      <w:bookmarkEnd w:id="40"/>
      <w:r>
        <w:t xml:space="preserve"> </w:t>
      </w:r>
    </w:p>
    <w:p w14:paraId="4614459A" w14:textId="77777777" w:rsidR="00F1058F" w:rsidRDefault="00F1058F" w:rsidP="00B1627B">
      <w:r>
        <w:t>L’adaptabilité est la capacité d’une construction à faire évoluer un bâtiment en fonction de la demande des usagers pendant la durée de vie de l’édifice. Les principes de conception, tant au niveau architectural qu’en termes de choix techniques, devront permettre les évolutions ultérieures de l’activité et donc de la distribution des locaux et réseaux et de l’implantation des équipements.</w:t>
      </w:r>
    </w:p>
    <w:p w14:paraId="4202508F" w14:textId="77777777" w:rsidR="00EB41C9" w:rsidRPr="00F1058F" w:rsidRDefault="00EB41C9" w:rsidP="00B1627B">
      <w:r>
        <w:t>L’équipe de concepteurs veillera donc à considérer l’évolution future des modes de transports, par l’intermédiaire de :</w:t>
      </w:r>
    </w:p>
    <w:p w14:paraId="430194F9" w14:textId="77777777" w:rsidR="00F1058F" w:rsidRPr="00E4507F" w:rsidRDefault="00F1058F" w:rsidP="00411F43">
      <w:pPr>
        <w:pStyle w:val="Puce2"/>
      </w:pPr>
      <w:r w:rsidRPr="00E4507F">
        <w:lastRenderedPageBreak/>
        <w:t>Surdimensionnement de 30% des installations primaires, chemins de câbles, armoire de distribution et distribution générale, de manière à laisser une possibilité d’extension.</w:t>
      </w:r>
    </w:p>
    <w:p w14:paraId="2EBCEDFF" w14:textId="77777777" w:rsidR="00F1058F" w:rsidRPr="00E4507F" w:rsidRDefault="00F1058F" w:rsidP="00411F43">
      <w:pPr>
        <w:pStyle w:val="Puce2"/>
      </w:pPr>
      <w:r w:rsidRPr="00E4507F">
        <w:t>Possibilité de démontage de parois pour création d’extension</w:t>
      </w:r>
    </w:p>
    <w:p w14:paraId="457C0246" w14:textId="77777777" w:rsidR="00F1058F" w:rsidRPr="00E4507F" w:rsidRDefault="00F1058F" w:rsidP="00411F43">
      <w:pPr>
        <w:pStyle w:val="Puce2"/>
      </w:pPr>
      <w:r w:rsidRPr="00E4507F">
        <w:t>Les locaux à vocation technique</w:t>
      </w:r>
      <w:del w:id="41" w:author="DOHIN Corinne" w:date="2025-05-07T09:13:00Z">
        <w:r w:rsidRPr="00E4507F" w:rsidDel="00FB21B7">
          <w:delText>s</w:delText>
        </w:r>
      </w:del>
      <w:r w:rsidRPr="00E4507F">
        <w:t xml:space="preserve"> ou sanitaire</w:t>
      </w:r>
      <w:del w:id="42" w:author="DOHIN Corinne" w:date="2025-05-07T09:13:00Z">
        <w:r w:rsidRPr="00E4507F" w:rsidDel="00FB21B7">
          <w:delText>s</w:delText>
        </w:r>
      </w:del>
      <w:r w:rsidRPr="00E4507F">
        <w:t xml:space="preserve"> (points durs) sont implantés de sorte à ne pas constituer un obstacle à la réaffectation de locaux </w:t>
      </w:r>
    </w:p>
    <w:p w14:paraId="0B8EF30B" w14:textId="6B7B2E8E" w:rsidR="005448D0" w:rsidRPr="009F649A" w:rsidRDefault="005448D0" w:rsidP="00644727">
      <w:pPr>
        <w:pStyle w:val="Titre3"/>
      </w:pPr>
      <w:bookmarkStart w:id="43" w:name="_Toc115251905"/>
      <w:bookmarkStart w:id="44" w:name="_Toc201167180"/>
      <w:r w:rsidRPr="009F649A">
        <w:t xml:space="preserve">Sécurité </w:t>
      </w:r>
      <w:bookmarkEnd w:id="43"/>
      <w:r w:rsidR="0088529A" w:rsidRPr="009F649A">
        <w:t>incendie</w:t>
      </w:r>
      <w:bookmarkEnd w:id="44"/>
      <w:r w:rsidR="0088529A" w:rsidRPr="009F649A">
        <w:t xml:space="preserve"> </w:t>
      </w:r>
    </w:p>
    <w:p w14:paraId="5BC450E4" w14:textId="22B409B5" w:rsidR="00DB154A" w:rsidRDefault="00BD2F73" w:rsidP="00B1627B">
      <w:r w:rsidRPr="00E4507F">
        <w:t xml:space="preserve">Les moyens de lutte contre l’incendie seront adaptés au site au regard des surfaces, risques identifiés et de la réglementation. </w:t>
      </w:r>
      <w:r w:rsidR="00F73071" w:rsidRPr="00E4507F">
        <w:t>Il appartient au concepteur de définir les moyens de secours et les dispositions constructives à mettre en œuvre eu égard à la réglementation en vigueur et applicable à ce type d’établissement po</w:t>
      </w:r>
      <w:r w:rsidR="00361C0B" w:rsidRPr="00E4507F">
        <w:t xml:space="preserve">ur permettre </w:t>
      </w:r>
      <w:r w:rsidR="00C615A7" w:rsidRPr="00E4507F">
        <w:t xml:space="preserve">l’évacuation </w:t>
      </w:r>
      <w:r w:rsidR="00361C0B" w:rsidRPr="00E4507F">
        <w:t>en cas de sinistre.</w:t>
      </w:r>
    </w:p>
    <w:p w14:paraId="7B8DBEBB" w14:textId="77777777" w:rsidR="000F2879" w:rsidRPr="00DB0A5F" w:rsidRDefault="000F2879" w:rsidP="00644727">
      <w:pPr>
        <w:pStyle w:val="Titre3"/>
      </w:pPr>
      <w:bookmarkStart w:id="45" w:name="_Toc115251907"/>
      <w:bookmarkStart w:id="46" w:name="_Toc201167181"/>
      <w:r w:rsidRPr="00DB0A5F">
        <w:t>Qualités et performances de l’ouvrage</w:t>
      </w:r>
      <w:bookmarkEnd w:id="45"/>
      <w:bookmarkEnd w:id="46"/>
      <w:r w:rsidRPr="00DB0A5F">
        <w:t xml:space="preserve"> </w:t>
      </w:r>
    </w:p>
    <w:p w14:paraId="07DB10B6" w14:textId="77777777" w:rsidR="000F2879" w:rsidRPr="006E558A" w:rsidRDefault="00612CA7" w:rsidP="00D019DC">
      <w:pPr>
        <w:pStyle w:val="Titre4"/>
      </w:pPr>
      <w:bookmarkStart w:id="47" w:name="_Toc115251908"/>
      <w:r w:rsidRPr="006E558A">
        <w:t>Qualité sanitaire des lieux</w:t>
      </w:r>
      <w:bookmarkEnd w:id="47"/>
      <w:r w:rsidR="000F2879" w:rsidRPr="006E558A">
        <w:t xml:space="preserve"> </w:t>
      </w:r>
    </w:p>
    <w:p w14:paraId="7A1CC47F" w14:textId="77777777" w:rsidR="00612CA7" w:rsidRDefault="00612CA7" w:rsidP="00B1627B">
      <w:r>
        <w:t>Tous les matériaux et équipements devront faire l’objet d’une attention particulière de manière à faciliter le nettoyage et à limiter les sources de contamination.</w:t>
      </w:r>
    </w:p>
    <w:p w14:paraId="3CAB26AF" w14:textId="370EE57C" w:rsidR="00FA0627" w:rsidRDefault="00612CA7" w:rsidP="00B1627B">
      <w:r>
        <w:t xml:space="preserve">Le concepteur </w:t>
      </w:r>
      <w:r w:rsidR="002F6B47">
        <w:t xml:space="preserve">veille donc </w:t>
      </w:r>
      <w:r>
        <w:t xml:space="preserve">à assurer un environnement intérieur sain. </w:t>
      </w:r>
      <w:r w:rsidR="002F6B47">
        <w:t>E</w:t>
      </w:r>
      <w:r>
        <w:t>n particulier</w:t>
      </w:r>
      <w:r w:rsidR="002F6B47">
        <w:t>, il</w:t>
      </w:r>
      <w:r>
        <w:t xml:space="preserve"> limiter</w:t>
      </w:r>
      <w:r w:rsidR="002F6B47">
        <w:t>a</w:t>
      </w:r>
      <w:r>
        <w:t xml:space="preserve"> les sources de polluants dans le bâtiment et garantir</w:t>
      </w:r>
      <w:r w:rsidR="002F6B47">
        <w:t>a</w:t>
      </w:r>
      <w:r>
        <w:t xml:space="preserve"> une ventilation adéquate de ces locaux</w:t>
      </w:r>
      <w:r w:rsidR="00D22788">
        <w:t>.</w:t>
      </w:r>
    </w:p>
    <w:p w14:paraId="1E445D86" w14:textId="2C9CD77F" w:rsidR="00A25620" w:rsidRPr="00A25620" w:rsidRDefault="00FA0627" w:rsidP="00B1627B">
      <w:r w:rsidRPr="00DB154A">
        <w:t>L’utilisation de matériaux renouvelables / recyclables / recyclés / issus d’une production locale sera privilégiée.</w:t>
      </w:r>
    </w:p>
    <w:p w14:paraId="3FC4AA7B" w14:textId="77777777" w:rsidR="000F2879" w:rsidRPr="006E558A" w:rsidRDefault="000F2879" w:rsidP="00D019DC">
      <w:pPr>
        <w:pStyle w:val="Titre4"/>
      </w:pPr>
      <w:bookmarkStart w:id="48" w:name="_Toc115251909"/>
      <w:r w:rsidRPr="006E558A">
        <w:t>Confort visuel</w:t>
      </w:r>
      <w:bookmarkEnd w:id="48"/>
      <w:r w:rsidRPr="006E558A">
        <w:t xml:space="preserve"> </w:t>
      </w:r>
    </w:p>
    <w:p w14:paraId="5B3174EF" w14:textId="77777777" w:rsidR="00FA0627" w:rsidRPr="00042EFF" w:rsidRDefault="00FA0627" w:rsidP="00DB0A5F">
      <w:pPr>
        <w:pStyle w:val="sous-titre"/>
      </w:pPr>
      <w:r w:rsidRPr="00042EFF">
        <w:t>Dans les espaces intérieurs :</w:t>
      </w:r>
    </w:p>
    <w:p w14:paraId="135FE30C" w14:textId="4155AB83" w:rsidR="00FA0627" w:rsidRDefault="00C770F9" w:rsidP="00644727">
      <w:pPr>
        <w:pStyle w:val="Puce1"/>
      </w:pPr>
      <w:r>
        <w:t>Éclairage</w:t>
      </w:r>
      <w:r w:rsidR="00FA0627">
        <w:t xml:space="preserve"> naturel : </w:t>
      </w:r>
    </w:p>
    <w:p w14:paraId="6095FE40" w14:textId="77777777" w:rsidR="00FA0627" w:rsidRPr="00A606F5" w:rsidRDefault="00FA0627" w:rsidP="00B1627B">
      <w:pPr>
        <w:rPr>
          <w:rFonts w:cs="Arial"/>
          <w:szCs w:val="22"/>
        </w:rPr>
      </w:pPr>
      <w:r>
        <w:t>L’éclairage naturel de la majorité des locaux est exigé. Il devra être particulièrement équilibré (attention à l’éblouissement, aux contrastes trop forts…).</w:t>
      </w:r>
      <w:r w:rsidRPr="00FA0627">
        <w:t xml:space="preserve"> </w:t>
      </w:r>
      <w:r>
        <w:t xml:space="preserve">Les prises de jour doivent laisser pénétrer le rayonnement solaire </w:t>
      </w:r>
      <w:r w:rsidRPr="00A606F5">
        <w:rPr>
          <w:rFonts w:cs="Arial"/>
          <w:szCs w:val="22"/>
        </w:rPr>
        <w:t>direct sans provoquer d’éblouissement : débords de toiture, brise-soleil, stores…</w:t>
      </w:r>
    </w:p>
    <w:p w14:paraId="7547D49C" w14:textId="6AB96818" w:rsidR="00FA0627" w:rsidRDefault="00C770F9" w:rsidP="00644727">
      <w:pPr>
        <w:pStyle w:val="Puce1"/>
      </w:pPr>
      <w:r>
        <w:t>Éclairage</w:t>
      </w:r>
      <w:r w:rsidR="00FA0627">
        <w:t xml:space="preserve"> artificiel </w:t>
      </w:r>
    </w:p>
    <w:p w14:paraId="5FB44C12" w14:textId="2CCFBC35" w:rsidR="00FA0627" w:rsidRDefault="00FA0627" w:rsidP="00B1627B">
      <w:r>
        <w:t xml:space="preserve">Afin d’économiser l’énergie et pour assurer un confort visuel optimal dans les lieux de travail, il sera privilégié </w:t>
      </w:r>
      <w:r w:rsidR="00B36DBB">
        <w:t>des appareils bas</w:t>
      </w:r>
      <w:r>
        <w:t xml:space="preserve"> ou très basse luminance avec un faible niveau d’éblouissement (UGR &lt; 19). </w:t>
      </w:r>
    </w:p>
    <w:p w14:paraId="22D741DB" w14:textId="77777777" w:rsidR="000F2879" w:rsidRPr="00DB0A5F" w:rsidRDefault="000F2879" w:rsidP="00D019DC">
      <w:pPr>
        <w:pStyle w:val="Titre4"/>
      </w:pPr>
      <w:bookmarkStart w:id="49" w:name="_Toc115251910"/>
      <w:r w:rsidRPr="00DB0A5F">
        <w:t>Traitement acoustique</w:t>
      </w:r>
      <w:bookmarkEnd w:id="49"/>
      <w:r w:rsidRPr="00DB0A5F">
        <w:t xml:space="preserve"> </w:t>
      </w:r>
    </w:p>
    <w:p w14:paraId="297BC0AF" w14:textId="42C8110A" w:rsidR="001D51ED" w:rsidRDefault="001D51ED" w:rsidP="00644727">
      <w:pPr>
        <w:pStyle w:val="Puce1"/>
      </w:pPr>
      <w:r>
        <w:t xml:space="preserve">L’agencement des espaces </w:t>
      </w:r>
      <w:r w:rsidR="00200D5A">
        <w:t xml:space="preserve">permettra autant que possible de </w:t>
      </w:r>
      <w:r>
        <w:t>dissoci</w:t>
      </w:r>
      <w:r w:rsidR="00200D5A">
        <w:t>er</w:t>
      </w:r>
      <w:r>
        <w:t xml:space="preserve"> les zones génératrices de nuisances sonores et celles nécessitant une ambiance silencieuse, tant horizontalement que verticalement</w:t>
      </w:r>
    </w:p>
    <w:p w14:paraId="0B9BC6FB" w14:textId="00F87418" w:rsidR="001D51ED" w:rsidRDefault="00200D5A" w:rsidP="00644727">
      <w:pPr>
        <w:pStyle w:val="Puce1"/>
      </w:pPr>
      <w:r>
        <w:t>L’utilisation</w:t>
      </w:r>
      <w:r w:rsidR="001D51ED">
        <w:t xml:space="preserve"> d’équipements les plus silencieux possibles </w:t>
      </w:r>
      <w:r>
        <w:t xml:space="preserve">sera privilégié </w:t>
      </w:r>
      <w:r w:rsidR="001D51ED">
        <w:t>au regard de leur qualité économique et d’exploitation</w:t>
      </w:r>
    </w:p>
    <w:p w14:paraId="722D30A5" w14:textId="726CCC24" w:rsidR="001D51ED" w:rsidRDefault="00200D5A" w:rsidP="00644727">
      <w:pPr>
        <w:pStyle w:val="Puce1"/>
      </w:pPr>
      <w:r>
        <w:t>Il sera privilégié l’utilisation</w:t>
      </w:r>
      <w:r w:rsidR="001D51ED">
        <w:t xml:space="preserve"> de </w:t>
      </w:r>
      <w:r>
        <w:t xml:space="preserve">revêtements absorbants ; de </w:t>
      </w:r>
      <w:r w:rsidR="001D51ED">
        <w:t>matériaux</w:t>
      </w:r>
      <w:r>
        <w:t xml:space="preserve"> et </w:t>
      </w:r>
      <w:r w:rsidR="001D51ED">
        <w:t>de techniques adaptés, pour assurer la correction acoustique des locaux si nécessaire</w:t>
      </w:r>
      <w:r>
        <w:t>.</w:t>
      </w:r>
    </w:p>
    <w:p w14:paraId="2C76E85B" w14:textId="676BACAA" w:rsidR="00200D5A" w:rsidRDefault="00200D5A" w:rsidP="00644727">
      <w:pPr>
        <w:pStyle w:val="Puce1"/>
      </w:pPr>
      <w:r>
        <w:t xml:space="preserve">Les cloisons et leur isolant thermique et/ou acoustique devront être jointif avec les planchers hauts et bas afin d’améliorer leurs performances acoustiques </w:t>
      </w:r>
    </w:p>
    <w:p w14:paraId="68BCA9D9" w14:textId="77777777" w:rsidR="00200D5A" w:rsidRDefault="00200D5A" w:rsidP="00644727">
      <w:pPr>
        <w:pStyle w:val="Puce1"/>
      </w:pPr>
      <w:r>
        <w:t>En cas de traversée de cloison en faux-plafond, la cloison et ses isolants devront être reconstitués autour du réseau traversant et jointif avec ce dernier.</w:t>
      </w:r>
    </w:p>
    <w:p w14:paraId="707ECD49" w14:textId="72FD972D" w:rsidR="00A606F5" w:rsidRDefault="00A606F5" w:rsidP="00DB0A5F">
      <w:pPr>
        <w:pStyle w:val="sous-titre"/>
      </w:pPr>
      <w:r>
        <w:lastRenderedPageBreak/>
        <w:t>ACOUSTIQUE INT</w:t>
      </w:r>
      <w:r w:rsidR="006E558A">
        <w:t>é</w:t>
      </w:r>
      <w:r>
        <w:t>RIEURE</w:t>
      </w:r>
      <w:r w:rsidR="006E558A">
        <w:t> :</w:t>
      </w:r>
    </w:p>
    <w:p w14:paraId="1722105C" w14:textId="504DA253" w:rsidR="00200D5A" w:rsidRDefault="00200D5A" w:rsidP="00200D5A">
      <w:r>
        <w:t>En ce qui concerne l'isolement au bruit aérien intérieur, les locaux qui doivent être particulièrement protégés contre le bruit sont les salles de réunions</w:t>
      </w:r>
      <w:r w:rsidR="00DB154A">
        <w:t>, de travail</w:t>
      </w:r>
      <w:r>
        <w:t xml:space="preserve"> et de formations.</w:t>
      </w:r>
    </w:p>
    <w:p w14:paraId="10DA57C4" w14:textId="5CA25C1B" w:rsidR="00200D5A" w:rsidRDefault="00200D5A" w:rsidP="00200D5A">
      <w:r>
        <w:t>Certains locaux doivent recevoir un traitement acoustique approprié pour que l'activité qui y est exercée ou le bruit des appareils ne constituent pas une gêne pour les personnes situées à proximité. Ce sont notamment</w:t>
      </w:r>
      <w:proofErr w:type="gramStart"/>
      <w:r>
        <w:t>, ,</w:t>
      </w:r>
      <w:proofErr w:type="gramEnd"/>
      <w:r>
        <w:t xml:space="preserve"> les locaux de détentes/coins cuisines, </w:t>
      </w:r>
      <w:r w:rsidR="00DB154A">
        <w:t xml:space="preserve">le foyer, la salle polyvalente </w:t>
      </w:r>
      <w:r>
        <w:t>les locaux techniques du bâtiment et les vestiaires</w:t>
      </w:r>
      <w:r w:rsidR="00DB154A">
        <w:t xml:space="preserve"> </w:t>
      </w:r>
      <w:r>
        <w:t>et sanitaires. Dans les bureaux et les locaux de travail du personnel, les revêtements devront être choisis en partie en fonction de leur qualité d'insonorisation.</w:t>
      </w:r>
    </w:p>
    <w:p w14:paraId="4B964FB9" w14:textId="787BDF6C" w:rsidR="00A606F5" w:rsidRPr="009D6E3B" w:rsidRDefault="00A606F5" w:rsidP="00B1627B">
      <w:r w:rsidRPr="009D6E3B">
        <w:t xml:space="preserve">Le niveau de pression acoustique </w:t>
      </w:r>
      <w:r>
        <w:t xml:space="preserve">devra respecter le cadre réglementaire édicté par le Code du travail, et </w:t>
      </w:r>
      <w:r w:rsidRPr="009D6E3B">
        <w:t>ne devra pas dépasser</w:t>
      </w:r>
      <w:r w:rsidR="002F6B47">
        <w:t xml:space="preserve"> </w:t>
      </w:r>
      <w:r w:rsidRPr="009D6E3B">
        <w:t>:</w:t>
      </w:r>
    </w:p>
    <w:p w14:paraId="29C01DDB" w14:textId="77777777" w:rsidR="00A606F5" w:rsidRPr="00A606F5" w:rsidRDefault="00A606F5" w:rsidP="00644727">
      <w:pPr>
        <w:pStyle w:val="Puce1"/>
      </w:pPr>
      <w:r w:rsidRPr="00A606F5">
        <w:t>60dB(A) dans les secteurs administratifs.</w:t>
      </w:r>
    </w:p>
    <w:p w14:paraId="7F6100BC" w14:textId="154A4FF5" w:rsidR="00A606F5" w:rsidRPr="004B6225" w:rsidRDefault="00A606F5" w:rsidP="00B1627B">
      <w:r w:rsidRPr="004B6225">
        <w:t>Dans la mesure où les bruits créés dans le bâtiment par certaines machines ont un caractère semi-permanent ou permanent, le niveau sonore perceptible ne devra pas, dans certains locaux, voisins ou contigus, dépasser les valeurs mentionnées ci-dessus. Des précautions devront être prises afin d'éviter la transmission à distance des vibrations audibles, par les structures du bâtiment, les parois, les canalisations, les gaines, plus particulièrement en ce qui concerne les équipements lourds situés dans les bâtiments, les combles ou sur les toitures.</w:t>
      </w:r>
    </w:p>
    <w:p w14:paraId="3CC2F63C" w14:textId="77777777" w:rsidR="00200D5A" w:rsidRPr="00DB154A" w:rsidRDefault="00200D5A" w:rsidP="00200D5A">
      <w:r w:rsidRPr="00DB154A">
        <w:t xml:space="preserve">Les prescriptions ci-dessus doivent tenir compte des bruits générés par certaines installations de climatisation ou de ventilation qui, en aucun cas, ne doivent occasionner de gêne aux usagers. Le niveau sonore de bruit de fond dû aux équipements techniques devra être limité à </w:t>
      </w:r>
      <w:proofErr w:type="spellStart"/>
      <w:proofErr w:type="gramStart"/>
      <w:r w:rsidRPr="00DB154A">
        <w:t>LnA,T</w:t>
      </w:r>
      <w:proofErr w:type="spellEnd"/>
      <w:proofErr w:type="gramEnd"/>
      <w:r w:rsidRPr="00DB154A">
        <w:t xml:space="preserve"> ≤ 35 dB dans l'ensemble des locaux.</w:t>
      </w:r>
    </w:p>
    <w:p w14:paraId="24480B57" w14:textId="6B548CAC" w:rsidR="00891D5E" w:rsidRPr="00811A92" w:rsidRDefault="00A606F5" w:rsidP="00891D5E">
      <w:r w:rsidRPr="00DB154A">
        <w:t>Les matériaux, les tuyauteries et les gaines, les vitesses d'écoulement et les sections seront choisis en tenant compte de ces impératifs.</w:t>
      </w:r>
    </w:p>
    <w:p w14:paraId="047680DD" w14:textId="25A867F1" w:rsidR="000F2879" w:rsidRDefault="000F2879" w:rsidP="00644727">
      <w:pPr>
        <w:pStyle w:val="Titre3"/>
      </w:pPr>
      <w:bookmarkStart w:id="50" w:name="_Toc115251911"/>
      <w:bookmarkStart w:id="51" w:name="_Toc201167182"/>
      <w:r>
        <w:t xml:space="preserve">Sécurité </w:t>
      </w:r>
      <w:r w:rsidR="005E178D">
        <w:t>– Sûreté</w:t>
      </w:r>
      <w:bookmarkEnd w:id="50"/>
      <w:bookmarkEnd w:id="51"/>
      <w:r w:rsidR="005E178D">
        <w:t xml:space="preserve"> </w:t>
      </w:r>
    </w:p>
    <w:p w14:paraId="10F6859D" w14:textId="03A57BEC" w:rsidR="005E178D" w:rsidRDefault="005E178D" w:rsidP="00B1627B">
      <w:r w:rsidRPr="005E178D">
        <w:t>L</w:t>
      </w:r>
      <w:r w:rsidR="000B35C5">
        <w:t xml:space="preserve">a maison de l’étudiant </w:t>
      </w:r>
      <w:r w:rsidRPr="005E178D">
        <w:t>doit être protégé</w:t>
      </w:r>
      <w:ins w:id="52" w:author="DOHIN Corinne" w:date="2025-05-07T09:31:00Z">
        <w:r w:rsidR="00077ECC">
          <w:t>e</w:t>
        </w:r>
      </w:ins>
      <w:r w:rsidRPr="005E178D">
        <w:t xml:space="preserve"> contre l’intrusion et le vandalisme. Différentes dispositions sont prévues</w:t>
      </w:r>
      <w:r>
        <w:t xml:space="preserve"> </w:t>
      </w:r>
      <w:r w:rsidRPr="005E178D">
        <w:t>dans le programme technique, concernant le contrôle d’accès, la vidéosurveillance et la solidité des</w:t>
      </w:r>
      <w:r>
        <w:t xml:space="preserve"> </w:t>
      </w:r>
      <w:r w:rsidRPr="005E178D">
        <w:t>vitrages.</w:t>
      </w:r>
    </w:p>
    <w:p w14:paraId="7C1489C6" w14:textId="6D599118" w:rsidR="005E178D" w:rsidRPr="005E178D" w:rsidRDefault="005E178D" w:rsidP="00B1627B">
      <w:r w:rsidRPr="005E178D">
        <w:t xml:space="preserve">Il sera notamment prévu : </w:t>
      </w:r>
    </w:p>
    <w:p w14:paraId="584AC8EE" w14:textId="10E63E18" w:rsidR="005E178D" w:rsidRPr="00E4507F" w:rsidRDefault="005E178D" w:rsidP="00644727">
      <w:pPr>
        <w:pStyle w:val="Puce1"/>
      </w:pPr>
      <w:r w:rsidRPr="00E4507F">
        <w:t xml:space="preserve">Une Vidéosurveillance </w:t>
      </w:r>
      <w:r w:rsidR="00D03181" w:rsidRPr="00E4507F">
        <w:t>au niveau des façades avec ouvertures du bâtiment</w:t>
      </w:r>
    </w:p>
    <w:p w14:paraId="1D1103A6" w14:textId="5039E674" w:rsidR="005E178D" w:rsidRPr="005E178D" w:rsidRDefault="005E178D" w:rsidP="00644727">
      <w:pPr>
        <w:pStyle w:val="Puce1"/>
      </w:pPr>
      <w:r w:rsidRPr="005E178D">
        <w:t>Aucun élément ne sera démontable depuis l'extérieur ;</w:t>
      </w:r>
    </w:p>
    <w:p w14:paraId="30C5AFCD" w14:textId="77777777" w:rsidR="005E178D" w:rsidRPr="005E178D" w:rsidRDefault="005E178D" w:rsidP="00644727">
      <w:pPr>
        <w:pStyle w:val="Puce1"/>
      </w:pPr>
      <w:r w:rsidRPr="005E178D">
        <w:t>Les parois pleines auront une bonne résistance mécanique ;</w:t>
      </w:r>
    </w:p>
    <w:p w14:paraId="2AF623AA" w14:textId="77777777" w:rsidR="005E178D" w:rsidRPr="009F649A" w:rsidRDefault="005E178D" w:rsidP="00644727">
      <w:pPr>
        <w:pStyle w:val="Puce1"/>
      </w:pPr>
      <w:r w:rsidRPr="005E178D">
        <w:t xml:space="preserve">Les portes donnant accès sur l’extérieur seront renforcées et munies de serrures avec haute qualité et </w:t>
      </w:r>
      <w:r w:rsidRPr="009F649A">
        <w:t>à sécurité anti-effraction renforcée ;</w:t>
      </w:r>
    </w:p>
    <w:p w14:paraId="3746CF18" w14:textId="3BA4D7F9" w:rsidR="005E178D" w:rsidRPr="00E4507F" w:rsidRDefault="005E178D" w:rsidP="00644727">
      <w:pPr>
        <w:pStyle w:val="Puce1"/>
      </w:pPr>
      <w:r w:rsidRPr="00E4507F">
        <w:t>Les fenêtres</w:t>
      </w:r>
      <w:r w:rsidR="0051508B" w:rsidRPr="00E4507F">
        <w:t xml:space="preserve"> et baies vitrées</w:t>
      </w:r>
      <w:r w:rsidRPr="00E4507F">
        <w:t xml:space="preserve"> accessibles depuis le RDC seront équipées de volets roulants renforcés</w:t>
      </w:r>
      <w:r w:rsidR="0051508B" w:rsidRPr="00E4507F">
        <w:t xml:space="preserve"> ou d’une protection anti-effraction</w:t>
      </w:r>
      <w:r w:rsidRPr="00E4507F">
        <w:t>.</w:t>
      </w:r>
    </w:p>
    <w:p w14:paraId="3DFE4C6A" w14:textId="6AE68CFD" w:rsidR="003B459B" w:rsidRPr="00E4507F" w:rsidRDefault="003B459B" w:rsidP="00644727">
      <w:pPr>
        <w:pStyle w:val="Puce1"/>
      </w:pPr>
      <w:r w:rsidRPr="00E4507F">
        <w:t xml:space="preserve">Protection intrusion des locaux par détecteur double technologie. </w:t>
      </w:r>
    </w:p>
    <w:p w14:paraId="68FE3009" w14:textId="77777777" w:rsidR="00BC550D" w:rsidRDefault="00BC550D" w:rsidP="00BC550D">
      <w:pPr>
        <w:pStyle w:val="Puce1"/>
        <w:numPr>
          <w:ilvl w:val="0"/>
          <w:numId w:val="0"/>
        </w:numPr>
        <w:ind w:left="720" w:hanging="360"/>
      </w:pPr>
    </w:p>
    <w:p w14:paraId="513A526F" w14:textId="43E9B702" w:rsidR="000F2879" w:rsidRPr="00DB0A5F" w:rsidRDefault="000F2879" w:rsidP="00644727">
      <w:pPr>
        <w:pStyle w:val="Titre2"/>
      </w:pPr>
      <w:bookmarkStart w:id="53" w:name="_Toc115251912"/>
      <w:bookmarkStart w:id="54" w:name="_Toc201167183"/>
      <w:r w:rsidRPr="00DB0A5F">
        <w:t>Exigences techniques particulières</w:t>
      </w:r>
      <w:bookmarkEnd w:id="53"/>
      <w:bookmarkEnd w:id="54"/>
      <w:r w:rsidR="00331F6C">
        <w:t xml:space="preserve"> </w:t>
      </w:r>
    </w:p>
    <w:p w14:paraId="7E35BD8D" w14:textId="1FC3507D" w:rsidR="005E178D" w:rsidRDefault="005E178D" w:rsidP="00B1627B">
      <w:r>
        <w:t xml:space="preserve">Le présent chapitre a pour objet </w:t>
      </w:r>
      <w:r w:rsidR="00A91EC9">
        <w:t xml:space="preserve">de décrire </w:t>
      </w:r>
      <w:r>
        <w:t xml:space="preserve">le niveau de qualité et de performance attendu </w:t>
      </w:r>
      <w:r w:rsidRPr="00D22788">
        <w:t xml:space="preserve">par </w:t>
      </w:r>
      <w:r w:rsidR="00ED2057">
        <w:t>Aix Marseille Université</w:t>
      </w:r>
      <w:r>
        <w:t xml:space="preserve">. Ces exigences n’ont pas pour objet de déroger ou de se substituer aux contraintes réglementaires, règles de l’art, recommandations et bonnes pratiques mais de venir en majoration ou en aggravation. Elles doivent de plus s’inscrire dans les contraintes et satisfaire aux exigences générales fixées précédemment. </w:t>
      </w:r>
    </w:p>
    <w:p w14:paraId="21E18CAA" w14:textId="1CC3D2F3" w:rsidR="005E178D" w:rsidRDefault="005E178D" w:rsidP="00B1627B">
      <w:r>
        <w:t>Ce chapitre est complété par les fiches par local qui indiquent les spécifications techniques, les finitions et les équipements envisagés par local type et local spécifique.</w:t>
      </w:r>
    </w:p>
    <w:p w14:paraId="5E83969D" w14:textId="77777777" w:rsidR="008A5B1E" w:rsidRDefault="008A5B1E" w:rsidP="00644727">
      <w:pPr>
        <w:pStyle w:val="Titre3"/>
      </w:pPr>
      <w:bookmarkStart w:id="55" w:name="_Toc115251913"/>
      <w:bookmarkStart w:id="56" w:name="_Toc201167184"/>
      <w:r>
        <w:lastRenderedPageBreak/>
        <w:t>Aménagements extérieurs</w:t>
      </w:r>
      <w:bookmarkEnd w:id="55"/>
      <w:bookmarkEnd w:id="56"/>
      <w:r>
        <w:t xml:space="preserve"> </w:t>
      </w:r>
    </w:p>
    <w:p w14:paraId="6245BA8E" w14:textId="389EA380" w:rsidR="008A5B1E" w:rsidRDefault="008A5B1E" w:rsidP="003136E5">
      <w:pPr>
        <w:pStyle w:val="Titre4"/>
        <w:keepLines/>
      </w:pPr>
      <w:bookmarkStart w:id="57" w:name="_Toc115251918"/>
      <w:r>
        <w:t>Espaces verts</w:t>
      </w:r>
      <w:bookmarkEnd w:id="57"/>
    </w:p>
    <w:p w14:paraId="076BCB88" w14:textId="34DAC821" w:rsidR="007207EB" w:rsidRPr="009F649A" w:rsidRDefault="007207EB" w:rsidP="007207EB">
      <w:pPr>
        <w:keepNext/>
        <w:keepLines/>
      </w:pPr>
      <w:r w:rsidRPr="007207EB">
        <w:t xml:space="preserve">Dans le cadre du projet de </w:t>
      </w:r>
      <w:r w:rsidRPr="009F649A">
        <w:t>création</w:t>
      </w:r>
      <w:del w:id="58" w:author="DEPREZ Stephanie" w:date="2025-06-03T14:13:00Z">
        <w:r w:rsidRPr="009F649A" w:rsidDel="009F649A">
          <w:delText xml:space="preserve"> </w:delText>
        </w:r>
        <w:r w:rsidRPr="009F649A" w:rsidDel="009F649A">
          <w:rPr>
            <w:rPrChange w:id="59" w:author="DEPREZ Stephanie" w:date="2025-06-03T14:13:00Z">
              <w:rPr>
                <w:highlight w:val="yellow"/>
              </w:rPr>
            </w:rPrChange>
          </w:rPr>
          <w:delText>d’un boulodrome</w:delText>
        </w:r>
      </w:del>
      <w:r w:rsidRPr="009F649A">
        <w:rPr>
          <w:rPrChange w:id="60" w:author="DEPREZ Stephanie" w:date="2025-06-03T14:13:00Z">
            <w:rPr>
              <w:highlight w:val="yellow"/>
            </w:rPr>
          </w:rPrChange>
        </w:rPr>
        <w:t xml:space="preserve">, </w:t>
      </w:r>
      <w:r w:rsidR="00E1148B" w:rsidRPr="009F649A">
        <w:rPr>
          <w:rPrChange w:id="61" w:author="DEPREZ Stephanie" w:date="2025-06-03T14:13:00Z">
            <w:rPr>
              <w:highlight w:val="yellow"/>
            </w:rPr>
          </w:rPrChange>
        </w:rPr>
        <w:t xml:space="preserve">d’un potager </w:t>
      </w:r>
      <w:r w:rsidRPr="009F649A">
        <w:rPr>
          <w:rPrChange w:id="62" w:author="DEPREZ Stephanie" w:date="2025-06-03T14:13:00Z">
            <w:rPr>
              <w:highlight w:val="yellow"/>
            </w:rPr>
          </w:rPrChange>
        </w:rPr>
        <w:t>et d’un espace de convivialité pour la maison de l’étudiant</w:t>
      </w:r>
      <w:r w:rsidRPr="009F649A">
        <w:t>, les aménagements paysagers joueront un rôle essentiel pour favoriser le confort des usagers et l’intégration harmonieuse du site dans son environnement.</w:t>
      </w:r>
    </w:p>
    <w:p w14:paraId="4D6BC280" w14:textId="0FA19B25" w:rsidR="007207EB" w:rsidRPr="007207EB" w:rsidRDefault="007207EB" w:rsidP="007207EB">
      <w:pPr>
        <w:keepNext/>
        <w:keepLines/>
      </w:pPr>
      <w:r w:rsidRPr="009F649A">
        <w:t>Les végétaux seront sélectionnés pour offrir un intérêt</w:t>
      </w:r>
      <w:r w:rsidRPr="007207EB">
        <w:t xml:space="preserve"> tout au long de l’année</w:t>
      </w:r>
      <w:r w:rsidR="00C15782">
        <w:t xml:space="preserve">. </w:t>
      </w:r>
      <w:r w:rsidRPr="007207EB">
        <w:t>Les espèces privilégiées seront adaptées au climat local et peu consommatrices en eau, en tenant compte des enjeux liés au réchauffement climatique. Elles seront choisies selon des critères non allergènes et favoriseront la biodiversité locale.</w:t>
      </w:r>
    </w:p>
    <w:p w14:paraId="7E7B9266" w14:textId="32B1EA79" w:rsidR="003A68B8" w:rsidRDefault="007207EB" w:rsidP="003136E5">
      <w:pPr>
        <w:keepNext/>
        <w:keepLines/>
      </w:pPr>
      <w:r w:rsidRPr="007207EB">
        <w:t>Les aménagements verts contribueront également à la réduction des nuisances sonores en créant une barrière végétale entre les espaces de loisirs et les bâtiments voisins. Des plantations stratégiques permettront de structurer les différents espaces et d’apporter ombrage et confort aux utilisateurs, notamment autour des zones de jeu et de détente.</w:t>
      </w:r>
    </w:p>
    <w:p w14:paraId="45795659" w14:textId="21C538C0" w:rsidR="000F2879" w:rsidRDefault="000F2879" w:rsidP="00644727">
      <w:pPr>
        <w:pStyle w:val="Titre3"/>
      </w:pPr>
      <w:bookmarkStart w:id="63" w:name="_Toc115251919"/>
      <w:bookmarkStart w:id="64" w:name="_Toc201167185"/>
      <w:r>
        <w:t xml:space="preserve">Gros </w:t>
      </w:r>
      <w:r w:rsidR="005E178D">
        <w:t>œuvre</w:t>
      </w:r>
      <w:r>
        <w:t xml:space="preserve"> – clos et couvert</w:t>
      </w:r>
      <w:bookmarkEnd w:id="63"/>
      <w:bookmarkEnd w:id="64"/>
      <w:r>
        <w:t xml:space="preserve"> </w:t>
      </w:r>
    </w:p>
    <w:p w14:paraId="64519C99" w14:textId="77777777" w:rsidR="006568CA" w:rsidRPr="00784168" w:rsidRDefault="006568CA" w:rsidP="00D019DC">
      <w:pPr>
        <w:pStyle w:val="Titre4"/>
      </w:pPr>
      <w:bookmarkStart w:id="65" w:name="_Toc115251920"/>
      <w:r w:rsidRPr="00784168">
        <w:t>Performance énergétique</w:t>
      </w:r>
      <w:bookmarkEnd w:id="65"/>
      <w:r w:rsidRPr="00784168">
        <w:t xml:space="preserve"> </w:t>
      </w:r>
    </w:p>
    <w:p w14:paraId="29F1875B" w14:textId="77777777" w:rsidR="006568CA" w:rsidRPr="009F649A" w:rsidRDefault="006568CA" w:rsidP="00B1627B">
      <w:r w:rsidRPr="006568CA">
        <w:t xml:space="preserve">Afin </w:t>
      </w:r>
      <w:r w:rsidRPr="009F649A">
        <w:t xml:space="preserve">de minimiser les besoins énergétiques de l’ouvrage, l’équipe de conception devra définir une stratégie satisfaisante sur les points suivants : </w:t>
      </w:r>
    </w:p>
    <w:p w14:paraId="696032A5" w14:textId="77777777" w:rsidR="006568CA" w:rsidRPr="00E4507F" w:rsidRDefault="006568CA" w:rsidP="00644727">
      <w:pPr>
        <w:pStyle w:val="Puce1"/>
      </w:pPr>
      <w:r w:rsidRPr="00E4507F">
        <w:t>Isolation thermique des parois opaques ;</w:t>
      </w:r>
    </w:p>
    <w:p w14:paraId="2A83C606" w14:textId="77777777" w:rsidR="006568CA" w:rsidRPr="00E4507F" w:rsidRDefault="006568CA" w:rsidP="00644727">
      <w:pPr>
        <w:pStyle w:val="Puce1"/>
      </w:pPr>
      <w:r w:rsidRPr="00E4507F">
        <w:t>Traitement des ponts thermiques ;</w:t>
      </w:r>
    </w:p>
    <w:p w14:paraId="1C50A51B" w14:textId="77777777" w:rsidR="006568CA" w:rsidRPr="00E4507F" w:rsidRDefault="006568CA" w:rsidP="00644727">
      <w:pPr>
        <w:pStyle w:val="Puce1"/>
      </w:pPr>
      <w:r w:rsidRPr="00E4507F">
        <w:t>Choix de vitrages et de menuiseries peu déperditifs ;</w:t>
      </w:r>
    </w:p>
    <w:p w14:paraId="5CDAB6E0" w14:textId="77777777" w:rsidR="006568CA" w:rsidRPr="00E4507F" w:rsidRDefault="006568CA" w:rsidP="00644727">
      <w:pPr>
        <w:pStyle w:val="Puce1"/>
      </w:pPr>
      <w:r w:rsidRPr="00E4507F">
        <w:t>Perméabilité à l’air de l’enveloppe.</w:t>
      </w:r>
    </w:p>
    <w:p w14:paraId="4DA6A6CF" w14:textId="7A66E105" w:rsidR="006568CA" w:rsidRPr="006568CA" w:rsidRDefault="006568CA" w:rsidP="00B1627B">
      <w:r w:rsidRPr="006568CA">
        <w:t xml:space="preserve">Une réflexion sera menée sur le contenu de l’ouvrage, en particulier pour les lots suivants : </w:t>
      </w:r>
    </w:p>
    <w:p w14:paraId="38B5A1C5" w14:textId="77777777" w:rsidR="006568CA" w:rsidRPr="006568CA" w:rsidRDefault="006568CA" w:rsidP="00644727">
      <w:pPr>
        <w:pStyle w:val="Puce1"/>
      </w:pPr>
      <w:r w:rsidRPr="006568CA">
        <w:t>Menuiseries ;</w:t>
      </w:r>
    </w:p>
    <w:p w14:paraId="2B0BC45B" w14:textId="77777777" w:rsidR="006568CA" w:rsidRPr="006568CA" w:rsidRDefault="006568CA" w:rsidP="00644727">
      <w:pPr>
        <w:pStyle w:val="Puce1"/>
      </w:pPr>
      <w:r w:rsidRPr="006568CA">
        <w:t xml:space="preserve">Revêtements de sols et murs. </w:t>
      </w:r>
    </w:p>
    <w:p w14:paraId="752EA8A7" w14:textId="77777777" w:rsidR="006568CA" w:rsidRDefault="006568CA" w:rsidP="00D019DC">
      <w:pPr>
        <w:pStyle w:val="Titre4"/>
      </w:pPr>
      <w:bookmarkStart w:id="66" w:name="_Toc115251924"/>
      <w:r>
        <w:t>Façades</w:t>
      </w:r>
      <w:bookmarkEnd w:id="66"/>
      <w:r>
        <w:t xml:space="preserve"> </w:t>
      </w:r>
    </w:p>
    <w:p w14:paraId="1077E0FA" w14:textId="327A086C" w:rsidR="00570CDE" w:rsidRPr="00E4507F" w:rsidRDefault="00570CDE" w:rsidP="00570CDE">
      <w:r w:rsidRPr="00E4507F">
        <w:t>Le concepteur devra se conformer au règlement d’urbanisme en vigueur. L’enveloppe du bâtiment</w:t>
      </w:r>
      <w:r w:rsidR="00E1148B" w:rsidRPr="00E4507F">
        <w:t xml:space="preserve"> est </w:t>
      </w:r>
      <w:r w:rsidRPr="00E4507F">
        <w:t xml:space="preserve">conservée dans son état actuel, </w:t>
      </w:r>
      <w:r w:rsidR="00E1148B" w:rsidRPr="00E4507F">
        <w:t xml:space="preserve">une isolation par l’intérieur sera ainsi envisagée afin de </w:t>
      </w:r>
      <w:r w:rsidRPr="00E4507F">
        <w:t>garantir la conformité du projet aux exigences thermiques, acoustiques et de sécurité.</w:t>
      </w:r>
    </w:p>
    <w:p w14:paraId="61FE87BF" w14:textId="1304832D" w:rsidR="00570CDE" w:rsidRPr="00E4507F" w:rsidRDefault="00570CDE" w:rsidP="00570CDE">
      <w:r w:rsidRPr="00E4507F">
        <w:t>L’aménagement intérieur devra optimiser la performance énergétique du bâtiment en tenant compte de l’orientation et de la gestion des apports de lumière naturelle. Toutes les interventions devront préserver l’enveloppe actuelle sans modification des parois extérieures.</w:t>
      </w:r>
    </w:p>
    <w:p w14:paraId="7CAA9BAD" w14:textId="3A39CB4C" w:rsidR="00570CDE" w:rsidRPr="00570CDE" w:rsidRDefault="00570CDE" w:rsidP="00570CDE">
      <w:r w:rsidRPr="00E4507F">
        <w:t>D’une manière générale, les choix d’aménagement intérieur devront limiter les déperditions thermiques et respecter les principes de confort et de durabilité sans altérer la façade existante. Aucun traitement</w:t>
      </w:r>
      <w:r w:rsidR="00E1148B" w:rsidRPr="00E4507F">
        <w:t xml:space="preserve"> ext</w:t>
      </w:r>
      <w:ins w:id="67" w:author="DOHIN Corinne" w:date="2025-05-07T09:32:00Z">
        <w:r w:rsidR="00D96B0C" w:rsidRPr="00E4507F">
          <w:t>é</w:t>
        </w:r>
      </w:ins>
      <w:del w:id="68" w:author="DOHIN Corinne" w:date="2025-05-07T09:32:00Z">
        <w:r w:rsidR="00E1148B" w:rsidRPr="00E4507F" w:rsidDel="00D96B0C">
          <w:delText>e</w:delText>
        </w:r>
      </w:del>
      <w:r w:rsidR="00E1148B" w:rsidRPr="00E4507F">
        <w:t>rieur</w:t>
      </w:r>
      <w:r w:rsidRPr="00E4507F">
        <w:t xml:space="preserve"> ou modification des matériaux extérieurs ne sera réalisé dans le cadre de cette opération.</w:t>
      </w:r>
    </w:p>
    <w:p w14:paraId="37C408E2" w14:textId="38232E44" w:rsidR="00307F80" w:rsidRDefault="00307F80" w:rsidP="006D1038"/>
    <w:p w14:paraId="34378937" w14:textId="77777777" w:rsidR="006568CA" w:rsidRDefault="006568CA" w:rsidP="00D019DC">
      <w:pPr>
        <w:pStyle w:val="Titre4"/>
      </w:pPr>
      <w:bookmarkStart w:id="69" w:name="_Toc115251925"/>
      <w:r>
        <w:t>Menuiseries extérieures</w:t>
      </w:r>
      <w:bookmarkEnd w:id="69"/>
      <w:r>
        <w:t xml:space="preserve"> </w:t>
      </w:r>
    </w:p>
    <w:p w14:paraId="3FD187F4" w14:textId="2ADFF2E5" w:rsidR="002948B1" w:rsidRPr="002948B1" w:rsidRDefault="002948B1" w:rsidP="002948B1">
      <w:r w:rsidRPr="00E4507F">
        <w:t xml:space="preserve">Les menuiseries existantes </w:t>
      </w:r>
      <w:r w:rsidR="009F649A" w:rsidRPr="00E4507F">
        <w:t>seront remplacées</w:t>
      </w:r>
      <w:r w:rsidRPr="009F649A">
        <w:t xml:space="preserve">. </w:t>
      </w:r>
    </w:p>
    <w:p w14:paraId="645982AA" w14:textId="55A415AD" w:rsidR="002948B1" w:rsidRPr="002948B1" w:rsidRDefault="002948B1" w:rsidP="002948B1">
      <w:r w:rsidRPr="00E4507F">
        <w:t>Si des ajustements sont nécessaires, ils devront respecter la réglementation en vigueur</w:t>
      </w:r>
      <w:r w:rsidR="00CF38BF" w:rsidRPr="009F649A">
        <w:t>.</w:t>
      </w:r>
      <w:r w:rsidR="00CF38BF">
        <w:t xml:space="preserve"> </w:t>
      </w:r>
      <w:r w:rsidRPr="002948B1">
        <w:t>Toute intervention devra privilégier des solutions réversibles et conformes aux exigences de performance énergétique.</w:t>
      </w:r>
    </w:p>
    <w:p w14:paraId="3FD0813A" w14:textId="77777777" w:rsidR="009F649A" w:rsidRDefault="009F649A" w:rsidP="00E4507F">
      <w:pPr>
        <w:ind w:left="720"/>
        <w:rPr>
          <w:ins w:id="70" w:author="DEPREZ Stephanie" w:date="2025-06-03T14:14:00Z"/>
          <w:highlight w:val="yellow"/>
        </w:rPr>
      </w:pPr>
    </w:p>
    <w:p w14:paraId="61BBBFE6" w14:textId="77777777" w:rsidR="009F649A" w:rsidRDefault="009F649A" w:rsidP="00E4507F">
      <w:pPr>
        <w:ind w:left="720"/>
        <w:rPr>
          <w:ins w:id="71" w:author="DEPREZ Stephanie" w:date="2025-06-03T14:14:00Z"/>
          <w:highlight w:val="yellow"/>
        </w:rPr>
      </w:pPr>
    </w:p>
    <w:p w14:paraId="12D8485E" w14:textId="7C6249F2" w:rsidR="00792850" w:rsidRPr="009F649A" w:rsidRDefault="00792850" w:rsidP="00792850">
      <w:pPr>
        <w:numPr>
          <w:ilvl w:val="0"/>
          <w:numId w:val="24"/>
        </w:numPr>
        <w:rPr>
          <w:rPrChange w:id="72" w:author="DEPREZ Stephanie" w:date="2025-06-03T14:15:00Z">
            <w:rPr>
              <w:highlight w:val="yellow"/>
            </w:rPr>
          </w:rPrChange>
        </w:rPr>
      </w:pPr>
      <w:r w:rsidRPr="009F649A">
        <w:rPr>
          <w:rPrChange w:id="73" w:author="DEPREZ Stephanie" w:date="2025-06-03T14:15:00Z">
            <w:rPr>
              <w:highlight w:val="yellow"/>
            </w:rPr>
          </w:rPrChange>
        </w:rPr>
        <w:lastRenderedPageBreak/>
        <w:t>Toutes les menuiseries extérieures seront en bois, acier ou aluminium (PVC proscrit). Il est précisé que les menuiseries aluminium ne seront pas utilisées pour les portes, mais éventuellement pour les fenêtres. Les menuiseries utilisées devront :</w:t>
      </w:r>
    </w:p>
    <w:p w14:paraId="0E5CFC7E" w14:textId="77777777" w:rsidR="00792850" w:rsidRPr="009F649A" w:rsidRDefault="00792850" w:rsidP="00792850">
      <w:pPr>
        <w:ind w:left="720"/>
        <w:rPr>
          <w:rPrChange w:id="74" w:author="DEPREZ Stephanie" w:date="2025-06-03T14:15:00Z">
            <w:rPr>
              <w:highlight w:val="yellow"/>
            </w:rPr>
          </w:rPrChange>
        </w:rPr>
      </w:pPr>
      <w:r w:rsidRPr="009F649A">
        <w:rPr>
          <w:rPrChange w:id="75" w:author="DEPREZ Stephanie" w:date="2025-06-03T14:15:00Z">
            <w:rPr>
              <w:highlight w:val="yellow"/>
            </w:rPr>
          </w:rPrChange>
        </w:rPr>
        <w:t>• Être stables et présenter une résistance au vent performante,</w:t>
      </w:r>
    </w:p>
    <w:p w14:paraId="204F260C" w14:textId="77777777" w:rsidR="00792850" w:rsidRPr="009F649A" w:rsidRDefault="00792850" w:rsidP="00792850">
      <w:pPr>
        <w:ind w:left="720"/>
        <w:rPr>
          <w:rPrChange w:id="76" w:author="DEPREZ Stephanie" w:date="2025-06-03T14:15:00Z">
            <w:rPr>
              <w:highlight w:val="yellow"/>
            </w:rPr>
          </w:rPrChange>
        </w:rPr>
      </w:pPr>
      <w:r w:rsidRPr="009F649A">
        <w:rPr>
          <w:rPrChange w:id="77" w:author="DEPREZ Stephanie" w:date="2025-06-03T14:15:00Z">
            <w:rPr>
              <w:highlight w:val="yellow"/>
            </w:rPr>
          </w:rPrChange>
        </w:rPr>
        <w:t>• Être étanches à l’eau et avoir une perméabilité à l’air très faible,</w:t>
      </w:r>
    </w:p>
    <w:p w14:paraId="17735DA6" w14:textId="77777777" w:rsidR="00792850" w:rsidRPr="009F649A" w:rsidRDefault="00792850" w:rsidP="00792850">
      <w:pPr>
        <w:ind w:left="720"/>
        <w:rPr>
          <w:rPrChange w:id="78" w:author="DEPREZ Stephanie" w:date="2025-06-03T14:15:00Z">
            <w:rPr>
              <w:highlight w:val="yellow"/>
            </w:rPr>
          </w:rPrChange>
        </w:rPr>
      </w:pPr>
      <w:r w:rsidRPr="009F649A">
        <w:rPr>
          <w:rPrChange w:id="79" w:author="DEPREZ Stephanie" w:date="2025-06-03T14:15:00Z">
            <w:rPr>
              <w:highlight w:val="yellow"/>
            </w:rPr>
          </w:rPrChange>
        </w:rPr>
        <w:t>• Assurer la sécurité contre les chutes accidentelles,</w:t>
      </w:r>
    </w:p>
    <w:p w14:paraId="3FDC6120" w14:textId="77777777" w:rsidR="00792850" w:rsidRPr="009F649A" w:rsidRDefault="00792850" w:rsidP="00792850">
      <w:pPr>
        <w:ind w:left="720"/>
        <w:rPr>
          <w:rPrChange w:id="80" w:author="DEPREZ Stephanie" w:date="2025-06-03T14:15:00Z">
            <w:rPr>
              <w:highlight w:val="yellow"/>
            </w:rPr>
          </w:rPrChange>
        </w:rPr>
      </w:pPr>
      <w:r w:rsidRPr="009F649A">
        <w:rPr>
          <w:rPrChange w:id="81" w:author="DEPREZ Stephanie" w:date="2025-06-03T14:15:00Z">
            <w:rPr>
              <w:highlight w:val="yellow"/>
            </w:rPr>
          </w:rPrChange>
        </w:rPr>
        <w:t>• Être fiables et durables,</w:t>
      </w:r>
    </w:p>
    <w:p w14:paraId="059A1FF1" w14:textId="0486EED5" w:rsidR="00CF38BF" w:rsidRPr="009F649A" w:rsidRDefault="00792850" w:rsidP="00792850">
      <w:pPr>
        <w:ind w:left="720"/>
        <w:rPr>
          <w:rPrChange w:id="82" w:author="DEPREZ Stephanie" w:date="2025-06-03T14:15:00Z">
            <w:rPr>
              <w:highlight w:val="yellow"/>
            </w:rPr>
          </w:rPrChange>
        </w:rPr>
      </w:pPr>
      <w:r w:rsidRPr="009F649A">
        <w:rPr>
          <w:rPrChange w:id="83" w:author="DEPREZ Stephanie" w:date="2025-06-03T14:15:00Z">
            <w:rPr>
              <w:highlight w:val="yellow"/>
            </w:rPr>
          </w:rPrChange>
        </w:rPr>
        <w:t>• Répondre aux exigences de conforts acoustique et thermique souhaités.</w:t>
      </w:r>
    </w:p>
    <w:p w14:paraId="00A450DF" w14:textId="74D2E202" w:rsidR="00792850" w:rsidRPr="009F649A" w:rsidRDefault="00792850" w:rsidP="00792850">
      <w:pPr>
        <w:ind w:left="360"/>
        <w:rPr>
          <w:rPrChange w:id="84" w:author="DEPREZ Stephanie" w:date="2025-06-03T14:15:00Z">
            <w:rPr>
              <w:highlight w:val="yellow"/>
            </w:rPr>
          </w:rPrChange>
        </w:rPr>
      </w:pPr>
      <w:r w:rsidRPr="009F649A">
        <w:rPr>
          <w:rPrChange w:id="85" w:author="DEPREZ Stephanie" w:date="2025-06-03T14:15:00Z">
            <w:rPr>
              <w:highlight w:val="yellow"/>
            </w:rPr>
          </w:rPrChange>
        </w:rPr>
        <w:t xml:space="preserve">À cette fin, le classement A.E.V. (Air, Eau, Vent) des menuiseries sera au minimum de : A4, E4, VA2. Les profilés seront à rupture de ponts thermiques. Des solutions mixtes pourront être proposées en fonction du parti architectural développé. Les menuiseries devront être traitées de manière à ne pas subir les effets du temps, soit via la mise en place de traitement dans la masse soit via un traitement rapporté inaltérable garanti par un label ou un avis technique (exemple : galvanisation pour les ouvrages en acier, thermolaquage garanti par le label QUALICOAT, label EWAA pour les éléments en aluminium anodisé, label ECCA pour les revêtements de parements extérieurs en tôles prélaquées, label SNJF pour les produits de calfeutrement et compléments d’étanchéité, etc.). Dans tous les cas, la gamme de menuiseries devra bénéficier d’un avis technique délivré par le C.S.T.B. garantissant des performances acoustiques et thermiques permettant l’obtention du label ACOTHERM. Les menuiseries choisies seront obligatoirement estampillées N.F. et </w:t>
      </w:r>
      <w:proofErr w:type="spellStart"/>
      <w:r w:rsidRPr="009F649A">
        <w:rPr>
          <w:rPrChange w:id="86" w:author="DEPREZ Stephanie" w:date="2025-06-03T14:15:00Z">
            <w:rPr>
              <w:highlight w:val="yellow"/>
            </w:rPr>
          </w:rPrChange>
        </w:rPr>
        <w:t>C.S.</w:t>
      </w:r>
      <w:proofErr w:type="gramStart"/>
      <w:r w:rsidRPr="009F649A">
        <w:rPr>
          <w:rPrChange w:id="87" w:author="DEPREZ Stephanie" w:date="2025-06-03T14:15:00Z">
            <w:rPr>
              <w:highlight w:val="yellow"/>
            </w:rPr>
          </w:rPrChange>
        </w:rPr>
        <w:t>T.Bat</w:t>
      </w:r>
      <w:proofErr w:type="spellEnd"/>
      <w:proofErr w:type="gramEnd"/>
      <w:r w:rsidRPr="009F649A">
        <w:rPr>
          <w:rPrChange w:id="88" w:author="DEPREZ Stephanie" w:date="2025-06-03T14:15:00Z">
            <w:rPr>
              <w:highlight w:val="yellow"/>
            </w:rPr>
          </w:rPrChange>
        </w:rPr>
        <w:t>.</w:t>
      </w:r>
    </w:p>
    <w:p w14:paraId="2C7AAA2D" w14:textId="7758FE88" w:rsidR="00792850" w:rsidRPr="009F649A" w:rsidRDefault="00792850" w:rsidP="00792850">
      <w:pPr>
        <w:ind w:left="360"/>
        <w:rPr>
          <w:rPrChange w:id="89" w:author="DEPREZ Stephanie" w:date="2025-06-03T14:15:00Z">
            <w:rPr>
              <w:highlight w:val="yellow"/>
            </w:rPr>
          </w:rPrChange>
        </w:rPr>
      </w:pPr>
      <w:r w:rsidRPr="009F649A">
        <w:rPr>
          <w:rPrChange w:id="90" w:author="DEPREZ Stephanie" w:date="2025-06-03T14:15:00Z">
            <w:rPr>
              <w:highlight w:val="yellow"/>
            </w:rPr>
          </w:rPrChange>
        </w:rPr>
        <w:t>L’ensemble des béquillages et des systèmes de manipulation seront conformes aux normes de sécurité incendie (barre antipanique…). Le nombre de paumelles sera arrêté en fonction du poids de la porte avec un minimum de 4 paumelles. Il sera également veillé à la coordination avec le lot Électricité concernant les asservissements de porte. Les portes seront toutes à fermeture 3 points. Les portes automatiques seront souhaitées pour les halls. Elles formeront dès lors un sas thermique assorti d’un rideau d’air chaud si nécessaire, ou disposées en quinconce afin de limiter les courants d’air.</w:t>
      </w:r>
    </w:p>
    <w:p w14:paraId="39D0AF4A" w14:textId="77777777" w:rsidR="00792850" w:rsidRPr="009F649A" w:rsidRDefault="00792850" w:rsidP="00792850">
      <w:pPr>
        <w:ind w:left="360"/>
        <w:rPr>
          <w:rPrChange w:id="91" w:author="DEPREZ Stephanie" w:date="2025-06-03T14:15:00Z">
            <w:rPr>
              <w:highlight w:val="yellow"/>
            </w:rPr>
          </w:rPrChange>
        </w:rPr>
      </w:pPr>
      <w:r w:rsidRPr="009F649A">
        <w:rPr>
          <w:rPrChange w:id="92" w:author="DEPREZ Stephanie" w:date="2025-06-03T14:15:00Z">
            <w:rPr>
              <w:highlight w:val="yellow"/>
            </w:rPr>
          </w:rPrChange>
        </w:rPr>
        <w:t>Les vitrages seront isolants à double ou triple épaisseur et posséderont une faible émissivité.</w:t>
      </w:r>
    </w:p>
    <w:p w14:paraId="06C23B30" w14:textId="4D303657" w:rsidR="00792850" w:rsidRPr="009F649A" w:rsidRDefault="00792850" w:rsidP="00792850">
      <w:pPr>
        <w:ind w:left="360"/>
        <w:rPr>
          <w:rPrChange w:id="93" w:author="DEPREZ Stephanie" w:date="2025-06-03T14:15:00Z">
            <w:rPr>
              <w:highlight w:val="yellow"/>
            </w:rPr>
          </w:rPrChange>
        </w:rPr>
      </w:pPr>
      <w:r w:rsidRPr="009F649A">
        <w:rPr>
          <w:rPrChange w:id="94" w:author="DEPREZ Stephanie" w:date="2025-06-03T14:15:00Z">
            <w:rPr>
              <w:highlight w:val="yellow"/>
            </w:rPr>
          </w:rPrChange>
        </w:rPr>
        <w:t>Ils devront posséder la certification CEKAL. L’ensemble des vitrages des menuiseries extérieures sera de type feuilleté (type STADIP) a minima. Tous les vitrages intérieurs à l’ouvrage (cloisons et portes intérieures) seront constitués de matériaux destinés à prévenir les risques d’accident : verre trempé, feuilleté ou armé, soit en matières plastiques, soit en vitrage composite transparent (selon avis de la commission de sécurité). Les éventuels murs</w:t>
      </w:r>
      <w:r w:rsidR="00560A16" w:rsidRPr="009F649A">
        <w:rPr>
          <w:rPrChange w:id="95" w:author="DEPREZ Stephanie" w:date="2025-06-03T14:15:00Z">
            <w:rPr>
              <w:highlight w:val="yellow"/>
            </w:rPr>
          </w:rPrChange>
        </w:rPr>
        <w:t xml:space="preserve"> </w:t>
      </w:r>
      <w:r w:rsidRPr="009F649A">
        <w:rPr>
          <w:rPrChange w:id="96" w:author="DEPREZ Stephanie" w:date="2025-06-03T14:15:00Z">
            <w:rPr>
              <w:highlight w:val="yellow"/>
            </w:rPr>
          </w:rPrChange>
        </w:rPr>
        <w:t>rideaux et vitrages de porte seront traités antieffraction. Les vitrages de fenêtres et/ou ouvertures pourvus de volets roulants ne seront pas munis de vitrage antieffraction.</w:t>
      </w:r>
    </w:p>
    <w:p w14:paraId="48FDE221" w14:textId="3ABF389A" w:rsidR="00792850" w:rsidRPr="0000427E" w:rsidRDefault="00792850" w:rsidP="00792850">
      <w:pPr>
        <w:ind w:left="360"/>
        <w:rPr>
          <w:highlight w:val="yellow"/>
        </w:rPr>
      </w:pPr>
    </w:p>
    <w:p w14:paraId="3BCEA7F6" w14:textId="77777777" w:rsidR="002948B1" w:rsidRPr="002948B1" w:rsidRDefault="002948B1" w:rsidP="002948B1">
      <w:pPr>
        <w:pStyle w:val="sous-titre"/>
      </w:pPr>
      <w:r w:rsidRPr="002948B1">
        <w:t>PORTES INTÉRIEURES ET AGENCEMENT</w:t>
      </w:r>
    </w:p>
    <w:p w14:paraId="020E6B34" w14:textId="77777777" w:rsidR="002948B1" w:rsidRPr="002948B1" w:rsidRDefault="002948B1" w:rsidP="00B16120">
      <w:pPr>
        <w:pStyle w:val="Paragraphedeliste"/>
        <w:numPr>
          <w:ilvl w:val="0"/>
          <w:numId w:val="25"/>
        </w:numPr>
      </w:pPr>
      <w:r w:rsidRPr="002948B1">
        <w:t>Les portes intérieures seront sélectionnées pour assurer à la fois l’intimité des résidents et la facilité de circulation.</w:t>
      </w:r>
    </w:p>
    <w:p w14:paraId="7E334D67" w14:textId="77777777" w:rsidR="002948B1" w:rsidRPr="002948B1" w:rsidRDefault="002948B1" w:rsidP="00B16120">
      <w:pPr>
        <w:pStyle w:val="Paragraphedeliste"/>
        <w:numPr>
          <w:ilvl w:val="0"/>
          <w:numId w:val="25"/>
        </w:numPr>
      </w:pPr>
      <w:r w:rsidRPr="002948B1">
        <w:t>Un soin particulier sera apporté à la robustesse des huisseries et à la qualité des ferrages.</w:t>
      </w:r>
    </w:p>
    <w:p w14:paraId="112D6C5F" w14:textId="77777777" w:rsidR="002948B1" w:rsidRPr="002948B1" w:rsidRDefault="002948B1" w:rsidP="00B16120">
      <w:pPr>
        <w:pStyle w:val="Paragraphedeliste"/>
        <w:numPr>
          <w:ilvl w:val="0"/>
          <w:numId w:val="25"/>
        </w:numPr>
      </w:pPr>
      <w:r w:rsidRPr="002948B1">
        <w:t>L’acoustique sera optimisée en intégrant des portes pleines ou des dispositifs d’atténuation du bruit selon les besoins des espaces communs et privés.</w:t>
      </w:r>
    </w:p>
    <w:p w14:paraId="16A33DF9" w14:textId="7B516FE5" w:rsidR="002948B1" w:rsidRPr="002948B1" w:rsidRDefault="002948B1" w:rsidP="00B16120">
      <w:pPr>
        <w:pStyle w:val="Paragraphedeliste"/>
        <w:numPr>
          <w:ilvl w:val="0"/>
          <w:numId w:val="25"/>
        </w:numPr>
      </w:pPr>
      <w:r w:rsidRPr="002948B1">
        <w:t>Les accès aux espaces partagés (</w:t>
      </w:r>
      <w:r w:rsidR="0000427E">
        <w:t>foyer</w:t>
      </w:r>
      <w:r w:rsidRPr="002948B1">
        <w:t xml:space="preserve">, salle </w:t>
      </w:r>
      <w:r w:rsidR="0000427E">
        <w:t>d</w:t>
      </w:r>
      <w:r w:rsidRPr="002948B1">
        <w:t>e</w:t>
      </w:r>
      <w:r w:rsidR="0000427E">
        <w:t xml:space="preserve"> </w:t>
      </w:r>
      <w:r w:rsidR="006D7024">
        <w:t>convivialité</w:t>
      </w:r>
      <w:r w:rsidRPr="002948B1">
        <w:t>) seront pensés pour garantir fluidité et sécurité.</w:t>
      </w:r>
    </w:p>
    <w:p w14:paraId="0F8D3B8C" w14:textId="77777777" w:rsidR="002948B1" w:rsidRPr="002948B1" w:rsidRDefault="002948B1" w:rsidP="002948B1">
      <w:pPr>
        <w:pStyle w:val="sous-titre"/>
      </w:pPr>
      <w:r w:rsidRPr="002948B1">
        <w:t>SÉCURITÉ DES ACCÈS</w:t>
      </w:r>
    </w:p>
    <w:p w14:paraId="38322547" w14:textId="0683E582" w:rsidR="002948B1" w:rsidRPr="002948B1" w:rsidRDefault="002948B1" w:rsidP="00B16120">
      <w:pPr>
        <w:pStyle w:val="Paragraphedeliste"/>
        <w:numPr>
          <w:ilvl w:val="0"/>
          <w:numId w:val="26"/>
        </w:numPr>
      </w:pPr>
      <w:r w:rsidRPr="002948B1">
        <w:t xml:space="preserve">Les </w:t>
      </w:r>
      <w:r w:rsidR="00404F9C">
        <w:t xml:space="preserve">emplacements des </w:t>
      </w:r>
      <w:r w:rsidRPr="002948B1">
        <w:t>accès piétons seront maintenus</w:t>
      </w:r>
      <w:r w:rsidR="00404F9C">
        <w:t>, rénové</w:t>
      </w:r>
      <w:ins w:id="97" w:author="DOHIN Corinne" w:date="2025-05-07T09:33:00Z">
        <w:r w:rsidR="00D96B0C">
          <w:t>s</w:t>
        </w:r>
      </w:ins>
      <w:r w:rsidR="00404F9C">
        <w:t xml:space="preserve"> ou modifié</w:t>
      </w:r>
      <w:ins w:id="98" w:author="DOHIN Corinne" w:date="2025-05-07T09:33:00Z">
        <w:r w:rsidR="00D96B0C">
          <w:t>s</w:t>
        </w:r>
      </w:ins>
      <w:r w:rsidR="00404F9C">
        <w:t xml:space="preserve"> selon la conception du projet</w:t>
      </w:r>
      <w:r w:rsidRPr="002948B1">
        <w:t>.</w:t>
      </w:r>
    </w:p>
    <w:p w14:paraId="76CCF034" w14:textId="1397FF41" w:rsidR="002948B1" w:rsidRPr="002948B1" w:rsidRDefault="002948B1" w:rsidP="00B16120">
      <w:pPr>
        <w:pStyle w:val="Paragraphedeliste"/>
        <w:numPr>
          <w:ilvl w:val="0"/>
          <w:numId w:val="26"/>
        </w:numPr>
      </w:pPr>
      <w:r w:rsidRPr="002948B1">
        <w:t xml:space="preserve">Les serrures et équipements de sécurité seront vérifiés et éventuellement renforcés pour garantir la sécurité des </w:t>
      </w:r>
      <w:r w:rsidR="00564C6F">
        <w:t>usagers</w:t>
      </w:r>
      <w:r w:rsidRPr="002948B1">
        <w:t>.</w:t>
      </w:r>
    </w:p>
    <w:p w14:paraId="2F27EBCF" w14:textId="77777777" w:rsidR="002948B1" w:rsidRDefault="002948B1" w:rsidP="00B16120">
      <w:pPr>
        <w:pStyle w:val="Paragraphedeliste"/>
        <w:numPr>
          <w:ilvl w:val="0"/>
          <w:numId w:val="26"/>
        </w:numPr>
      </w:pPr>
      <w:r w:rsidRPr="002948B1">
        <w:lastRenderedPageBreak/>
        <w:t>Les accès aux locaux techniques et espaces communs feront l’objet d’une organisation fonctionnelle permettant une gestion efficace des flux.</w:t>
      </w:r>
    </w:p>
    <w:p w14:paraId="266570C0" w14:textId="1CE16892" w:rsidR="006E708E" w:rsidRPr="006E708E" w:rsidRDefault="00404F9C" w:rsidP="00FB21B7">
      <w:pPr>
        <w:pStyle w:val="Paragraphedeliste"/>
        <w:numPr>
          <w:ilvl w:val="0"/>
          <w:numId w:val="26"/>
        </w:numPr>
      </w:pPr>
      <w:r w:rsidRPr="006E708E">
        <w:t>SAS vitré :</w:t>
      </w:r>
      <w:r w:rsidR="006E708E" w:rsidRPr="006E708E">
        <w:t xml:space="preserve"> Pour un SAS vitré mis en œuvre au niveau d’un hall d’entrée, son vitrage recevra un traitement réfléchissant spécifique, et éventuellement autonettoyant en cas de difficultés d’accès. Les portes vitrées automatiques du sas thermique (vers l’extérieur et vers l’intérieur) seront de préférence coulissantes, à sécurité positive, à temporisation réglable et comporteront une signalétique visuelle.</w:t>
      </w:r>
    </w:p>
    <w:p w14:paraId="3FF4C83E" w14:textId="7EF9E7DC" w:rsidR="006E708E" w:rsidRPr="006E708E" w:rsidRDefault="006E708E" w:rsidP="006E708E">
      <w:pPr>
        <w:pStyle w:val="Paragraphedeliste"/>
      </w:pPr>
      <w:r w:rsidRPr="006E708E">
        <w:t>La forme de ce sas est laissée à l’appréciation du groupement toutefois il est souhaité que les portes du SAS soient décalées afin d’éviter les courants d’air direct et ainsi éviter l’installation d’un rideau d’air chaud.</w:t>
      </w:r>
    </w:p>
    <w:p w14:paraId="6D82A0AD" w14:textId="2CB2D5BB" w:rsidR="00404F9C" w:rsidRDefault="006E708E" w:rsidP="006E708E">
      <w:pPr>
        <w:pStyle w:val="Paragraphedeliste"/>
      </w:pPr>
      <w:r w:rsidRPr="006E708E">
        <w:t>II est rappelé que toute utilisation de verrière, de grand hall vitré, etc.… doit s’accompagner de justifications techniques prouvant que le problème thermique a été traité correctement.</w:t>
      </w:r>
    </w:p>
    <w:p w14:paraId="0C596BE3" w14:textId="77777777" w:rsidR="006E708E" w:rsidRDefault="006E708E" w:rsidP="006E708E">
      <w:pPr>
        <w:pStyle w:val="Paragraphedeliste"/>
      </w:pPr>
    </w:p>
    <w:p w14:paraId="166C5E8E" w14:textId="77777777" w:rsidR="006E708E" w:rsidRPr="006E708E" w:rsidRDefault="006E708E" w:rsidP="006E708E">
      <w:pPr>
        <w:pStyle w:val="Paragraphedeliste"/>
        <w:ind w:left="0"/>
        <w:rPr>
          <w:lang w:val="en-US"/>
        </w:rPr>
      </w:pPr>
      <w:r w:rsidRPr="006E708E">
        <w:rPr>
          <w:caps/>
          <w:spacing w:val="-10"/>
          <w:u w:val="single"/>
        </w:rPr>
        <w:t>Prescriptions particulières</w:t>
      </w:r>
    </w:p>
    <w:p w14:paraId="56743DAF" w14:textId="77777777" w:rsidR="006E708E" w:rsidRPr="006E708E" w:rsidRDefault="006E708E" w:rsidP="006E708E">
      <w:pPr>
        <w:pStyle w:val="Paragraphedeliste"/>
        <w:rPr>
          <w:i/>
        </w:rPr>
      </w:pPr>
      <w:r w:rsidRPr="006E708E">
        <w:rPr>
          <w:i/>
        </w:rPr>
        <w:t>Fenêtres des locaux où l’intimité est à préserver</w:t>
      </w:r>
    </w:p>
    <w:p w14:paraId="76DD72C1" w14:textId="2368BD34" w:rsidR="006E708E" w:rsidRPr="006E708E" w:rsidRDefault="006E708E" w:rsidP="006E708E">
      <w:pPr>
        <w:pStyle w:val="Paragraphedeliste"/>
      </w:pPr>
      <w:r w:rsidRPr="006E708E">
        <w:t>Les fenêtres des locaux où l’intimité ou la confidentialité est à préserver (</w:t>
      </w:r>
      <w:r w:rsidR="009F649A">
        <w:t>service santé</w:t>
      </w:r>
      <w:r w:rsidRPr="006E708E">
        <w:t>…) seront équipées de vitrage dépoli lorsqu’il y a un vis-à-vis avec d’autres locaux</w:t>
      </w:r>
    </w:p>
    <w:p w14:paraId="02A8D62B" w14:textId="77777777" w:rsidR="006568CA" w:rsidRDefault="006568CA" w:rsidP="00D019DC">
      <w:pPr>
        <w:pStyle w:val="Titre4"/>
      </w:pPr>
      <w:bookmarkStart w:id="99" w:name="_Toc115251926"/>
      <w:r>
        <w:t>Protection solaire</w:t>
      </w:r>
      <w:bookmarkEnd w:id="99"/>
      <w:r>
        <w:t xml:space="preserve"> </w:t>
      </w:r>
    </w:p>
    <w:p w14:paraId="222CD131" w14:textId="77777777" w:rsidR="006568CA" w:rsidRPr="009F649A" w:rsidRDefault="006568CA" w:rsidP="00B1627B">
      <w:pPr>
        <w:rPr>
          <w:rPrChange w:id="100" w:author="DEPREZ Stephanie" w:date="2025-06-03T14:16:00Z">
            <w:rPr>
              <w:highlight w:val="yellow"/>
            </w:rPr>
          </w:rPrChange>
        </w:rPr>
      </w:pPr>
      <w:r w:rsidRPr="009F649A">
        <w:rPr>
          <w:rPrChange w:id="101" w:author="DEPREZ Stephanie" w:date="2025-06-03T14:16:00Z">
            <w:rPr>
              <w:highlight w:val="yellow"/>
            </w:rPr>
          </w:rPrChange>
        </w:rPr>
        <w:t xml:space="preserve">D’une manière générale sont concernées par des dispositions de protection solaire toutes les façades, ainsi que tous les éclairages zénithaux et skydomes. Une étude d’ensoleillement permettra d’adapter le type de protection en fonction des orientations du bâtiment. </w:t>
      </w:r>
    </w:p>
    <w:p w14:paraId="2C6206AB" w14:textId="77777777" w:rsidR="006568CA" w:rsidRPr="009F649A" w:rsidRDefault="006568CA" w:rsidP="00B1627B">
      <w:pPr>
        <w:rPr>
          <w:rPrChange w:id="102" w:author="DEPREZ Stephanie" w:date="2025-06-03T14:16:00Z">
            <w:rPr>
              <w:highlight w:val="yellow"/>
            </w:rPr>
          </w:rPrChange>
        </w:rPr>
      </w:pPr>
      <w:r w:rsidRPr="009F649A">
        <w:rPr>
          <w:rPrChange w:id="103" w:author="DEPREZ Stephanie" w:date="2025-06-03T14:16:00Z">
            <w:rPr>
              <w:highlight w:val="yellow"/>
            </w:rPr>
          </w:rPrChange>
        </w:rPr>
        <w:t xml:space="preserve">L’équipe de maîtrise d’œuvre mettra en place une stratégie de protection solaire du bâtiment adaptée aux orientations des façades et aux masques de l’environnement. </w:t>
      </w:r>
    </w:p>
    <w:p w14:paraId="47A68BA3" w14:textId="77777777" w:rsidR="006568CA" w:rsidRPr="009F649A" w:rsidRDefault="006568CA" w:rsidP="00B1627B">
      <w:pPr>
        <w:rPr>
          <w:rPrChange w:id="104" w:author="DEPREZ Stephanie" w:date="2025-06-03T14:16:00Z">
            <w:rPr>
              <w:highlight w:val="yellow"/>
            </w:rPr>
          </w:rPrChange>
        </w:rPr>
      </w:pPr>
      <w:r w:rsidRPr="009F649A">
        <w:rPr>
          <w:rPrChange w:id="105" w:author="DEPREZ Stephanie" w:date="2025-06-03T14:16:00Z">
            <w:rPr>
              <w:highlight w:val="yellow"/>
            </w:rPr>
          </w:rPrChange>
        </w:rPr>
        <w:t xml:space="preserve">Les dispositifs de protection solaire devront : </w:t>
      </w:r>
    </w:p>
    <w:p w14:paraId="5B47CAEC" w14:textId="77777777" w:rsidR="006568CA" w:rsidRPr="009F649A" w:rsidRDefault="006568CA" w:rsidP="00644727">
      <w:pPr>
        <w:pStyle w:val="Puce1"/>
        <w:rPr>
          <w:rPrChange w:id="106" w:author="DEPREZ Stephanie" w:date="2025-06-03T14:16:00Z">
            <w:rPr>
              <w:highlight w:val="yellow"/>
            </w:rPr>
          </w:rPrChange>
        </w:rPr>
      </w:pPr>
      <w:r w:rsidRPr="009F649A">
        <w:rPr>
          <w:rPrChange w:id="107" w:author="DEPREZ Stephanie" w:date="2025-06-03T14:16:00Z">
            <w:rPr>
              <w:highlight w:val="yellow"/>
            </w:rPr>
          </w:rPrChange>
        </w:rPr>
        <w:t>Participer à la diminution des apports thermiques ;</w:t>
      </w:r>
    </w:p>
    <w:p w14:paraId="6C40B059" w14:textId="0092AF6D" w:rsidR="006568CA" w:rsidRPr="009F649A" w:rsidRDefault="00500ACC" w:rsidP="00644727">
      <w:pPr>
        <w:pStyle w:val="Puce1"/>
        <w:rPr>
          <w:rPrChange w:id="108" w:author="DEPREZ Stephanie" w:date="2025-06-03T14:16:00Z">
            <w:rPr>
              <w:highlight w:val="yellow"/>
            </w:rPr>
          </w:rPrChange>
        </w:rPr>
      </w:pPr>
      <w:r w:rsidRPr="009F649A">
        <w:rPr>
          <w:rPrChange w:id="109" w:author="DEPREZ Stephanie" w:date="2025-06-03T14:16:00Z">
            <w:rPr>
              <w:highlight w:val="yellow"/>
            </w:rPr>
          </w:rPrChange>
        </w:rPr>
        <w:t>Être</w:t>
      </w:r>
      <w:r w:rsidR="006568CA" w:rsidRPr="009F649A">
        <w:rPr>
          <w:rPrChange w:id="110" w:author="DEPREZ Stephanie" w:date="2025-06-03T14:16:00Z">
            <w:rPr>
              <w:highlight w:val="yellow"/>
            </w:rPr>
          </w:rPrChange>
        </w:rPr>
        <w:t xml:space="preserve"> robustes (tenue dans le temps de 10 ans minimum) et facile d’entretien ;</w:t>
      </w:r>
    </w:p>
    <w:p w14:paraId="08BA46C3" w14:textId="10BB3453" w:rsidR="006568CA" w:rsidRPr="009F649A" w:rsidRDefault="00500ACC" w:rsidP="00644727">
      <w:pPr>
        <w:pStyle w:val="Puce1"/>
        <w:rPr>
          <w:rPrChange w:id="111" w:author="DEPREZ Stephanie" w:date="2025-06-03T14:16:00Z">
            <w:rPr>
              <w:highlight w:val="yellow"/>
            </w:rPr>
          </w:rPrChange>
        </w:rPr>
      </w:pPr>
      <w:r w:rsidRPr="009F649A">
        <w:rPr>
          <w:rPrChange w:id="112" w:author="DEPREZ Stephanie" w:date="2025-06-03T14:16:00Z">
            <w:rPr>
              <w:highlight w:val="yellow"/>
            </w:rPr>
          </w:rPrChange>
        </w:rPr>
        <w:t>Être</w:t>
      </w:r>
      <w:r w:rsidR="006568CA" w:rsidRPr="009F649A">
        <w:rPr>
          <w:rPrChange w:id="113" w:author="DEPREZ Stephanie" w:date="2025-06-03T14:16:00Z">
            <w:rPr>
              <w:highlight w:val="yellow"/>
            </w:rPr>
          </w:rPrChange>
        </w:rPr>
        <w:t xml:space="preserve"> conformes aux spécifications décrites dans les fiches ;</w:t>
      </w:r>
    </w:p>
    <w:p w14:paraId="6D396733" w14:textId="77777777" w:rsidR="006568CA" w:rsidRPr="009F649A" w:rsidRDefault="006568CA" w:rsidP="00644727">
      <w:pPr>
        <w:pStyle w:val="Puce1"/>
        <w:rPr>
          <w:rPrChange w:id="114" w:author="DEPREZ Stephanie" w:date="2025-06-03T14:16:00Z">
            <w:rPr>
              <w:highlight w:val="yellow"/>
            </w:rPr>
          </w:rPrChange>
        </w:rPr>
      </w:pPr>
      <w:r w:rsidRPr="009F649A">
        <w:rPr>
          <w:rPrChange w:id="115" w:author="DEPREZ Stephanie" w:date="2025-06-03T14:16:00Z">
            <w:rPr>
              <w:highlight w:val="yellow"/>
            </w:rPr>
          </w:rPrChange>
        </w:rPr>
        <w:t>Se manœuvrer simplement, facilement et sans danger pour les utilisateurs ;</w:t>
      </w:r>
    </w:p>
    <w:p w14:paraId="4E3910DA" w14:textId="52D14D7C" w:rsidR="006568CA" w:rsidRPr="009F649A" w:rsidRDefault="00500ACC" w:rsidP="00644727">
      <w:pPr>
        <w:pStyle w:val="Puce1"/>
        <w:rPr>
          <w:rPrChange w:id="116" w:author="DEPREZ Stephanie" w:date="2025-06-03T14:16:00Z">
            <w:rPr>
              <w:highlight w:val="yellow"/>
            </w:rPr>
          </w:rPrChange>
        </w:rPr>
      </w:pPr>
      <w:r w:rsidRPr="009F649A">
        <w:rPr>
          <w:rPrChange w:id="117" w:author="DEPREZ Stephanie" w:date="2025-06-03T14:16:00Z">
            <w:rPr>
              <w:highlight w:val="yellow"/>
            </w:rPr>
          </w:rPrChange>
        </w:rPr>
        <w:t>Être</w:t>
      </w:r>
      <w:r w:rsidR="006568CA" w:rsidRPr="009F649A">
        <w:rPr>
          <w:rPrChange w:id="118" w:author="DEPREZ Stephanie" w:date="2025-06-03T14:16:00Z">
            <w:rPr>
              <w:highlight w:val="yellow"/>
            </w:rPr>
          </w:rPrChange>
        </w:rPr>
        <w:t xml:space="preserve"> conçus pour une maintenance aisée. </w:t>
      </w:r>
    </w:p>
    <w:p w14:paraId="3ABB293A" w14:textId="77777777" w:rsidR="006568CA" w:rsidRPr="009F649A" w:rsidRDefault="006568CA" w:rsidP="00B1627B">
      <w:pPr>
        <w:rPr>
          <w:rPrChange w:id="119" w:author="DEPREZ Stephanie" w:date="2025-06-03T14:16:00Z">
            <w:rPr>
              <w:highlight w:val="yellow"/>
            </w:rPr>
          </w:rPrChange>
        </w:rPr>
      </w:pPr>
      <w:r w:rsidRPr="009F649A">
        <w:rPr>
          <w:rPrChange w:id="120" w:author="DEPREZ Stephanie" w:date="2025-06-03T14:16:00Z">
            <w:rPr>
              <w:highlight w:val="yellow"/>
            </w:rPr>
          </w:rPrChange>
        </w:rPr>
        <w:t>Certains locaux (cf. locaux techniques) nécessitent une occultation totale.</w:t>
      </w:r>
    </w:p>
    <w:p w14:paraId="3929620C" w14:textId="3265AC4E" w:rsidR="006568CA" w:rsidRPr="009F649A" w:rsidRDefault="006568CA" w:rsidP="00B1627B">
      <w:pPr>
        <w:rPr>
          <w:rPrChange w:id="121" w:author="DEPREZ Stephanie" w:date="2025-06-03T14:16:00Z">
            <w:rPr>
              <w:highlight w:val="yellow"/>
            </w:rPr>
          </w:rPrChange>
        </w:rPr>
      </w:pPr>
      <w:r w:rsidRPr="009F649A">
        <w:rPr>
          <w:rPrChange w:id="122" w:author="DEPREZ Stephanie" w:date="2025-06-03T14:16:00Z">
            <w:rPr>
              <w:highlight w:val="yellow"/>
            </w:rPr>
          </w:rPrChange>
        </w:rPr>
        <w:t xml:space="preserve">Les baies vitrées intérieures devront également être équipées de rideaux ou de stores permettant de lutter efficacement contre l’éblouissement, de garantir l’obscurité (selon les nécessités fonctionnelles de chaque espace) ou de se protéger des regards extérieurs </w:t>
      </w:r>
      <w:r w:rsidR="00E1405C" w:rsidRPr="009F649A">
        <w:rPr>
          <w:rPrChange w:id="123" w:author="DEPREZ Stephanie" w:date="2025-06-03T14:16:00Z">
            <w:rPr>
              <w:highlight w:val="yellow"/>
            </w:rPr>
          </w:rPrChange>
        </w:rPr>
        <w:t>(</w:t>
      </w:r>
      <w:proofErr w:type="spellStart"/>
      <w:r w:rsidR="00E1405C" w:rsidRPr="009F649A">
        <w:rPr>
          <w:rPrChange w:id="124" w:author="DEPREZ Stephanie" w:date="2025-06-03T14:16:00Z">
            <w:rPr>
              <w:highlight w:val="yellow"/>
            </w:rPr>
          </w:rPrChange>
        </w:rPr>
        <w:t>cf</w:t>
      </w:r>
      <w:proofErr w:type="spellEnd"/>
      <w:r w:rsidR="00E1405C" w:rsidRPr="009F649A">
        <w:rPr>
          <w:rPrChange w:id="125" w:author="DEPREZ Stephanie" w:date="2025-06-03T14:16:00Z">
            <w:rPr>
              <w:highlight w:val="yellow"/>
            </w:rPr>
          </w:rPrChange>
        </w:rPr>
        <w:t xml:space="preserve"> fiches espaces)</w:t>
      </w:r>
      <w:r w:rsidRPr="009F649A">
        <w:rPr>
          <w:rPrChange w:id="126" w:author="DEPREZ Stephanie" w:date="2025-06-03T14:16:00Z">
            <w:rPr>
              <w:highlight w:val="yellow"/>
            </w:rPr>
          </w:rPrChange>
        </w:rPr>
        <w:t xml:space="preserve">. </w:t>
      </w:r>
    </w:p>
    <w:p w14:paraId="3D4CFE9E" w14:textId="77777777" w:rsidR="00E1405C" w:rsidRPr="009F649A" w:rsidRDefault="00E1405C" w:rsidP="00E1405C">
      <w:pPr>
        <w:spacing w:before="0"/>
        <w:rPr>
          <w:rPrChange w:id="127" w:author="DEPREZ Stephanie" w:date="2025-06-03T14:16:00Z">
            <w:rPr>
              <w:highlight w:val="yellow"/>
            </w:rPr>
          </w:rPrChange>
        </w:rPr>
      </w:pPr>
      <w:r w:rsidRPr="009F649A">
        <w:rPr>
          <w:rPrChange w:id="128" w:author="DEPREZ Stephanie" w:date="2025-06-03T14:16:00Z">
            <w:rPr>
              <w:highlight w:val="yellow"/>
            </w:rPr>
          </w:rPrChange>
        </w:rPr>
        <w:t>Tous les locaux avec travail sur écran ne disposant pas de protection solaire extérieure seront équipés de stores intérieurs de façon à pouvoir moduler la lumière.</w:t>
      </w:r>
    </w:p>
    <w:p w14:paraId="352BE97E" w14:textId="77777777" w:rsidR="00E1405C" w:rsidRPr="009F649A" w:rsidRDefault="006568CA" w:rsidP="00B1627B">
      <w:pPr>
        <w:rPr>
          <w:rPrChange w:id="129" w:author="DEPREZ Stephanie" w:date="2025-06-03T14:16:00Z">
            <w:rPr>
              <w:highlight w:val="yellow"/>
            </w:rPr>
          </w:rPrChange>
        </w:rPr>
      </w:pPr>
      <w:r w:rsidRPr="009F649A">
        <w:rPr>
          <w:rPrChange w:id="130" w:author="DEPREZ Stephanie" w:date="2025-06-03T14:16:00Z">
            <w:rPr>
              <w:highlight w:val="yellow"/>
            </w:rPr>
          </w:rPrChange>
        </w:rPr>
        <w:t>La commande des occultations pourra se faire localement (par menuiserie).</w:t>
      </w:r>
    </w:p>
    <w:p w14:paraId="03A3473F" w14:textId="42BD2334" w:rsidR="006568CA" w:rsidRPr="009E6EC5" w:rsidRDefault="00E1405C" w:rsidP="00B1627B">
      <w:r w:rsidRPr="009F649A">
        <w:rPr>
          <w:rPrChange w:id="131" w:author="DEPREZ Stephanie" w:date="2025-06-03T14:16:00Z">
            <w:rPr>
              <w:highlight w:val="yellow"/>
            </w:rPr>
          </w:rPrChange>
        </w:rPr>
        <w:t>En position d’ouverture, ces supports ne devront pas faire obstacle à l’ouverture complète des baies qu’ils occultent (problème fréquent quand il s’agit de rideaux ou de stores intérieurs doublant des fenêtres à la française).</w:t>
      </w:r>
    </w:p>
    <w:p w14:paraId="5AF26EFE" w14:textId="6A51DC1B" w:rsidR="000F2879" w:rsidRDefault="000F2879" w:rsidP="00644727">
      <w:pPr>
        <w:pStyle w:val="Titre3"/>
      </w:pPr>
      <w:bookmarkStart w:id="132" w:name="_Toc115251927"/>
      <w:bookmarkStart w:id="133" w:name="_Toc201167186"/>
      <w:r w:rsidRPr="005448D0">
        <w:t>Aménagements intérieurs</w:t>
      </w:r>
      <w:bookmarkEnd w:id="132"/>
      <w:bookmarkEnd w:id="133"/>
    </w:p>
    <w:p w14:paraId="397E910E" w14:textId="77777777" w:rsidR="009E6EC5" w:rsidRDefault="009E6EC5" w:rsidP="00D019DC">
      <w:pPr>
        <w:pStyle w:val="Titre4"/>
      </w:pPr>
      <w:bookmarkStart w:id="134" w:name="_Toc115251928"/>
      <w:r>
        <w:t>Cloisonnements intérieurs</w:t>
      </w:r>
      <w:bookmarkEnd w:id="134"/>
      <w:r>
        <w:t xml:space="preserve"> </w:t>
      </w:r>
    </w:p>
    <w:p w14:paraId="478F962F" w14:textId="2210D574" w:rsidR="009E6EC5" w:rsidRDefault="009E6EC5" w:rsidP="00DB0A5F">
      <w:pPr>
        <w:pStyle w:val="sous-titre"/>
      </w:pPr>
      <w:r>
        <w:t xml:space="preserve">principe général </w:t>
      </w:r>
    </w:p>
    <w:p w14:paraId="7DC21AFD" w14:textId="73A02E22" w:rsidR="00564C6F" w:rsidRPr="00564C6F" w:rsidRDefault="00564C6F" w:rsidP="00564C6F">
      <w:r w:rsidRPr="00564C6F">
        <w:t xml:space="preserve">Le concepteur proposera une conception de cloisonnement intérieur favorisant la flexibilité d'aménagement des espaces. Les cloisons mises en place devront permettre une adaptation aisée aux évolutions des besoins </w:t>
      </w:r>
      <w:r w:rsidRPr="00564C6F">
        <w:lastRenderedPageBreak/>
        <w:t>des résidents, en facilitant leur démontage ou modification.</w:t>
      </w:r>
      <w:r w:rsidR="006E708E">
        <w:t xml:space="preserve"> Les cloisons maçonnées de parpaings pleins ou creux seront limitées aux locaux techniques ou locaux exigeant un degré coupe-feu important. Des solutions plus modulables seront souhaitées dans les autres locaux. </w:t>
      </w:r>
    </w:p>
    <w:p w14:paraId="1A926615" w14:textId="77777777" w:rsidR="00564C6F" w:rsidRPr="00564C6F" w:rsidRDefault="00564C6F" w:rsidP="00564C6F">
      <w:r w:rsidRPr="00564C6F">
        <w:t>D’une manière générale, les solutions retenues devront :</w:t>
      </w:r>
    </w:p>
    <w:p w14:paraId="7D62E501" w14:textId="77777777" w:rsidR="00564C6F" w:rsidRPr="00564C6F" w:rsidRDefault="00564C6F" w:rsidP="00B16120">
      <w:pPr>
        <w:pStyle w:val="Paragraphedeliste"/>
        <w:numPr>
          <w:ilvl w:val="0"/>
          <w:numId w:val="27"/>
        </w:numPr>
      </w:pPr>
      <w:r w:rsidRPr="00564C6F">
        <w:t>Respecter les réglementations en vigueur, notamment en matière de sécurité incendie et d’accessibilité ;</w:t>
      </w:r>
    </w:p>
    <w:p w14:paraId="55F84C1A" w14:textId="77777777" w:rsidR="00564C6F" w:rsidRPr="00564C6F" w:rsidRDefault="00564C6F" w:rsidP="00B16120">
      <w:pPr>
        <w:pStyle w:val="Paragraphedeliste"/>
        <w:numPr>
          <w:ilvl w:val="0"/>
          <w:numId w:val="27"/>
        </w:numPr>
      </w:pPr>
      <w:r w:rsidRPr="00564C6F">
        <w:t>Offrir une bonne résistance aux chocs et frottements, en particulier dans les espaces de circulation et les parties communes ;</w:t>
      </w:r>
    </w:p>
    <w:p w14:paraId="318C5B49" w14:textId="77777777" w:rsidR="00564C6F" w:rsidRPr="00564C6F" w:rsidRDefault="00564C6F" w:rsidP="00B16120">
      <w:pPr>
        <w:pStyle w:val="Paragraphedeliste"/>
        <w:numPr>
          <w:ilvl w:val="0"/>
          <w:numId w:val="27"/>
        </w:numPr>
      </w:pPr>
      <w:r w:rsidRPr="00564C6F">
        <w:t>Être conçues avec des matériaux résistants aux dégradations courantes et au vandalisme (zones accessibles au public) ;</w:t>
      </w:r>
    </w:p>
    <w:p w14:paraId="7096D130" w14:textId="380C082C" w:rsidR="00564C6F" w:rsidRPr="00564C6F" w:rsidRDefault="00564C6F" w:rsidP="00B16120">
      <w:pPr>
        <w:pStyle w:val="Paragraphedeliste"/>
        <w:numPr>
          <w:ilvl w:val="0"/>
          <w:numId w:val="27"/>
        </w:numPr>
      </w:pPr>
      <w:r w:rsidRPr="00564C6F">
        <w:t>Présenter une protection renforcée en partie basse (h = 1m) dans les espaces sujets à des contacts répétés</w:t>
      </w:r>
      <w:r w:rsidR="00CF38BF">
        <w:t xml:space="preserve"> </w:t>
      </w:r>
      <w:r w:rsidRPr="00564C6F">
        <w:t>;</w:t>
      </w:r>
    </w:p>
    <w:p w14:paraId="64E41E30" w14:textId="6FE2FB2A" w:rsidR="00564C6F" w:rsidRPr="00564C6F" w:rsidRDefault="00564C6F" w:rsidP="00B16120">
      <w:pPr>
        <w:pStyle w:val="Paragraphedeliste"/>
        <w:numPr>
          <w:ilvl w:val="0"/>
          <w:numId w:val="27"/>
        </w:numPr>
      </w:pPr>
      <w:r w:rsidRPr="00564C6F">
        <w:t>Offrir une isolation phonique et acoustique adaptée pour garantir un confort optimal entre les espaces de travail et les lieux communs ;</w:t>
      </w:r>
    </w:p>
    <w:p w14:paraId="1E670C1A" w14:textId="77777777" w:rsidR="00564C6F" w:rsidRPr="00564C6F" w:rsidRDefault="00564C6F" w:rsidP="00B16120">
      <w:pPr>
        <w:pStyle w:val="Paragraphedeliste"/>
        <w:numPr>
          <w:ilvl w:val="0"/>
          <w:numId w:val="27"/>
        </w:numPr>
      </w:pPr>
      <w:r w:rsidRPr="00564C6F">
        <w:t>Être lessivables et résistantes à un entretien régulier avec des produits de nettoyage courants ;</w:t>
      </w:r>
    </w:p>
    <w:p w14:paraId="7248142A" w14:textId="77777777" w:rsidR="00564C6F" w:rsidRPr="00564C6F" w:rsidRDefault="00564C6F" w:rsidP="00B16120">
      <w:pPr>
        <w:pStyle w:val="Paragraphedeliste"/>
        <w:numPr>
          <w:ilvl w:val="0"/>
          <w:numId w:val="27"/>
        </w:numPr>
      </w:pPr>
      <w:r w:rsidRPr="00564C6F">
        <w:t>Prévoir des renforts dans les cloisons pour la fixation de mobiliers suspendus (placards, éléments de rangement, etc.) ;</w:t>
      </w:r>
    </w:p>
    <w:p w14:paraId="596691A4" w14:textId="77777777" w:rsidR="00CF38BF" w:rsidRDefault="00564C6F" w:rsidP="00564C6F">
      <w:pPr>
        <w:pStyle w:val="Paragraphedeliste"/>
        <w:numPr>
          <w:ilvl w:val="0"/>
          <w:numId w:val="27"/>
        </w:numPr>
      </w:pPr>
      <w:r w:rsidRPr="00564C6F">
        <w:t>Intégrer des protections par profilés métalliques aux angles saillants dans les espaces communs.</w:t>
      </w:r>
    </w:p>
    <w:p w14:paraId="28EC92A7" w14:textId="1BE86F45" w:rsidR="00564C6F" w:rsidRPr="00564C6F" w:rsidRDefault="00CF38BF" w:rsidP="00564C6F">
      <w:pPr>
        <w:pStyle w:val="Paragraphedeliste"/>
        <w:numPr>
          <w:ilvl w:val="0"/>
          <w:numId w:val="27"/>
        </w:numPr>
      </w:pPr>
      <w:r>
        <w:t>Des c</w:t>
      </w:r>
      <w:r w:rsidRPr="00564C6F">
        <w:t>loisons</w:t>
      </w:r>
      <w:r w:rsidR="00564C6F" w:rsidRPr="00564C6F">
        <w:t xml:space="preserve"> vitrées avec vitrophanie seront mises en place</w:t>
      </w:r>
      <w:r>
        <w:t xml:space="preserve"> pour certains espaces notamment les bulles et les espaces de travail</w:t>
      </w:r>
      <w:r w:rsidR="00564C6F" w:rsidRPr="00564C6F">
        <w:t>. Les exigences réglementaires en matière de sécurité et de résistance au feu seront prises en compte pour l’installation des vitrages.</w:t>
      </w:r>
    </w:p>
    <w:p w14:paraId="16C2E8A3" w14:textId="1ADC6558" w:rsidR="00564C6F" w:rsidRPr="00564C6F" w:rsidRDefault="00564C6F" w:rsidP="00564C6F">
      <w:r w:rsidRPr="00564C6F">
        <w:rPr>
          <w:caps/>
          <w:spacing w:val="-10"/>
          <w:u w:val="single"/>
        </w:rPr>
        <w:t>CLOISONS DES PIÈCES HUMIDES</w:t>
      </w:r>
      <w:r w:rsidRPr="00564C6F">
        <w:br/>
        <w:t>Les cloisons des sanitaires</w:t>
      </w:r>
      <w:r w:rsidR="00CF38BF">
        <w:t xml:space="preserve"> </w:t>
      </w:r>
      <w:r w:rsidRPr="00564C6F">
        <w:t>devront résister à l’humidité et aux lavages fréquents. Les matériaux sensibles à l’action de l’eau seront protégés en pied contre les remontées d’eau par capillarité. Un revêtement en faïence ou grès cérame toute hauteur sera prévu dans les zones les plus exposées.</w:t>
      </w:r>
    </w:p>
    <w:p w14:paraId="01BC512C" w14:textId="73674D18" w:rsidR="009E6EC5" w:rsidRDefault="00564C6F" w:rsidP="00B1627B">
      <w:r w:rsidRPr="00564C6F">
        <w:rPr>
          <w:caps/>
          <w:spacing w:val="-10"/>
          <w:u w:val="single"/>
        </w:rPr>
        <w:t>CLOISONS DES LOCAUX TECHNIQUES</w:t>
      </w:r>
      <w:r w:rsidRPr="00564C6F">
        <w:br/>
        <w:t>Les cloisons des locaux techniques et des espaces à usage spécifique (local électrique, informatique, stockage) seront réalisées en cloisons sèches de type Placostil ou équivalent, en respectant les niveaux de protection incendie requis. Les flocages non protégés sont proscrits. Les gaines techniques seront construites en matériaux conformes aux exigences de sécurité et d’entretien (par exemple, carreaux de plâtre pour les trémies techniques).</w:t>
      </w:r>
    </w:p>
    <w:p w14:paraId="04B9D71C" w14:textId="38514DD8" w:rsidR="006E708E" w:rsidRDefault="006E708E" w:rsidP="00B1627B">
      <w:r>
        <w:t>CLOISONS MOBILE</w:t>
      </w:r>
      <w:r w:rsidR="00D96B0C">
        <w:t>S</w:t>
      </w:r>
    </w:p>
    <w:p w14:paraId="2D7395FA" w14:textId="1A9DD75E" w:rsidR="006E708E" w:rsidRDefault="006E708E" w:rsidP="00B1627B">
      <w:r>
        <w:t xml:space="preserve">La cloison séparative entre la salle polyvalente et le Foyer sera de </w:t>
      </w:r>
      <w:r w:rsidR="002704C9">
        <w:t>type coulissant</w:t>
      </w:r>
      <w:r>
        <w:t xml:space="preserve"> avec un objectif d’insonorisation de 60dB. Les panneaux devront être résistant</w:t>
      </w:r>
      <w:ins w:id="135" w:author="DOHIN Corinne" w:date="2025-05-07T09:35:00Z">
        <w:r w:rsidR="00D96B0C">
          <w:t>s</w:t>
        </w:r>
      </w:ins>
      <w:r>
        <w:t xml:space="preserve"> et facilement manœuvrable</w:t>
      </w:r>
      <w:r w:rsidR="00D96B0C">
        <w:t>s</w:t>
      </w:r>
      <w:r>
        <w:t>.</w:t>
      </w:r>
    </w:p>
    <w:p w14:paraId="7C7EAB57" w14:textId="77777777" w:rsidR="006E708E" w:rsidRPr="00FA5A2C" w:rsidRDefault="006E708E" w:rsidP="00B1627B"/>
    <w:p w14:paraId="1EFEA410" w14:textId="67837E66" w:rsidR="009E6EC5" w:rsidRDefault="009E6EC5" w:rsidP="00D019DC">
      <w:pPr>
        <w:pStyle w:val="Titre4"/>
      </w:pPr>
      <w:bookmarkStart w:id="136" w:name="_Toc115251929"/>
      <w:r>
        <w:t>Menuiseries intérieures</w:t>
      </w:r>
      <w:bookmarkEnd w:id="136"/>
      <w:r>
        <w:t xml:space="preserve"> </w:t>
      </w:r>
    </w:p>
    <w:p w14:paraId="50BCFE6D" w14:textId="20D751A7" w:rsidR="00B2510F" w:rsidRDefault="009E6EC5" w:rsidP="00B2510F">
      <w:r w:rsidRPr="004056E2">
        <w:t xml:space="preserve">Les menuiseries intérieures répondront également aux exigences acoustiques et devront être choisies en fonction de leur robustesse : </w:t>
      </w:r>
      <w:r w:rsidR="00B2510F" w:rsidRPr="00631708">
        <w:t>métalliques</w:t>
      </w:r>
      <w:r w:rsidR="00631708" w:rsidRPr="00631708">
        <w:t xml:space="preserve"> ou </w:t>
      </w:r>
      <w:r w:rsidR="00B2510F" w:rsidRPr="00631708">
        <w:t>en bois. Les vantaux seront à âme pleine. Chaque</w:t>
      </w:r>
      <w:r w:rsidR="00B2510F" w:rsidRPr="0049399D">
        <w:t xml:space="preserve"> porte comportera une butée.</w:t>
      </w:r>
      <w:r w:rsidR="00B2510F">
        <w:t xml:space="preserve"> Elles </w:t>
      </w:r>
      <w:r w:rsidR="00B2510F" w:rsidRPr="004056E2">
        <w:t xml:space="preserve">devront résister aux nombreuses manipulations des </w:t>
      </w:r>
      <w:r w:rsidR="00B2510F">
        <w:t>utilisateurs</w:t>
      </w:r>
      <w:r w:rsidR="00B2510F" w:rsidRPr="004056E2">
        <w:t xml:space="preserve">. </w:t>
      </w:r>
    </w:p>
    <w:p w14:paraId="339FA770" w14:textId="7761A948" w:rsidR="00631708" w:rsidRPr="00631708" w:rsidRDefault="00631708" w:rsidP="00631708">
      <w:r w:rsidRPr="00631708">
        <w:t>Tous les bois utilisés doivent être traités de façon efficace : stabilisation de l’humidité, traitement fongicide et insecticide. Tous les éléments sont simples, robustes, traités contre la corrosion et adaptés aux usages des ouvrages sur lesquels ils sont installés.</w:t>
      </w:r>
    </w:p>
    <w:p w14:paraId="5457FC2D" w14:textId="7E3FC810" w:rsidR="00631708" w:rsidRPr="00631708" w:rsidRDefault="00631708" w:rsidP="00631708">
      <w:r w:rsidRPr="00631708">
        <w:t xml:space="preserve">Toutes les portes présenteront des dimensions conformes aux normes handicap et un </w:t>
      </w:r>
      <w:r w:rsidRPr="009F649A">
        <w:t>degré pare</w:t>
      </w:r>
      <w:r w:rsidRPr="00631708">
        <w:t xml:space="preserve"> flamme ou coupe-feu adapté aux exigences de la réglementation incendie. Les gabarits (hauteur, largeur) des portes accédant à certains espaces (locaux techniques, locaux stockage du matériel, locaux d’entretien) seront adaptés pour permettre le passage de matériel</w:t>
      </w:r>
      <w:del w:id="137" w:author="DOHIN Corinne" w:date="2025-05-07T09:36:00Z">
        <w:r w:rsidRPr="00631708" w:rsidDel="00D96B0C">
          <w:delText>s</w:delText>
        </w:r>
      </w:del>
      <w:r w:rsidRPr="00631708">
        <w:t xml:space="preserve"> encombrant</w:t>
      </w:r>
      <w:del w:id="138" w:author="DOHIN Corinne" w:date="2025-05-07T09:36:00Z">
        <w:r w:rsidRPr="00631708" w:rsidDel="00D96B0C">
          <w:delText>s</w:delText>
        </w:r>
      </w:del>
      <w:r w:rsidRPr="00631708">
        <w:t>. Les portes des bureaux et des espaces accueillant du public seront stratifiées. Les portes des autres espaces « secs » seront à âme pleine avec finition peinture.</w:t>
      </w:r>
    </w:p>
    <w:p w14:paraId="1B32F2B2" w14:textId="6714E38C" w:rsidR="00631708" w:rsidRPr="00631708" w:rsidRDefault="00631708" w:rsidP="00631708">
      <w:r w:rsidRPr="00631708">
        <w:lastRenderedPageBreak/>
        <w:t>Les éventuelles portes de recoupement des circulations double battant seront équipées d’un système de maintien en position ouverte avec ventouse électromécanique asservie au système de sécurité incendie. Les portes des locaux à risque et des issues auront des ferme-porte hydrauliques.</w:t>
      </w:r>
    </w:p>
    <w:p w14:paraId="3BF36979" w14:textId="647E5718" w:rsidR="009E6EC5" w:rsidRDefault="009E6EC5" w:rsidP="00B1627B">
      <w:r>
        <w:t>Les portes situées sur le passage de chariots, matériel</w:t>
      </w:r>
      <w:del w:id="139" w:author="DOHIN Corinne" w:date="2025-05-07T09:37:00Z">
        <w:r w:rsidDel="00D96B0C">
          <w:delText>s</w:delText>
        </w:r>
      </w:del>
      <w:r>
        <w:t xml:space="preserve"> de livraison devront être protégées par des plaques type inox sur la partie basse sur une hauteur minimum de </w:t>
      </w:r>
      <w:r w:rsidR="0084223C">
        <w:t>1</w:t>
      </w:r>
      <w:r>
        <w:t xml:space="preserve">m. </w:t>
      </w:r>
    </w:p>
    <w:p w14:paraId="2A121DA6" w14:textId="77777777" w:rsidR="009E6EC5" w:rsidRDefault="009E6EC5" w:rsidP="00B1627B">
      <w:r>
        <w:t xml:space="preserve">Les portes coupe-feu ou pare-flamme de classement approprié seront disposées suivant les spécifications du règlement de sécurité. </w:t>
      </w:r>
    </w:p>
    <w:p w14:paraId="14082EEB" w14:textId="4DE43AAE" w:rsidR="009E6EC5" w:rsidRPr="00631708" w:rsidRDefault="009E6EC5" w:rsidP="00B1627B">
      <w:r>
        <w:t xml:space="preserve">Les portes et bâtis des locaux humides </w:t>
      </w:r>
      <w:r w:rsidRPr="00631708">
        <w:t xml:space="preserve">ou lavés à grande eau seront en matériau inaltérable par l’humidité. </w:t>
      </w:r>
    </w:p>
    <w:p w14:paraId="30BC2926" w14:textId="32854AF4" w:rsidR="00631708" w:rsidRPr="00631708" w:rsidRDefault="00631708" w:rsidP="00631708">
      <w:r w:rsidRPr="00631708">
        <w:t>Les dimensions de passage libre dépendent de l’utilisation des locaux. Les valeurs minimales suivantes sont à adopter :</w:t>
      </w:r>
    </w:p>
    <w:p w14:paraId="723B2D03" w14:textId="6601EE01" w:rsidR="00631708" w:rsidRPr="00631708" w:rsidRDefault="00631708" w:rsidP="00631708">
      <w:pPr>
        <w:ind w:firstLine="720"/>
      </w:pPr>
      <w:r w:rsidRPr="00631708">
        <w:t>• 0,90 m pour passage de chariots de transport de charges et les fauteuils roulants – 0,80 m minimum pour tous les autres locaux ;</w:t>
      </w:r>
    </w:p>
    <w:p w14:paraId="633ACD31" w14:textId="77777777" w:rsidR="00631708" w:rsidRPr="00631708" w:rsidRDefault="00631708" w:rsidP="00631708">
      <w:pPr>
        <w:ind w:firstLine="720"/>
      </w:pPr>
      <w:r w:rsidRPr="00631708">
        <w:t>• 0,70 m pour notamment les placards, gaines techniques.</w:t>
      </w:r>
    </w:p>
    <w:p w14:paraId="79B076EC" w14:textId="48E1ABBA" w:rsidR="00631708" w:rsidRPr="00631708" w:rsidRDefault="00631708" w:rsidP="00631708">
      <w:r w:rsidRPr="00631708">
        <w:t>Les portes des locaux de petite</w:t>
      </w:r>
      <w:del w:id="140" w:author="DOHIN Corinne" w:date="2025-05-07T09:37:00Z">
        <w:r w:rsidRPr="00631708" w:rsidDel="00D96B0C">
          <w:delText>s</w:delText>
        </w:r>
      </w:del>
      <w:r w:rsidRPr="00631708">
        <w:t xml:space="preserve"> dimension</w:t>
      </w:r>
      <w:del w:id="141" w:author="DOHIN Corinne" w:date="2025-05-07T09:37:00Z">
        <w:r w:rsidRPr="00631708" w:rsidDel="00D96B0C">
          <w:delText>s</w:delText>
        </w:r>
      </w:del>
      <w:r w:rsidRPr="00631708">
        <w:t xml:space="preserve"> (surface &lt; 2,5 m²) pouvant recevoir du public s’ouvriront sur l’extérieur du local. Les dispositifs de condamnation des portes des locaux</w:t>
      </w:r>
      <w:r>
        <w:t xml:space="preserve"> </w:t>
      </w:r>
      <w:r w:rsidRPr="00631708">
        <w:t>sanitaires devront permettre une décondamnation rapide depuis l’extérieur du local. Le</w:t>
      </w:r>
      <w:r>
        <w:t xml:space="preserve"> </w:t>
      </w:r>
      <w:r w:rsidRPr="00631708">
        <w:t>revêtement des portes devra garantir un nettoyage simple (résistant aux produits agressifs) et une bonne résistance à l’usure des portes. Les menuiseries devront être choisies en fonction de leur robustesse. Elles devront résister aux nombreuses manipulations.</w:t>
      </w:r>
    </w:p>
    <w:p w14:paraId="3345FD80" w14:textId="51F753A7" w:rsidR="00B2510F" w:rsidRDefault="00B2510F" w:rsidP="00443766">
      <w:r w:rsidRPr="0049399D">
        <w:t>Dans le cas de présence de placards intégrés, ils seront réalisés avec des portes et des tablettes robustes et faciles à nettoyer (stratifié, par exemple). Leur aménagement intérieur devra être évolutif (tablettes sur crémaillères, …).</w:t>
      </w:r>
    </w:p>
    <w:p w14:paraId="47CDDC93" w14:textId="77777777" w:rsidR="009E6EC5" w:rsidRDefault="009E6EC5" w:rsidP="00DB0A5F">
      <w:pPr>
        <w:pStyle w:val="sous-titre"/>
      </w:pPr>
      <w:r>
        <w:t xml:space="preserve">huisseries </w:t>
      </w:r>
    </w:p>
    <w:p w14:paraId="58C6842C" w14:textId="77777777" w:rsidR="006E708E" w:rsidRPr="006E708E" w:rsidRDefault="009E6EC5" w:rsidP="006E708E">
      <w:r>
        <w:t xml:space="preserve">Les huisseries seront </w:t>
      </w:r>
      <w:r w:rsidR="006E708E">
        <w:t xml:space="preserve">en bois ou </w:t>
      </w:r>
      <w:r>
        <w:t>métalliques</w:t>
      </w:r>
      <w:r w:rsidR="006E708E">
        <w:t xml:space="preserve"> </w:t>
      </w:r>
      <w:r>
        <w:t xml:space="preserve">revêtues en usine d’une protection anticorrosion avec mise à terre </w:t>
      </w:r>
      <w:r w:rsidRPr="006E708E">
        <w:t>réglementaire</w:t>
      </w:r>
      <w:r w:rsidR="006E708E" w:rsidRPr="006E708E">
        <w:t>. En fonction de leur implantation et des exigences acoustiques, les huisseries sont du type :</w:t>
      </w:r>
    </w:p>
    <w:p w14:paraId="52C97F39" w14:textId="77777777" w:rsidR="006E708E" w:rsidRPr="006E708E" w:rsidRDefault="006E708E" w:rsidP="00631708">
      <w:pPr>
        <w:ind w:firstLine="720"/>
      </w:pPr>
      <w:r w:rsidRPr="006E708E">
        <w:t>• Traditionnelles ou à simple feuillure (pour les locaux sans exigence particulière) ;</w:t>
      </w:r>
    </w:p>
    <w:p w14:paraId="1722957C" w14:textId="77777777" w:rsidR="006E708E" w:rsidRPr="006E708E" w:rsidRDefault="006E708E" w:rsidP="00631708">
      <w:pPr>
        <w:ind w:firstLine="720"/>
      </w:pPr>
      <w:r w:rsidRPr="006E708E">
        <w:t>• Isophonique ou à simple feuillure avec joint (cas général pour un isolement normal) ;</w:t>
      </w:r>
    </w:p>
    <w:p w14:paraId="3F93DD47" w14:textId="1B4258F1" w:rsidR="009E6EC5" w:rsidRPr="006E708E" w:rsidRDefault="006E708E" w:rsidP="00631708">
      <w:pPr>
        <w:ind w:firstLine="720"/>
      </w:pPr>
      <w:r w:rsidRPr="006E708E">
        <w:t>• À double feuillure avec joint (isolement renforcé) pour les bureaux et salles de</w:t>
      </w:r>
      <w:r w:rsidR="00631708">
        <w:t xml:space="preserve"> </w:t>
      </w:r>
      <w:r w:rsidRPr="006E708E">
        <w:t>réunion.</w:t>
      </w:r>
    </w:p>
    <w:p w14:paraId="078A6D63" w14:textId="77777777" w:rsidR="009E6EC5" w:rsidRDefault="009E6EC5" w:rsidP="00DB0A5F">
      <w:pPr>
        <w:pStyle w:val="sous-titre"/>
      </w:pPr>
      <w:r>
        <w:t xml:space="preserve">ferrure, quincaillerie et serrurerie </w:t>
      </w:r>
    </w:p>
    <w:p w14:paraId="64C82E73" w14:textId="239C14C8" w:rsidR="005B4266" w:rsidRPr="005B4266" w:rsidRDefault="005B4266" w:rsidP="005B4266">
      <w:r w:rsidRPr="005B4266">
        <w:t>Tous les éléments de quincaillerie/serrurerie/ferrures sont simples, robustes, traités contre la corrosion et adaptés aux usages des ouvrages sur lesquels ils sont installés. La quincaillerie portera le label de qualité SNFQ (NF). Les serrures porteront l’estampille de qualité A2P suivi de l’indice de classement. Les béquilles et barres d’appui seront adaptées à la réglementation accessibilité.</w:t>
      </w:r>
    </w:p>
    <w:p w14:paraId="0AAC60FF" w14:textId="2C3FC08A" w:rsidR="00A00D81" w:rsidRDefault="00A00D81" w:rsidP="005B4266">
      <w:r w:rsidRPr="005B52E1">
        <w:t>Toutes les portes seront équipé</w:t>
      </w:r>
      <w:ins w:id="142" w:author="DOHIN Corinne" w:date="2025-05-07T09:38:00Z">
        <w:r w:rsidR="00D96B0C">
          <w:t>e</w:t>
        </w:r>
      </w:ins>
      <w:r w:rsidRPr="005B52E1">
        <w:t>s de serrures fonctionnant sur un organigramme simple, avec passe général et passes partiels. L’organigramme des clés sera défini en concertation avec l’exploitant. A minima</w:t>
      </w:r>
      <w:r>
        <w:t xml:space="preserve">, chaque modèle de clé sera fourni en 5 exemplaires et </w:t>
      </w:r>
      <w:r w:rsidRPr="005B52E1">
        <w:t>7 passes partielles seront définies.</w:t>
      </w:r>
      <w:r>
        <w:t xml:space="preserve"> </w:t>
      </w:r>
    </w:p>
    <w:p w14:paraId="1211BD61" w14:textId="45A5BA61" w:rsidR="00A00D81" w:rsidRPr="0021375E" w:rsidRDefault="0021375E" w:rsidP="00A00D81">
      <w:r w:rsidRPr="00307F80">
        <w:t xml:space="preserve">Un </w:t>
      </w:r>
      <w:r w:rsidR="00A00D81" w:rsidRPr="00307F80">
        <w:t xml:space="preserve">contrôle </w:t>
      </w:r>
      <w:r w:rsidR="00251A30" w:rsidRPr="00307F80">
        <w:t xml:space="preserve">d’accès </w:t>
      </w:r>
      <w:r w:rsidR="00251A30">
        <w:t>avec</w:t>
      </w:r>
      <w:r w:rsidR="00635E13">
        <w:t xml:space="preserve"> badges </w:t>
      </w:r>
      <w:r w:rsidRPr="00307F80">
        <w:t>sera mis en place</w:t>
      </w:r>
      <w:r w:rsidR="00631708">
        <w:t xml:space="preserve"> pour certains locaux (cf. fiches par local)</w:t>
      </w:r>
      <w:r w:rsidR="00307F80" w:rsidRPr="00307F80">
        <w:t xml:space="preserve">. </w:t>
      </w:r>
    </w:p>
    <w:p w14:paraId="7980B308" w14:textId="6FD8FECF" w:rsidR="009E6EC5" w:rsidRDefault="009E6EC5" w:rsidP="00B1627B">
      <w:r w:rsidRPr="0021375E">
        <w:t xml:space="preserve">La quincaillerie devra porter le label de qualité </w:t>
      </w:r>
      <w:r w:rsidR="0021375E" w:rsidRPr="0021375E">
        <w:t>NF-</w:t>
      </w:r>
      <w:r w:rsidRPr="0021375E">
        <w:t>SNFQ (Syndicat National des Fabricants de Quincaillerie). Les cylindres, clefs, badges, serrures et tous les accessoires associés porteront l’estampille de qualité A2P</w:t>
      </w:r>
      <w:r w:rsidR="0021375E">
        <w:t>** (2 étoiles)</w:t>
      </w:r>
      <w:r w:rsidRPr="0021375E">
        <w:t xml:space="preserve"> minimum.</w:t>
      </w:r>
    </w:p>
    <w:p w14:paraId="14FED9C3" w14:textId="367A447D" w:rsidR="00A00D81" w:rsidRDefault="00A00D81" w:rsidP="00B1627B">
      <w:r>
        <w:rPr>
          <w:rFonts w:eastAsia="Arial" w:cs="Arial"/>
        </w:rPr>
        <w:t>U</w:t>
      </w:r>
      <w:r w:rsidRPr="00605943">
        <w:rPr>
          <w:rFonts w:eastAsia="Arial" w:cs="Arial"/>
        </w:rPr>
        <w:t xml:space="preserve">ne grille gratte-pieds </w:t>
      </w:r>
      <w:r>
        <w:t>de grande taille devr</w:t>
      </w:r>
      <w:r w:rsidR="00F113F9">
        <w:t>a</w:t>
      </w:r>
      <w:r>
        <w:t xml:space="preserve"> être </w:t>
      </w:r>
      <w:r w:rsidR="0021375E">
        <w:t xml:space="preserve">prévue </w:t>
      </w:r>
      <w:r>
        <w:t xml:space="preserve">à </w:t>
      </w:r>
      <w:r w:rsidRPr="005B52E1">
        <w:t xml:space="preserve">l'extérieur </w:t>
      </w:r>
      <w:r w:rsidR="00F113F9">
        <w:t>sur chaque entrée (</w:t>
      </w:r>
      <w:r w:rsidRPr="00605943">
        <w:rPr>
          <w:rFonts w:eastAsia="Arial" w:cs="Arial"/>
        </w:rPr>
        <w:t>dimensions mini : largeur de porte x 2,00 m)</w:t>
      </w:r>
      <w:r w:rsidR="00F113F9">
        <w:rPr>
          <w:rFonts w:eastAsia="Arial" w:cs="Arial"/>
        </w:rPr>
        <w:t>.</w:t>
      </w:r>
    </w:p>
    <w:p w14:paraId="07D589C7" w14:textId="649167CD" w:rsidR="000D5761" w:rsidRDefault="000D5761" w:rsidP="00DB0A5F">
      <w:pPr>
        <w:pStyle w:val="sous-titre"/>
      </w:pPr>
      <w:r>
        <w:lastRenderedPageBreak/>
        <w:t xml:space="preserve">Mobilier </w:t>
      </w:r>
    </w:p>
    <w:p w14:paraId="3BCEE0B6" w14:textId="36EFB6A6" w:rsidR="00907DB5" w:rsidRDefault="00907DB5" w:rsidP="00907DB5">
      <w:r w:rsidRPr="00635E13">
        <w:t xml:space="preserve">Une approche complète de la décoration intérieure est à mener par le maître d’œuvre, tant dans les choix colorimétriques que dans le choix du mobilier. Il est attendu sur ce point un haut niveau de qualité et une cohérence entre les espaces à meubler. On rappelle qu’une grande liberté est laissée au </w:t>
      </w:r>
      <w:r>
        <w:t>maitre d’</w:t>
      </w:r>
      <w:r w:rsidR="00251A30">
        <w:t>œuvre</w:t>
      </w:r>
      <w:r w:rsidRPr="00635E13">
        <w:t xml:space="preserve"> au niveau de l’organisation des espaces.</w:t>
      </w:r>
      <w:r w:rsidR="00251A30">
        <w:t xml:space="preserve"> </w:t>
      </w:r>
    </w:p>
    <w:p w14:paraId="301162EE" w14:textId="130B9FE3" w:rsidR="00251A30" w:rsidRDefault="00251A30" w:rsidP="00907DB5">
      <w:r>
        <w:t>Le maitre d’œuvre produira dans le cadre de sa mission mobilier un cahier des charges spécifique concernant le mobilier non compris dans le montant des travaux afin de garder une cohérence entre la conception de la maison de l’étudiant et de son aménagement.</w:t>
      </w:r>
    </w:p>
    <w:p w14:paraId="05379702" w14:textId="415B5F08" w:rsidR="00251A30" w:rsidRPr="00635E13" w:rsidRDefault="00251A30" w:rsidP="00907DB5">
      <w:r>
        <w:t xml:space="preserve">D’autres mobiliers sont à prévoir et devront être intégrés à l’opération, notamment : </w:t>
      </w:r>
    </w:p>
    <w:p w14:paraId="26134095" w14:textId="74CBD477" w:rsidR="000D5761" w:rsidRDefault="000D5761" w:rsidP="00B1627B">
      <w:r>
        <w:t xml:space="preserve">Les espaces </w:t>
      </w:r>
      <w:r w:rsidR="00840F51">
        <w:t xml:space="preserve">de repas, </w:t>
      </w:r>
      <w:r>
        <w:t>détente, de convivialité</w:t>
      </w:r>
      <w:r w:rsidR="00251A30">
        <w:t xml:space="preserve"> et le Foyer</w:t>
      </w:r>
      <w:r>
        <w:t xml:space="preserve"> seront équipés d’ensembles menuisés avec plans de travail et rangements permettant d’accueillir les éléments de plomberie et les équipements électroménagers. </w:t>
      </w:r>
    </w:p>
    <w:p w14:paraId="68A8A661" w14:textId="43368CE4" w:rsidR="00251A30" w:rsidRDefault="00251A30" w:rsidP="00B1627B">
      <w:r>
        <w:t>Les boxes de travail seront prévus dans les halls d’entrée</w:t>
      </w:r>
    </w:p>
    <w:p w14:paraId="500831DA" w14:textId="16C3CBD5" w:rsidR="00251A30" w:rsidRDefault="00251A30" w:rsidP="00B1627B">
      <w:r>
        <w:t>Des casiers sont à prévoir dans les circulations.</w:t>
      </w:r>
    </w:p>
    <w:p w14:paraId="1816F429" w14:textId="4974634F" w:rsidR="00840F51" w:rsidRDefault="00840F51" w:rsidP="00B1627B">
      <w:r>
        <w:t>Les portes de kitchenettes et meuble</w:t>
      </w:r>
      <w:ins w:id="143" w:author="DOHIN Corinne" w:date="2025-05-07T09:39:00Z">
        <w:r w:rsidR="00D96B0C">
          <w:t>s</w:t>
        </w:r>
      </w:ins>
      <w:r>
        <w:t xml:space="preserve"> cuisine, sont traités en matériau</w:t>
      </w:r>
      <w:del w:id="144" w:author="DOHIN Corinne" w:date="2025-05-07T09:39:00Z">
        <w:r w:rsidDel="00D96B0C">
          <w:delText>x</w:delText>
        </w:r>
      </w:del>
      <w:r>
        <w:t xml:space="preserve"> dur (stratifié compact). Le plan de travail sera de type humide, avec panneau stratifié sur piètement en acier laqué.</w:t>
      </w:r>
    </w:p>
    <w:p w14:paraId="3092BB06" w14:textId="7C0BDC69" w:rsidR="009C5E70" w:rsidRDefault="009C5E70" w:rsidP="00B1627B">
      <w:r>
        <w:t>Les banque</w:t>
      </w:r>
      <w:ins w:id="145" w:author="DOHIN Corinne" w:date="2025-05-07T09:39:00Z">
        <w:r w:rsidR="00D96B0C">
          <w:t>s</w:t>
        </w:r>
      </w:ins>
      <w:r>
        <w:t xml:space="preserve"> d’accueil seront accessibles aux </w:t>
      </w:r>
      <w:r w:rsidRPr="009C5E70">
        <w:t>personnes à mobilité réduite</w:t>
      </w:r>
      <w:r>
        <w:t>.</w:t>
      </w:r>
    </w:p>
    <w:p w14:paraId="2D5284FB" w14:textId="7BEEBB3A" w:rsidR="00840F51" w:rsidRDefault="00840F51" w:rsidP="00B1627B">
      <w:r>
        <w:t>Des miroirs fixes seront mis en place au droit de tous les lavabos ou plans vasques.</w:t>
      </w:r>
    </w:p>
    <w:p w14:paraId="1FC2D0E3" w14:textId="7AEDD456" w:rsidR="000D5761" w:rsidRDefault="00251A30" w:rsidP="00B1627B">
      <w:r>
        <w:t xml:space="preserve">Nota : </w:t>
      </w:r>
      <w:r w:rsidR="000D5761">
        <w:t>Le mobilier attendu est précisé dans les fiches local par local.</w:t>
      </w:r>
    </w:p>
    <w:p w14:paraId="67F236CB" w14:textId="77777777" w:rsidR="00873AE1" w:rsidRDefault="00873AE1" w:rsidP="00D019DC">
      <w:pPr>
        <w:pStyle w:val="Titre4"/>
      </w:pPr>
      <w:bookmarkStart w:id="146" w:name="_Toc115251930"/>
      <w:r>
        <w:t>Revêtements de sol</w:t>
      </w:r>
      <w:bookmarkEnd w:id="146"/>
      <w:r>
        <w:t xml:space="preserve"> </w:t>
      </w:r>
    </w:p>
    <w:p w14:paraId="522CEDC6" w14:textId="77777777" w:rsidR="00873AE1" w:rsidRPr="00873AE1" w:rsidRDefault="00873AE1" w:rsidP="00B1627B">
      <w:r w:rsidRPr="00873AE1">
        <w:t>Les exigences suivantes sont des exigences de qualité minimales.</w:t>
      </w:r>
    </w:p>
    <w:p w14:paraId="20AAB194" w14:textId="77777777" w:rsidR="00873AE1" w:rsidRDefault="00873AE1" w:rsidP="00644727">
      <w:pPr>
        <w:pStyle w:val="Puce1"/>
      </w:pPr>
      <w:r>
        <w:t>Le choix du revêtement de sol sera fait en fonction de l’utilisation des locaux (voir fiches). Les espaces supportant de grand flux recevront un revêtement assurant un bon compromis entre les exigences de durabilité, de facilité d’entretien et de performance acoustique. Toute solution pérenne pourra être étudiée par les concepteurs.</w:t>
      </w:r>
    </w:p>
    <w:p w14:paraId="778E696D" w14:textId="77777777" w:rsidR="00873AE1" w:rsidRDefault="00873AE1" w:rsidP="00644727">
      <w:pPr>
        <w:pStyle w:val="Puce1"/>
      </w:pPr>
      <w:r>
        <w:t>Les revêtements de sols seront lavables, résistants, antidérapants, sans joint important. Le concepteur veillera à la durabilité des matériaux proposés et à la qualité de leur pose.</w:t>
      </w:r>
    </w:p>
    <w:p w14:paraId="6007791B" w14:textId="77777777" w:rsidR="00873AE1" w:rsidRDefault="00873AE1" w:rsidP="00644727">
      <w:pPr>
        <w:pStyle w:val="Puce1"/>
      </w:pPr>
      <w:r>
        <w:t xml:space="preserve">Les abords extérieurs à proximité des accès aux locaux, comporteront des matériaux stables afin d’éviter de transporter à l’intérieur des poussières ou salissures. </w:t>
      </w:r>
    </w:p>
    <w:p w14:paraId="19BDE058" w14:textId="77777777" w:rsidR="00873AE1" w:rsidRDefault="00873AE1" w:rsidP="00644727">
      <w:pPr>
        <w:pStyle w:val="Puce1"/>
      </w:pPr>
      <w:r>
        <w:t>Le périmètre des locaux sera pourvu de plinthes de 6 cm de hauteur minimum adaptées au revêtement de sol choisi et d’une épaisseur minimum de 1 cm. Elles pourront être droites, ou à talons (emploi adapté dans les locaux humides).</w:t>
      </w:r>
    </w:p>
    <w:p w14:paraId="531336E6" w14:textId="77777777" w:rsidR="00873AE1" w:rsidRDefault="00873AE1" w:rsidP="00B1627B">
      <w:r>
        <w:t>Afin de faciliter la maintenance du sol, le maître d’œuvre devra limiter le nombre de type de sol différent au sein d’un même bâtiment.</w:t>
      </w:r>
    </w:p>
    <w:p w14:paraId="232E0041" w14:textId="5FEE4853" w:rsidR="00873AE1" w:rsidRDefault="00873AE1" w:rsidP="00B1627B">
      <w:r>
        <w:t xml:space="preserve">Dans les circulations et espaces de stockage, les revêtements auront la résistance mécanique nécessaire pour résister aux charges lourdes roulantes et les spécifications compatibles avec les charges d’exploitation. </w:t>
      </w:r>
    </w:p>
    <w:p w14:paraId="53598912" w14:textId="77777777" w:rsidR="00F35DF5" w:rsidRDefault="00F35DF5" w:rsidP="00B1627B"/>
    <w:p w14:paraId="373FFBB1" w14:textId="1BD03C4A" w:rsidR="00F82E9A" w:rsidRPr="00F82E9A" w:rsidRDefault="00F82E9A" w:rsidP="00F82E9A">
      <w:r w:rsidRPr="00F82E9A">
        <w:t>Les classements UPEC requis pour les revêtements de sol</w:t>
      </w:r>
      <w:del w:id="147" w:author="DOHIN Corinne" w:date="2025-05-07T09:41:00Z">
        <w:r w:rsidRPr="00F82E9A" w:rsidDel="00D96B0C">
          <w:delText>s</w:delText>
        </w:r>
      </w:del>
      <w:r w:rsidRPr="00F82E9A">
        <w:t xml:space="preserve"> par nature seront précisés ultérieurement. Est ici rappelé le classement UPEC (cahier du C.S.T.B. 3509 de novembre 2004) :</w:t>
      </w:r>
    </w:p>
    <w:p w14:paraId="2CA78EEB" w14:textId="77777777" w:rsidR="00F82E9A" w:rsidRPr="00F82E9A" w:rsidRDefault="00F82E9A" w:rsidP="00F82E9A">
      <w:pPr>
        <w:ind w:firstLine="720"/>
      </w:pPr>
      <w:r w:rsidRPr="00F82E9A">
        <w:t>U : résistance à l’Usure à la marche,</w:t>
      </w:r>
    </w:p>
    <w:p w14:paraId="75B0FF5E" w14:textId="77777777" w:rsidR="00F82E9A" w:rsidRPr="00F82E9A" w:rsidRDefault="00F82E9A" w:rsidP="00F82E9A">
      <w:pPr>
        <w:ind w:firstLine="720"/>
      </w:pPr>
      <w:r w:rsidRPr="00F82E9A">
        <w:t xml:space="preserve">P : résistance au Poinçonnement du mobilier fixe ou mobile ou usure d’impact (chute d’objet), </w:t>
      </w:r>
    </w:p>
    <w:p w14:paraId="33228A24" w14:textId="029A54B9" w:rsidR="00F82E9A" w:rsidRPr="00F82E9A" w:rsidRDefault="00F82E9A" w:rsidP="00F82E9A">
      <w:pPr>
        <w:ind w:firstLine="720"/>
      </w:pPr>
      <w:r w:rsidRPr="00F82E9A">
        <w:t>E : comportement à l’Eau et à l’humidité,</w:t>
      </w:r>
    </w:p>
    <w:p w14:paraId="4F1A4678" w14:textId="65DDC527" w:rsidR="00F82E9A" w:rsidRPr="00F82E9A" w:rsidRDefault="00F82E9A" w:rsidP="00F82E9A">
      <w:pPr>
        <w:ind w:firstLine="720"/>
      </w:pPr>
      <w:r w:rsidRPr="00F82E9A">
        <w:t xml:space="preserve">C : comportement vis-à-vis des produits chimiques et des produits </w:t>
      </w:r>
      <w:proofErr w:type="spellStart"/>
      <w:r w:rsidRPr="00F82E9A">
        <w:t>tâchant</w:t>
      </w:r>
      <w:ins w:id="148" w:author="DOHIN Corinne" w:date="2025-05-07T09:41:00Z">
        <w:r w:rsidR="00542252">
          <w:t>s</w:t>
        </w:r>
      </w:ins>
      <w:proofErr w:type="spellEnd"/>
      <w:r w:rsidRPr="00F82E9A">
        <w:t>.</w:t>
      </w:r>
    </w:p>
    <w:p w14:paraId="56DF209D" w14:textId="594C32C6" w:rsidR="00F82E9A" w:rsidRPr="00F82E9A" w:rsidRDefault="00542252" w:rsidP="00F82E9A">
      <w:r>
        <w:lastRenderedPageBreak/>
        <w:t>Ceux</w:t>
      </w:r>
      <w:r w:rsidR="00F82E9A" w:rsidRPr="00F82E9A">
        <w:t>-ci peuvent comporter le cas échéant des classements supérieurs aux exigences de la notice publiée dans les cahiers du CSTB 3509 de novembre 2004. Dans les locaux où des produits corrosifs sont utilisés, les sols devront être adaptés et résister à toute chute intempestive.</w:t>
      </w:r>
    </w:p>
    <w:p w14:paraId="76875BDC" w14:textId="48F3024C" w:rsidR="00873AE1" w:rsidRPr="00F82E9A" w:rsidRDefault="00F82E9A" w:rsidP="00F82E9A">
      <w:r w:rsidRPr="00F82E9A">
        <w:t>À cette fin, le tableau ci-après précise les niveaux de performance générale à obtenir par local :</w:t>
      </w:r>
    </w:p>
    <w:tbl>
      <w:tblPr>
        <w:tblStyle w:val="Grilledutableau"/>
        <w:tblW w:w="9634" w:type="dxa"/>
        <w:tblLook w:val="04A0" w:firstRow="1" w:lastRow="0" w:firstColumn="1" w:lastColumn="0" w:noHBand="0" w:noVBand="1"/>
      </w:tblPr>
      <w:tblGrid>
        <w:gridCol w:w="2660"/>
        <w:gridCol w:w="5557"/>
        <w:gridCol w:w="1417"/>
      </w:tblGrid>
      <w:tr w:rsidR="00873AE1" w:rsidRPr="00F113F9" w14:paraId="1E16FE8A" w14:textId="77777777" w:rsidTr="00F113F9">
        <w:trPr>
          <w:cantSplit/>
          <w:trHeight w:val="363"/>
          <w:tblHeader/>
        </w:trPr>
        <w:tc>
          <w:tcPr>
            <w:tcW w:w="2660" w:type="dxa"/>
          </w:tcPr>
          <w:p w14:paraId="41DBF764" w14:textId="77777777" w:rsidR="00873AE1" w:rsidRPr="00F113F9" w:rsidRDefault="00873AE1" w:rsidP="002E6C8B">
            <w:pPr>
              <w:spacing w:before="40" w:after="40"/>
              <w:rPr>
                <w:b/>
                <w:bCs/>
              </w:rPr>
            </w:pPr>
            <w:r w:rsidRPr="00F113F9">
              <w:rPr>
                <w:b/>
                <w:bCs/>
              </w:rPr>
              <w:t>Types de locaux</w:t>
            </w:r>
          </w:p>
        </w:tc>
        <w:tc>
          <w:tcPr>
            <w:tcW w:w="5557" w:type="dxa"/>
          </w:tcPr>
          <w:p w14:paraId="2EAE8388" w14:textId="77777777" w:rsidR="00873AE1" w:rsidRPr="00F113F9" w:rsidRDefault="00873AE1" w:rsidP="002E6C8B">
            <w:pPr>
              <w:spacing w:before="40" w:after="40"/>
              <w:rPr>
                <w:b/>
                <w:bCs/>
              </w:rPr>
            </w:pPr>
            <w:r w:rsidRPr="00F113F9">
              <w:rPr>
                <w:b/>
                <w:bCs/>
              </w:rPr>
              <w:t>Nature des revêtements</w:t>
            </w:r>
          </w:p>
        </w:tc>
        <w:tc>
          <w:tcPr>
            <w:tcW w:w="1417" w:type="dxa"/>
          </w:tcPr>
          <w:p w14:paraId="77F8C7D4" w14:textId="77777777" w:rsidR="00873AE1" w:rsidRPr="00F113F9" w:rsidRDefault="00873AE1" w:rsidP="002E6C8B">
            <w:pPr>
              <w:spacing w:before="40" w:after="40"/>
              <w:rPr>
                <w:b/>
                <w:bCs/>
              </w:rPr>
            </w:pPr>
            <w:r w:rsidRPr="00F113F9">
              <w:rPr>
                <w:b/>
                <w:bCs/>
              </w:rPr>
              <w:t>Classement</w:t>
            </w:r>
          </w:p>
        </w:tc>
      </w:tr>
      <w:tr w:rsidR="00873AE1" w:rsidRPr="00F113F9" w14:paraId="42BA9947" w14:textId="77777777" w:rsidTr="00F113F9">
        <w:trPr>
          <w:cantSplit/>
          <w:trHeight w:val="367"/>
        </w:trPr>
        <w:tc>
          <w:tcPr>
            <w:tcW w:w="2660" w:type="dxa"/>
            <w:vAlign w:val="center"/>
          </w:tcPr>
          <w:p w14:paraId="732FA49C" w14:textId="77777777" w:rsidR="00873AE1" w:rsidRPr="00F113F9" w:rsidRDefault="00873AE1" w:rsidP="002E6C8B">
            <w:pPr>
              <w:spacing w:before="20" w:after="20"/>
            </w:pPr>
            <w:r w:rsidRPr="00F113F9">
              <w:t>Accueil / circulations</w:t>
            </w:r>
          </w:p>
        </w:tc>
        <w:tc>
          <w:tcPr>
            <w:tcW w:w="5557" w:type="dxa"/>
            <w:vAlign w:val="center"/>
          </w:tcPr>
          <w:p w14:paraId="05CAE285" w14:textId="77777777" w:rsidR="00873AE1" w:rsidRPr="009F649A" w:rsidRDefault="00873AE1" w:rsidP="002E6C8B">
            <w:pPr>
              <w:spacing w:before="20" w:after="20"/>
              <w:rPr>
                <w:rPrChange w:id="149" w:author="DEPREZ Stephanie" w:date="2025-06-03T14:20:00Z">
                  <w:rPr>
                    <w:highlight w:val="yellow"/>
                  </w:rPr>
                </w:rPrChange>
              </w:rPr>
            </w:pPr>
            <w:r w:rsidRPr="009F649A">
              <w:rPr>
                <w:rPrChange w:id="150" w:author="DEPREZ Stephanie" w:date="2025-06-03T14:20:00Z">
                  <w:rPr>
                    <w:highlight w:val="yellow"/>
                  </w:rPr>
                </w:rPrChange>
              </w:rPr>
              <w:t>Robuste, non glissant, facilité d’entretien, décoratif</w:t>
            </w:r>
          </w:p>
        </w:tc>
        <w:tc>
          <w:tcPr>
            <w:tcW w:w="1417" w:type="dxa"/>
            <w:vAlign w:val="center"/>
          </w:tcPr>
          <w:p w14:paraId="5360C6E1" w14:textId="3E27CBE8" w:rsidR="00873AE1" w:rsidRPr="00F113F9" w:rsidRDefault="00873AE1" w:rsidP="002E6C8B">
            <w:pPr>
              <w:spacing w:before="20" w:after="20"/>
            </w:pPr>
            <w:r w:rsidRPr="00F113F9">
              <w:t>U4 P3 E2 C</w:t>
            </w:r>
            <w:r w:rsidR="00F82E9A">
              <w:t>2</w:t>
            </w:r>
          </w:p>
        </w:tc>
      </w:tr>
      <w:tr w:rsidR="00873AE1" w:rsidRPr="00F113F9" w14:paraId="21EB9218" w14:textId="77777777" w:rsidTr="00F113F9">
        <w:trPr>
          <w:cantSplit/>
          <w:trHeight w:val="367"/>
        </w:trPr>
        <w:tc>
          <w:tcPr>
            <w:tcW w:w="2660" w:type="dxa"/>
            <w:vAlign w:val="center"/>
          </w:tcPr>
          <w:p w14:paraId="0B971615" w14:textId="77777777" w:rsidR="00873AE1" w:rsidRPr="00F113F9" w:rsidRDefault="00873AE1" w:rsidP="002E6C8B">
            <w:pPr>
              <w:spacing w:before="20" w:after="20"/>
            </w:pPr>
            <w:r w:rsidRPr="00F113F9">
              <w:t xml:space="preserve">Bureaux </w:t>
            </w:r>
          </w:p>
        </w:tc>
        <w:tc>
          <w:tcPr>
            <w:tcW w:w="5557" w:type="dxa"/>
            <w:vAlign w:val="center"/>
          </w:tcPr>
          <w:p w14:paraId="3E36DC93" w14:textId="77777777" w:rsidR="00873AE1" w:rsidRPr="009F649A" w:rsidRDefault="00873AE1" w:rsidP="002E6C8B">
            <w:pPr>
              <w:spacing w:before="20" w:after="20"/>
              <w:rPr>
                <w:rPrChange w:id="151" w:author="DEPREZ Stephanie" w:date="2025-06-03T14:20:00Z">
                  <w:rPr>
                    <w:highlight w:val="yellow"/>
                  </w:rPr>
                </w:rPrChange>
              </w:rPr>
            </w:pPr>
            <w:r w:rsidRPr="009F649A">
              <w:rPr>
                <w:rPrChange w:id="152" w:author="DEPREZ Stephanie" w:date="2025-06-03T14:20:00Z">
                  <w:rPr>
                    <w:highlight w:val="yellow"/>
                  </w:rPr>
                </w:rPrChange>
              </w:rPr>
              <w:t xml:space="preserve">Sol souple recyclable à faible teneur en COV </w:t>
            </w:r>
          </w:p>
        </w:tc>
        <w:tc>
          <w:tcPr>
            <w:tcW w:w="1417" w:type="dxa"/>
            <w:vAlign w:val="center"/>
          </w:tcPr>
          <w:p w14:paraId="59B8CF0A" w14:textId="5E2373FA" w:rsidR="00873AE1" w:rsidRPr="00F113F9" w:rsidRDefault="00873AE1" w:rsidP="002E6C8B">
            <w:pPr>
              <w:spacing w:before="20" w:after="20"/>
            </w:pPr>
            <w:r w:rsidRPr="00F113F9">
              <w:t>U3 P3 E</w:t>
            </w:r>
            <w:r w:rsidR="00F82E9A">
              <w:t>2</w:t>
            </w:r>
            <w:r w:rsidRPr="00F113F9">
              <w:t xml:space="preserve"> C</w:t>
            </w:r>
            <w:r w:rsidR="00F82E9A">
              <w:t>2</w:t>
            </w:r>
            <w:r w:rsidRPr="00F113F9">
              <w:t xml:space="preserve"> </w:t>
            </w:r>
          </w:p>
        </w:tc>
      </w:tr>
      <w:tr w:rsidR="00873AE1" w:rsidRPr="00F113F9" w14:paraId="2BE5C529" w14:textId="77777777" w:rsidTr="00F113F9">
        <w:trPr>
          <w:cantSplit/>
          <w:trHeight w:val="367"/>
        </w:trPr>
        <w:tc>
          <w:tcPr>
            <w:tcW w:w="2660" w:type="dxa"/>
            <w:vAlign w:val="center"/>
          </w:tcPr>
          <w:p w14:paraId="655065ED" w14:textId="77777777" w:rsidR="00873AE1" w:rsidRPr="00F113F9" w:rsidRDefault="00873AE1" w:rsidP="002E6C8B">
            <w:pPr>
              <w:spacing w:before="20" w:after="20"/>
            </w:pPr>
            <w:r w:rsidRPr="00F113F9">
              <w:t xml:space="preserve">Salles de réunions </w:t>
            </w:r>
          </w:p>
        </w:tc>
        <w:tc>
          <w:tcPr>
            <w:tcW w:w="5557" w:type="dxa"/>
            <w:vAlign w:val="center"/>
          </w:tcPr>
          <w:p w14:paraId="586332AD" w14:textId="77777777" w:rsidR="00873AE1" w:rsidRPr="009F649A" w:rsidRDefault="00873AE1" w:rsidP="002E6C8B">
            <w:pPr>
              <w:spacing w:before="20" w:after="20"/>
              <w:rPr>
                <w:rPrChange w:id="153" w:author="DEPREZ Stephanie" w:date="2025-06-03T14:20:00Z">
                  <w:rPr>
                    <w:highlight w:val="yellow"/>
                  </w:rPr>
                </w:rPrChange>
              </w:rPr>
            </w:pPr>
            <w:r w:rsidRPr="009F649A">
              <w:rPr>
                <w:rPrChange w:id="154" w:author="DEPREZ Stephanie" w:date="2025-06-03T14:20:00Z">
                  <w:rPr>
                    <w:highlight w:val="yellow"/>
                  </w:rPr>
                </w:rPrChange>
              </w:rPr>
              <w:t>Sol souple recyclable à faible teneur en COV</w:t>
            </w:r>
          </w:p>
        </w:tc>
        <w:tc>
          <w:tcPr>
            <w:tcW w:w="1417" w:type="dxa"/>
            <w:vAlign w:val="center"/>
          </w:tcPr>
          <w:p w14:paraId="709C012B" w14:textId="4FD2D646" w:rsidR="00873AE1" w:rsidRPr="00F113F9" w:rsidRDefault="00873AE1" w:rsidP="002E6C8B">
            <w:pPr>
              <w:spacing w:before="20" w:after="20"/>
            </w:pPr>
            <w:r w:rsidRPr="00F113F9">
              <w:t>U3 P2 E</w:t>
            </w:r>
            <w:r w:rsidR="00F82E9A">
              <w:t>2</w:t>
            </w:r>
            <w:r w:rsidRPr="00F113F9">
              <w:t xml:space="preserve"> C</w:t>
            </w:r>
            <w:r w:rsidR="00F82E9A">
              <w:t>2</w:t>
            </w:r>
          </w:p>
        </w:tc>
      </w:tr>
      <w:tr w:rsidR="00873AE1" w:rsidRPr="00F113F9" w14:paraId="289527C4" w14:textId="77777777" w:rsidTr="00F113F9">
        <w:trPr>
          <w:cantSplit/>
          <w:trHeight w:val="798"/>
        </w:trPr>
        <w:tc>
          <w:tcPr>
            <w:tcW w:w="2660" w:type="dxa"/>
            <w:vAlign w:val="center"/>
          </w:tcPr>
          <w:p w14:paraId="28C97729" w14:textId="38846140" w:rsidR="00873AE1" w:rsidRPr="00F113F9" w:rsidRDefault="00873AE1" w:rsidP="002E6C8B">
            <w:pPr>
              <w:spacing w:before="20" w:after="20"/>
            </w:pPr>
            <w:r w:rsidRPr="00F113F9">
              <w:t xml:space="preserve">Salle de repos </w:t>
            </w:r>
            <w:r w:rsidR="00F82E9A">
              <w:t>/ Foyer</w:t>
            </w:r>
          </w:p>
        </w:tc>
        <w:tc>
          <w:tcPr>
            <w:tcW w:w="5557" w:type="dxa"/>
            <w:vAlign w:val="center"/>
          </w:tcPr>
          <w:p w14:paraId="53ED1B63" w14:textId="77777777" w:rsidR="00873AE1" w:rsidRPr="009F649A" w:rsidRDefault="00873AE1" w:rsidP="002E6C8B">
            <w:pPr>
              <w:spacing w:before="20" w:after="20"/>
              <w:rPr>
                <w:rPrChange w:id="155" w:author="DEPREZ Stephanie" w:date="2025-06-03T14:20:00Z">
                  <w:rPr>
                    <w:highlight w:val="yellow"/>
                  </w:rPr>
                </w:rPrChange>
              </w:rPr>
            </w:pPr>
            <w:r w:rsidRPr="009F649A">
              <w:rPr>
                <w:rPrChange w:id="156" w:author="DEPREZ Stephanie" w:date="2025-06-03T14:20:00Z">
                  <w:rPr>
                    <w:highlight w:val="yellow"/>
                  </w:rPr>
                </w:rPrChange>
              </w:rPr>
              <w:t>Revêtement de sol souple, à usage intensif et facilité d’entretien, faible teneur en COV. Carrelage autour des points d’eau.</w:t>
            </w:r>
          </w:p>
        </w:tc>
        <w:tc>
          <w:tcPr>
            <w:tcW w:w="1417" w:type="dxa"/>
            <w:vAlign w:val="center"/>
          </w:tcPr>
          <w:p w14:paraId="4A408758" w14:textId="5B558C2E" w:rsidR="00873AE1" w:rsidRPr="00F113F9" w:rsidRDefault="00873AE1" w:rsidP="002E6C8B">
            <w:pPr>
              <w:spacing w:before="20" w:after="20"/>
            </w:pPr>
            <w:r w:rsidRPr="00F113F9">
              <w:t>U</w:t>
            </w:r>
            <w:r w:rsidR="00F82E9A">
              <w:t>4</w:t>
            </w:r>
            <w:r w:rsidRPr="00F113F9">
              <w:t xml:space="preserve"> P3 E</w:t>
            </w:r>
            <w:r w:rsidR="00F82E9A">
              <w:t>3</w:t>
            </w:r>
            <w:r w:rsidRPr="00F113F9">
              <w:t xml:space="preserve"> C</w:t>
            </w:r>
            <w:r w:rsidR="00F82E9A">
              <w:t>2</w:t>
            </w:r>
          </w:p>
        </w:tc>
      </w:tr>
      <w:tr w:rsidR="00873AE1" w:rsidRPr="00F113F9" w14:paraId="674FE4A8" w14:textId="77777777" w:rsidTr="00F113F9">
        <w:trPr>
          <w:cantSplit/>
          <w:trHeight w:val="651"/>
        </w:trPr>
        <w:tc>
          <w:tcPr>
            <w:tcW w:w="2660" w:type="dxa"/>
            <w:vAlign w:val="center"/>
          </w:tcPr>
          <w:p w14:paraId="6F2DD9BD" w14:textId="5067C114" w:rsidR="00873AE1" w:rsidRPr="00F113F9" w:rsidRDefault="00873AE1" w:rsidP="002E6C8B">
            <w:pPr>
              <w:spacing w:before="20" w:after="20"/>
            </w:pPr>
            <w:r w:rsidRPr="00F113F9">
              <w:t xml:space="preserve">Sanitaires / vestiaires </w:t>
            </w:r>
          </w:p>
        </w:tc>
        <w:tc>
          <w:tcPr>
            <w:tcW w:w="5557" w:type="dxa"/>
            <w:vAlign w:val="center"/>
          </w:tcPr>
          <w:p w14:paraId="4D071308" w14:textId="7DFF6B91" w:rsidR="00873AE1" w:rsidRPr="009F649A" w:rsidRDefault="00873AE1" w:rsidP="002E6C8B">
            <w:pPr>
              <w:spacing w:before="20" w:after="20"/>
              <w:rPr>
                <w:rPrChange w:id="157" w:author="DEPREZ Stephanie" w:date="2025-06-03T14:20:00Z">
                  <w:rPr>
                    <w:highlight w:val="yellow"/>
                  </w:rPr>
                </w:rPrChange>
              </w:rPr>
            </w:pPr>
            <w:r w:rsidRPr="009F649A">
              <w:rPr>
                <w:rPrChange w:id="158" w:author="DEPREZ Stephanie" w:date="2025-06-03T14:20:00Z">
                  <w:rPr>
                    <w:highlight w:val="yellow"/>
                  </w:rPr>
                </w:rPrChange>
              </w:rPr>
              <w:t>Carrelage / grès cérame, fongistatique, bactériostatique, antidérapant (R10) avec plinthes en alignement des faïences</w:t>
            </w:r>
            <w:r w:rsidR="00066195" w:rsidRPr="009F649A">
              <w:rPr>
                <w:rPrChange w:id="159" w:author="DEPREZ Stephanie" w:date="2025-06-03T14:20:00Z">
                  <w:rPr>
                    <w:highlight w:val="yellow"/>
                  </w:rPr>
                </w:rPrChange>
              </w:rPr>
              <w:t xml:space="preserve"> (calepinage identique)</w:t>
            </w:r>
            <w:r w:rsidRPr="009F649A">
              <w:rPr>
                <w:rPrChange w:id="160" w:author="DEPREZ Stephanie" w:date="2025-06-03T14:20:00Z">
                  <w:rPr>
                    <w:highlight w:val="yellow"/>
                  </w:rPr>
                </w:rPrChange>
              </w:rPr>
              <w:t xml:space="preserve">. </w:t>
            </w:r>
          </w:p>
        </w:tc>
        <w:tc>
          <w:tcPr>
            <w:tcW w:w="1417" w:type="dxa"/>
            <w:vAlign w:val="center"/>
          </w:tcPr>
          <w:p w14:paraId="2371FEFD" w14:textId="1484C033" w:rsidR="00873AE1" w:rsidRPr="00F113F9" w:rsidRDefault="00873AE1" w:rsidP="002E6C8B">
            <w:pPr>
              <w:spacing w:before="20" w:after="20"/>
            </w:pPr>
            <w:r w:rsidRPr="00F113F9">
              <w:t>U3 P2 E2 C</w:t>
            </w:r>
            <w:r w:rsidR="00F82E9A">
              <w:t>2</w:t>
            </w:r>
            <w:r w:rsidRPr="00F113F9">
              <w:t xml:space="preserve"> </w:t>
            </w:r>
          </w:p>
        </w:tc>
      </w:tr>
      <w:tr w:rsidR="00A6132D" w14:paraId="2429BED7" w14:textId="77777777" w:rsidTr="00F113F9">
        <w:trPr>
          <w:cantSplit/>
          <w:trHeight w:val="651"/>
        </w:trPr>
        <w:tc>
          <w:tcPr>
            <w:tcW w:w="2660" w:type="dxa"/>
            <w:vAlign w:val="center"/>
          </w:tcPr>
          <w:p w14:paraId="1F03413D" w14:textId="2002A739" w:rsidR="00A6132D" w:rsidRPr="00F113F9" w:rsidRDefault="00A6132D" w:rsidP="002E6C8B">
            <w:pPr>
              <w:spacing w:before="20" w:after="20"/>
            </w:pPr>
            <w:r w:rsidRPr="00F113F9">
              <w:t>Locaux techniques (</w:t>
            </w:r>
            <w:r w:rsidR="00F82E9A">
              <w:t>Archives,</w:t>
            </w:r>
            <w:r w:rsidRPr="00F113F9">
              <w:t xml:space="preserve"> chaufferie, stockages …)</w:t>
            </w:r>
          </w:p>
        </w:tc>
        <w:tc>
          <w:tcPr>
            <w:tcW w:w="5557" w:type="dxa"/>
            <w:vAlign w:val="center"/>
          </w:tcPr>
          <w:p w14:paraId="5AEA73F6" w14:textId="53859D87" w:rsidR="00A6132D" w:rsidRPr="009F649A" w:rsidRDefault="00F82E9A" w:rsidP="002E6C8B">
            <w:pPr>
              <w:spacing w:before="20" w:after="20"/>
              <w:rPr>
                <w:rPrChange w:id="161" w:author="DEPREZ Stephanie" w:date="2025-06-03T14:20:00Z">
                  <w:rPr>
                    <w:highlight w:val="yellow"/>
                  </w:rPr>
                </w:rPrChange>
              </w:rPr>
            </w:pPr>
            <w:r w:rsidRPr="009F649A">
              <w:rPr>
                <w:rPrChange w:id="162" w:author="DEPREZ Stephanie" w:date="2025-06-03T14:20:00Z">
                  <w:rPr>
                    <w:highlight w:val="yellow"/>
                  </w:rPr>
                </w:rPrChange>
              </w:rPr>
              <w:t>Carrelage / résine,</w:t>
            </w:r>
            <w:r w:rsidR="00A6132D" w:rsidRPr="009F649A">
              <w:rPr>
                <w:rPrChange w:id="163" w:author="DEPREZ Stephanie" w:date="2025-06-03T14:20:00Z">
                  <w:rPr>
                    <w:highlight w:val="yellow"/>
                  </w:rPr>
                </w:rPrChange>
              </w:rPr>
              <w:t xml:space="preserve"> résistance mécanique pour charges lourdes</w:t>
            </w:r>
          </w:p>
        </w:tc>
        <w:tc>
          <w:tcPr>
            <w:tcW w:w="1417" w:type="dxa"/>
            <w:vAlign w:val="center"/>
          </w:tcPr>
          <w:p w14:paraId="6F6F840C" w14:textId="30910C5F" w:rsidR="00A6132D" w:rsidRPr="00F113F9" w:rsidRDefault="00F82E9A" w:rsidP="002E6C8B">
            <w:pPr>
              <w:spacing w:before="20" w:after="20"/>
            </w:pPr>
            <w:r>
              <w:t xml:space="preserve">U4 P3 </w:t>
            </w:r>
          </w:p>
        </w:tc>
      </w:tr>
    </w:tbl>
    <w:p w14:paraId="386508D2" w14:textId="767B6E69" w:rsidR="00F82E9A" w:rsidRPr="00F82E9A" w:rsidDel="002704C9" w:rsidRDefault="00F82E9A" w:rsidP="00F82E9A">
      <w:pPr>
        <w:pStyle w:val="sous-titre"/>
        <w:rPr>
          <w:del w:id="164" w:author="MAZOUZ Sabrina" w:date="2025-06-18T16:42:00Z"/>
          <w:caps w:val="0"/>
          <w:spacing w:val="0"/>
          <w:u w:val="none"/>
        </w:rPr>
      </w:pPr>
      <w:r w:rsidRPr="00F82E9A">
        <w:rPr>
          <w:caps w:val="0"/>
          <w:spacing w:val="0"/>
          <w:u w:val="none"/>
        </w:rPr>
        <w:t>Une étude d’ensemble de matériaux et de couleur</w:t>
      </w:r>
      <w:ins w:id="165" w:author="DOHIN Corinne" w:date="2025-05-07T09:42:00Z">
        <w:r w:rsidR="00542252">
          <w:rPr>
            <w:caps w:val="0"/>
            <w:spacing w:val="0"/>
            <w:u w:val="none"/>
          </w:rPr>
          <w:t>s</w:t>
        </w:r>
      </w:ins>
      <w:r w:rsidRPr="00F82E9A">
        <w:rPr>
          <w:caps w:val="0"/>
          <w:spacing w:val="0"/>
          <w:u w:val="none"/>
        </w:rPr>
        <w:t xml:space="preserve"> sera à réaliser par le groupement, elle sera</w:t>
      </w:r>
      <w:ins w:id="166" w:author="MAZOUZ Sabrina" w:date="2025-06-18T19:24:00Z">
        <w:r w:rsidR="00E4507F">
          <w:rPr>
            <w:caps w:val="0"/>
            <w:spacing w:val="0"/>
            <w:u w:val="none"/>
          </w:rPr>
          <w:t xml:space="preserve"> </w:t>
        </w:r>
      </w:ins>
    </w:p>
    <w:p w14:paraId="54D6257A" w14:textId="70D92982" w:rsidR="00F82E9A" w:rsidRPr="00F82E9A" w:rsidRDefault="009F649A" w:rsidP="00F82E9A">
      <w:pPr>
        <w:pStyle w:val="sous-titre"/>
        <w:rPr>
          <w:caps w:val="0"/>
          <w:spacing w:val="0"/>
          <w:u w:val="none"/>
        </w:rPr>
      </w:pPr>
      <w:ins w:id="167" w:author="DEPREZ Stephanie" w:date="2025-06-03T14:20:00Z">
        <w:del w:id="168" w:author="MAZOUZ Sabrina" w:date="2025-06-18T16:41:00Z">
          <w:r w:rsidDel="002704C9">
            <w:rPr>
              <w:caps w:val="0"/>
              <w:spacing w:val="0"/>
              <w:u w:val="none"/>
            </w:rPr>
            <w:delText xml:space="preserve"> </w:delText>
          </w:r>
        </w:del>
      </w:ins>
      <w:proofErr w:type="gramStart"/>
      <w:r w:rsidR="00F82E9A" w:rsidRPr="00F82E9A">
        <w:rPr>
          <w:caps w:val="0"/>
          <w:spacing w:val="0"/>
          <w:u w:val="none"/>
        </w:rPr>
        <w:t>soumise</w:t>
      </w:r>
      <w:proofErr w:type="gramEnd"/>
      <w:r w:rsidR="00F82E9A" w:rsidRPr="00F82E9A">
        <w:rPr>
          <w:caps w:val="0"/>
          <w:spacing w:val="0"/>
          <w:u w:val="none"/>
        </w:rPr>
        <w:t xml:space="preserve"> à l’accord du maître d’ouvrage. Il est souhaité que cette approche soit constitutive de la qualité globale de l’ouvrage et soit menée en relation avec l’approche qualitative et globale à mener sur le choix du mobilier. Afin de ne pas créer de source d’angoisse ou des perturbations, il sera nécessaire de mener une réflexion sur la colorimétrie des locaux.</w:t>
      </w:r>
    </w:p>
    <w:p w14:paraId="00CBFA7E" w14:textId="498D828D" w:rsidR="00873AE1" w:rsidRDefault="00873AE1" w:rsidP="00DB0A5F">
      <w:pPr>
        <w:pStyle w:val="sous-titre"/>
      </w:pPr>
      <w:r>
        <w:t xml:space="preserve">Sols souples </w:t>
      </w:r>
    </w:p>
    <w:p w14:paraId="2C5560E2" w14:textId="0FD1D61E" w:rsidR="00873AE1" w:rsidRDefault="00873AE1" w:rsidP="00B1627B">
      <w:r>
        <w:t>Les revêtements de sol ayant une influence sur la qualité de l’air et l’atmosphère à l’intérieur des locaux, une recherche devra être faite pour utiliser les produits et colles les moins toxiques possibles. Les revêtements mis en œuvre devront être sans phtalates.</w:t>
      </w:r>
    </w:p>
    <w:p w14:paraId="6FA4DAB9" w14:textId="64BB5AB8" w:rsidR="00873AE1" w:rsidRDefault="00873AE1" w:rsidP="00B1627B">
      <w:r>
        <w:t xml:space="preserve">Les revêtements devront avoir une surface empêchant l’incrustation des salissures et facilitant l’entretien. Une formation du personnel à l’entretien sera dispensée et une liste cohérente des produits d’entretien adaptés et compatibles devra être établie. </w:t>
      </w:r>
      <w:r w:rsidRPr="00873AE1">
        <w:t>L’utilisation de moquettes est proscrite dans les bureaux.</w:t>
      </w:r>
    </w:p>
    <w:p w14:paraId="2677CEA2" w14:textId="534A5B58" w:rsidR="00873AE1" w:rsidRPr="00A709D4" w:rsidRDefault="00873AE1" w:rsidP="00B1627B">
      <w:r>
        <w:t xml:space="preserve">Les sols souples pour les salles de réunion, les bureaux et pour les circulations devront avoir les caractéristiques acoustiques minimales suivantes : affaiblissement acoustique minimum </w:t>
      </w:r>
      <w:proofErr w:type="spellStart"/>
      <w:r>
        <w:t>ΔLw</w:t>
      </w:r>
      <w:proofErr w:type="spellEnd"/>
      <w:r>
        <w:t xml:space="preserve"> : 16 dB minimum.  </w:t>
      </w:r>
    </w:p>
    <w:p w14:paraId="3A8AD94E" w14:textId="5E055416" w:rsidR="00873AE1" w:rsidRDefault="00873AE1" w:rsidP="00B1627B">
      <w:r>
        <w:t>Des tapis encastrés de grande taille devront être prévus à l’intérieur de chaque entrée</w:t>
      </w:r>
      <w:r w:rsidR="00A00D81">
        <w:t xml:space="preserve"> (</w:t>
      </w:r>
      <w:r w:rsidR="00A00D81" w:rsidRPr="00F10F60">
        <w:t>dimensions</w:t>
      </w:r>
      <w:r w:rsidR="00A00D81">
        <w:t xml:space="preserve"> minimales du cadre :</w:t>
      </w:r>
      <w:r w:rsidR="00A00D81" w:rsidRPr="00F10F60">
        <w:t xml:space="preserve"> largeur de la porte x 1,20)</w:t>
      </w:r>
    </w:p>
    <w:p w14:paraId="06EA3677" w14:textId="77777777" w:rsidR="00873AE1" w:rsidRDefault="00873AE1" w:rsidP="00DB0A5F">
      <w:pPr>
        <w:pStyle w:val="sous-titre"/>
      </w:pPr>
      <w:r>
        <w:t>carrelages</w:t>
      </w:r>
    </w:p>
    <w:p w14:paraId="62382B46" w14:textId="77777777" w:rsidR="00873AE1" w:rsidRDefault="00873AE1" w:rsidP="00B1627B">
      <w:r>
        <w:t xml:space="preserve">Il sera prévu une étanchéité sous carrelage pour l’ensemble des locaux « humides ». </w:t>
      </w:r>
    </w:p>
    <w:p w14:paraId="1DB1263E" w14:textId="16CB18BF" w:rsidR="00873AE1" w:rsidRDefault="00873AE1" w:rsidP="00B1627B">
      <w:r>
        <w:t xml:space="preserve">Dans le </w:t>
      </w:r>
      <w:r w:rsidRPr="00F82E9A">
        <w:t>cas d’utilisation de céramique pour les sols, la résistance à la glissance doit être </w:t>
      </w:r>
      <w:r w:rsidR="0037559B" w:rsidRPr="00F82E9A">
        <w:t>de niveau R10 (</w:t>
      </w:r>
      <w:r w:rsidRPr="00F82E9A">
        <w:t>zones d’accès direct vers l’extérieur</w:t>
      </w:r>
      <w:r w:rsidR="0037559B" w:rsidRPr="00F82E9A">
        <w:t>,</w:t>
      </w:r>
      <w:r w:rsidRPr="00F82E9A">
        <w:t xml:space="preserve"> sanitaires</w:t>
      </w:r>
      <w:r w:rsidR="0037559B" w:rsidRPr="00F82E9A">
        <w:t>,</w:t>
      </w:r>
      <w:r w:rsidRPr="00F82E9A">
        <w:t xml:space="preserve"> vestiaires</w:t>
      </w:r>
      <w:r w:rsidR="00677300" w:rsidRPr="00F82E9A">
        <w:t xml:space="preserve"> </w:t>
      </w:r>
      <w:r w:rsidR="0037559B" w:rsidRPr="00F82E9A">
        <w:t>et p</w:t>
      </w:r>
      <w:r w:rsidRPr="00F82E9A">
        <w:t>our l</w:t>
      </w:r>
      <w:r w:rsidR="0037559B" w:rsidRPr="00F82E9A">
        <w:t>es ouvrages de sols extérieurs)</w:t>
      </w:r>
      <w:r w:rsidR="00F82E9A" w:rsidRPr="00F82E9A">
        <w:t>. Les joints sont traités à l’époxy. Les matériaux employés pourront être la faïence ou le grès émaillé, leur mode de pose sera compatible avec le support.</w:t>
      </w:r>
    </w:p>
    <w:p w14:paraId="4BE18181" w14:textId="77777777" w:rsidR="00873AE1" w:rsidRPr="00872F58" w:rsidRDefault="00873AE1" w:rsidP="00D019DC">
      <w:pPr>
        <w:pStyle w:val="Titre4"/>
      </w:pPr>
      <w:bookmarkStart w:id="169" w:name="_Toc115251931"/>
      <w:r w:rsidRPr="00872F58">
        <w:lastRenderedPageBreak/>
        <w:t>Plafonds et faux-plafonds</w:t>
      </w:r>
      <w:bookmarkEnd w:id="169"/>
      <w:r w:rsidRPr="00872F58">
        <w:t xml:space="preserve"> </w:t>
      </w:r>
    </w:p>
    <w:p w14:paraId="02B22ADE" w14:textId="685C8483" w:rsidR="00873AE1" w:rsidRDefault="00873AE1" w:rsidP="00DB0A5F">
      <w:pPr>
        <w:pStyle w:val="sous-titre"/>
      </w:pPr>
      <w:r>
        <w:t xml:space="preserve">finition des plafonds </w:t>
      </w:r>
    </w:p>
    <w:p w14:paraId="08234332" w14:textId="088DBDF6" w:rsidR="00873AE1" w:rsidRDefault="00873AE1" w:rsidP="00B1627B">
      <w:r w:rsidRPr="009D3395">
        <w:t>La finition des plafonds devra être soignée, d’aspect lisse, et intégrer l’éclairage et support technique pour accrochage de cimaise</w:t>
      </w:r>
      <w:ins w:id="170" w:author="DOHIN Corinne" w:date="2025-05-07T09:43:00Z">
        <w:r w:rsidR="00542252">
          <w:t>s</w:t>
        </w:r>
      </w:ins>
      <w:r w:rsidRPr="009D3395">
        <w:t xml:space="preserve"> ou matériel d</w:t>
      </w:r>
      <w:r>
        <w:t xml:space="preserve">e projection idéalement réparti (selon projet fonctionnel et besoins des utilisateurs). </w:t>
      </w:r>
    </w:p>
    <w:p w14:paraId="288B4A2E" w14:textId="524219D3" w:rsidR="00F113F9" w:rsidRPr="009D3395" w:rsidRDefault="00F113F9" w:rsidP="00B1627B">
      <w:r>
        <w:t xml:space="preserve">La modularité, la démontrabilité et l’évolutivité doivent aussi être abordées, dans un objectif d’optimisation des coûts. </w:t>
      </w:r>
    </w:p>
    <w:p w14:paraId="4BD57FA6" w14:textId="1DFB9F38" w:rsidR="00873AE1" w:rsidRDefault="00873AE1" w:rsidP="00B1627B">
      <w:r>
        <w:t xml:space="preserve">La mise en place de faux plafonds </w:t>
      </w:r>
      <w:r w:rsidR="00677300">
        <w:t xml:space="preserve">est à étudier </w:t>
      </w:r>
      <w:r>
        <w:t xml:space="preserve">en fonction de la nature des locaux : </w:t>
      </w:r>
    </w:p>
    <w:p w14:paraId="17E5E8A8" w14:textId="32868FC6" w:rsidR="0037559B" w:rsidRPr="0037559B" w:rsidRDefault="0037559B" w:rsidP="00644727">
      <w:pPr>
        <w:pStyle w:val="Puce1"/>
      </w:pPr>
      <w:r w:rsidRPr="00B1627B">
        <w:rPr>
          <w:b/>
        </w:rPr>
        <w:t>Toilettes, vestiaires, locaux humides</w:t>
      </w:r>
      <w:r w:rsidRPr="0037559B">
        <w:t xml:space="preserve"> : ils répondront à des critères d’hygiène, de</w:t>
      </w:r>
      <w:r>
        <w:t xml:space="preserve"> </w:t>
      </w:r>
      <w:r w:rsidRPr="0037559B">
        <w:t xml:space="preserve">lessivage, d’acoustique, de résistance </w:t>
      </w:r>
      <w:r w:rsidR="007E59EA" w:rsidRPr="0037559B">
        <w:t>à</w:t>
      </w:r>
      <w:r w:rsidRPr="0037559B">
        <w:t xml:space="preserve"> l’humidité et aux chocs et ils seront démontables</w:t>
      </w:r>
      <w:r>
        <w:t xml:space="preserve"> </w:t>
      </w:r>
      <w:r w:rsidRPr="0037559B">
        <w:t>pour la maintenance des équipements techniques install</w:t>
      </w:r>
      <w:r w:rsidR="00677300">
        <w:t>é</w:t>
      </w:r>
      <w:r w:rsidRPr="0037559B">
        <w:t>s dans les plenums.</w:t>
      </w:r>
    </w:p>
    <w:p w14:paraId="32EA46FD" w14:textId="1B5A8F03" w:rsidR="0037559B" w:rsidRPr="0037559B" w:rsidRDefault="0037559B" w:rsidP="00644727">
      <w:pPr>
        <w:pStyle w:val="Puce1"/>
      </w:pPr>
      <w:r w:rsidRPr="00B1627B">
        <w:rPr>
          <w:b/>
        </w:rPr>
        <w:t xml:space="preserve">Zones de </w:t>
      </w:r>
      <w:r w:rsidR="00765F7B" w:rsidRPr="00B1627B">
        <w:rPr>
          <w:b/>
        </w:rPr>
        <w:t>détente,</w:t>
      </w:r>
      <w:r w:rsidR="00765F7B">
        <w:rPr>
          <w:b/>
        </w:rPr>
        <w:t xml:space="preserve"> </w:t>
      </w:r>
      <w:r w:rsidR="00765F7B" w:rsidRPr="00B1627B">
        <w:rPr>
          <w:b/>
        </w:rPr>
        <w:t>les</w:t>
      </w:r>
      <w:r w:rsidRPr="00B1627B">
        <w:rPr>
          <w:b/>
        </w:rPr>
        <w:t xml:space="preserve"> locaux d’accueil</w:t>
      </w:r>
      <w:r w:rsidRPr="0037559B">
        <w:t xml:space="preserve"> : en complément des critères ci-dessus ils seront</w:t>
      </w:r>
      <w:r>
        <w:t xml:space="preserve"> </w:t>
      </w:r>
      <w:r w:rsidRPr="0037559B">
        <w:t>lessivables.</w:t>
      </w:r>
    </w:p>
    <w:p w14:paraId="79922FBB" w14:textId="194111BF" w:rsidR="0037559B" w:rsidRDefault="0037559B" w:rsidP="00644727">
      <w:pPr>
        <w:pStyle w:val="Puce1"/>
      </w:pPr>
      <w:r w:rsidRPr="00B1627B">
        <w:rPr>
          <w:b/>
        </w:rPr>
        <w:t>Espaces tertiaires</w:t>
      </w:r>
      <w:r w:rsidRPr="0037559B">
        <w:t xml:space="preserve"> : ils auront une absorption acoustique performante et ils seront</w:t>
      </w:r>
      <w:r>
        <w:t xml:space="preserve"> </w:t>
      </w:r>
      <w:r w:rsidRPr="0037559B">
        <w:t xml:space="preserve">démontables. </w:t>
      </w:r>
      <w:r w:rsidR="00F113F9" w:rsidRPr="00F113F9">
        <w:t xml:space="preserve">Les espaces modulaires et permettant une évolutivité à prendre en compte </w:t>
      </w:r>
      <w:r w:rsidR="00F113F9">
        <w:t>étant</w:t>
      </w:r>
      <w:r w:rsidR="00F113F9" w:rsidRPr="00F113F9">
        <w:t xml:space="preserve"> surtout les espaces de bureau</w:t>
      </w:r>
      <w:r w:rsidR="00F113F9">
        <w:t>, l</w:t>
      </w:r>
      <w:r w:rsidRPr="0037559B">
        <w:t xml:space="preserve">’implantation de l’ossature des faux plafonds </w:t>
      </w:r>
      <w:r w:rsidR="00F113F9">
        <w:t xml:space="preserve">dans les espaces tertiaires </w:t>
      </w:r>
      <w:r w:rsidRPr="0037559B">
        <w:t xml:space="preserve">permettra </w:t>
      </w:r>
      <w:r w:rsidR="00F113F9">
        <w:t>une</w:t>
      </w:r>
      <w:r w:rsidRPr="0037559B">
        <w:t xml:space="preserve"> modularité des</w:t>
      </w:r>
      <w:r>
        <w:t xml:space="preserve"> </w:t>
      </w:r>
      <w:r w:rsidRPr="0037559B">
        <w:t>espaces</w:t>
      </w:r>
      <w:r w:rsidR="00F113F9">
        <w:t>, ils devront être de trame adaptée à l’aménagement architectural.</w:t>
      </w:r>
    </w:p>
    <w:p w14:paraId="20DF34AC" w14:textId="77777777" w:rsidR="0037559B" w:rsidRDefault="0037559B" w:rsidP="00E075C3">
      <w:pPr>
        <w:ind w:firstLine="357"/>
      </w:pPr>
      <w:r>
        <w:t>Description du principe souhaité :</w:t>
      </w:r>
    </w:p>
    <w:p w14:paraId="0811B7B7" w14:textId="6B1667C1" w:rsidR="00872F58" w:rsidRPr="00872F58" w:rsidRDefault="00872F58" w:rsidP="00FB21B7">
      <w:pPr>
        <w:pStyle w:val="Puce2"/>
      </w:pPr>
      <w:r w:rsidRPr="00872F58">
        <w:t>Veiller à la correction acoustique de chaque pièce et au degré coupe-feu.</w:t>
      </w:r>
      <w:r w:rsidR="0037559B" w:rsidRPr="00872F58">
        <w:t xml:space="preserve"> </w:t>
      </w:r>
    </w:p>
    <w:p w14:paraId="53EA1637" w14:textId="7FAB3DB3" w:rsidR="0037559B" w:rsidRPr="00872F58" w:rsidRDefault="00872F58" w:rsidP="00872F58">
      <w:pPr>
        <w:pStyle w:val="Puce2"/>
      </w:pPr>
      <w:r w:rsidRPr="00872F58">
        <w:t>Dans les pièces humides (sanitaires), les plafonds seront adaptés au degré d’hygrométrie et seront parfaitement lessivables,</w:t>
      </w:r>
    </w:p>
    <w:p w14:paraId="071FE8FE" w14:textId="799303BB" w:rsidR="00872F58" w:rsidRPr="00872F58" w:rsidRDefault="00872F58" w:rsidP="00872F58">
      <w:pPr>
        <w:pStyle w:val="Puce2"/>
      </w:pPr>
      <w:r w:rsidRPr="00872F58">
        <w:t>Les dimensions et références des plafonds suspendus décoratifs seront standardisées au maximum (600*600) pour en faciliter la maintenance ;</w:t>
      </w:r>
    </w:p>
    <w:p w14:paraId="13C7620A" w14:textId="75145A47" w:rsidR="00872F58" w:rsidRPr="00872F58" w:rsidRDefault="00872F58" w:rsidP="00872F58">
      <w:pPr>
        <w:pStyle w:val="Puce2"/>
      </w:pPr>
      <w:r w:rsidRPr="00872F58">
        <w:t>Les plafonds suspendus, habillages d’avant-toits et sous-faces mis en œuvre à l’extérieur de l’ouvrage seront obligatoirement en lames ou cassettes métalliques thermolaquées ou en matériaux adaptés ;</w:t>
      </w:r>
    </w:p>
    <w:p w14:paraId="197E20E7" w14:textId="3CD1F5E2" w:rsidR="00873AE1" w:rsidRPr="00872F58" w:rsidRDefault="00872F58" w:rsidP="00872F58">
      <w:pPr>
        <w:pStyle w:val="Puce2"/>
      </w:pPr>
      <w:r w:rsidRPr="00872F58">
        <w:t>Repérage des trappes d’accès et clapets coupe-feu le cas échéant.</w:t>
      </w:r>
      <w:r w:rsidR="00873AE1" w:rsidRPr="00872F58">
        <w:t xml:space="preserve"> </w:t>
      </w:r>
    </w:p>
    <w:p w14:paraId="75FB19C0" w14:textId="750F9404" w:rsidR="00E075C3" w:rsidRDefault="00E075C3" w:rsidP="00644727">
      <w:pPr>
        <w:pStyle w:val="Puce1"/>
      </w:pPr>
      <w:bookmarkStart w:id="171" w:name="_Toc115251932"/>
      <w:r>
        <w:t>Certains locaux spécifiques, en raison de leur utilisation ou de leur localisation, ne comporteront pas de faux-plafonds (locaux d’entretien et de stockage, locaux techniques, etc.), les fiches par locaux spécifieront leur finition.</w:t>
      </w:r>
    </w:p>
    <w:p w14:paraId="038C1AC6" w14:textId="77777777" w:rsidR="00873AE1" w:rsidRDefault="00873AE1" w:rsidP="00D019DC">
      <w:pPr>
        <w:pStyle w:val="Titre4"/>
      </w:pPr>
      <w:r>
        <w:t>Revêtements muraux et finitions des parois</w:t>
      </w:r>
      <w:bookmarkEnd w:id="171"/>
      <w:r>
        <w:t xml:space="preserve"> </w:t>
      </w:r>
    </w:p>
    <w:p w14:paraId="30EBBE9A" w14:textId="77777777" w:rsidR="00873AE1" w:rsidRDefault="00873AE1" w:rsidP="00B1627B">
      <w:r>
        <w:t>Le choix des revêtements est un élément essentiel dans la qualité de l’espace et la perception du cadre bâti. Le concepteur est invité à considérer l’équipement comme un ensemble architectural cohérent et doit rester sensible à la diversité des espaces et des activités qui le composent.</w:t>
      </w:r>
    </w:p>
    <w:p w14:paraId="6A2E2C61" w14:textId="74D09FE9" w:rsidR="0037559B" w:rsidRDefault="0037559B" w:rsidP="00B1627B">
      <w:r>
        <w:t xml:space="preserve">Les matériaux et produits employés auront une excellente résistance aux ambiances humides. Les peintures mises en œuvre devront respecter les exigences environnementales et de qualité de l’air (faible teneur en COV, etc.). </w:t>
      </w:r>
      <w:r w:rsidR="00066195" w:rsidRPr="00066195">
        <w:t>Les peintures devront bénéficier, soit de l’écolabel CE, soit de la norme française NF-Environnement, soit d’une autre norme ou label environnemental européen.</w:t>
      </w:r>
    </w:p>
    <w:p w14:paraId="5EFBD4EA" w14:textId="7C9ECEE9" w:rsidR="00873AE1" w:rsidRDefault="00873AE1" w:rsidP="00B1627B">
      <w:r>
        <w:t>Les revêtements des murs intérieurs et cloisons seront adaptés à l’usage du local (se référer aux fiches</w:t>
      </w:r>
      <w:r w:rsidR="0037559B">
        <w:t xml:space="preserve"> espaces)</w:t>
      </w:r>
      <w:r w:rsidR="00066195">
        <w:t> :</w:t>
      </w:r>
    </w:p>
    <w:p w14:paraId="7E23ECF8" w14:textId="2BEDF2D1" w:rsidR="00873AE1" w:rsidRDefault="00873AE1" w:rsidP="00644727">
      <w:pPr>
        <w:pStyle w:val="Puce1"/>
      </w:pPr>
      <w:r w:rsidRPr="00B1627B">
        <w:rPr>
          <w:b/>
        </w:rPr>
        <w:t>Dans les bureaux, espaces tertiaires, salles de réunions, espaces collaboratifs</w:t>
      </w:r>
      <w:r>
        <w:t xml:space="preserve"> : revêtement lessivable, résistant aux chocs usuels et frottements. Peinture satinée, finition type </w:t>
      </w:r>
      <w:r w:rsidR="00872F58">
        <w:t>A</w:t>
      </w:r>
      <w:r>
        <w:t>.</w:t>
      </w:r>
      <w:r w:rsidR="0046275B">
        <w:t xml:space="preserve"> intégré des éléments protecteurs </w:t>
      </w:r>
      <w:r w:rsidR="0014678E">
        <w:t xml:space="preserve">et </w:t>
      </w:r>
      <w:r w:rsidR="0046275B">
        <w:t>décorati</w:t>
      </w:r>
      <w:r w:rsidR="0014678E">
        <w:t>fs</w:t>
      </w:r>
      <w:r w:rsidR="0046275B">
        <w:t xml:space="preserve"> </w:t>
      </w:r>
      <w:r w:rsidR="0014678E">
        <w:t>partie basse des murs.</w:t>
      </w:r>
    </w:p>
    <w:p w14:paraId="4346EFBD" w14:textId="03B6F5AB" w:rsidR="00873AE1" w:rsidRDefault="00873AE1" w:rsidP="00644727">
      <w:pPr>
        <w:pStyle w:val="Puce1"/>
      </w:pPr>
      <w:r w:rsidRPr="00B1627B">
        <w:rPr>
          <w:b/>
        </w:rPr>
        <w:t>Dans les locaux comportant des points</w:t>
      </w:r>
      <w:r>
        <w:t xml:space="preserve"> </w:t>
      </w:r>
      <w:r w:rsidRPr="00B1627B">
        <w:rPr>
          <w:b/>
        </w:rPr>
        <w:t>d’eau</w:t>
      </w:r>
      <w:r>
        <w:t> : carrelage ou grès émaillé au-dessus des éviers, lavabos ou points d’eau</w:t>
      </w:r>
      <w:r w:rsidR="00663C35">
        <w:t xml:space="preserve"> </w:t>
      </w:r>
      <w:r w:rsidR="00066195">
        <w:t>sur 60cm de haut et toute la largeur de l’équipement</w:t>
      </w:r>
      <w:r>
        <w:t xml:space="preserve"> ; </w:t>
      </w:r>
    </w:p>
    <w:p w14:paraId="1367F310" w14:textId="30BE3E5B" w:rsidR="00873AE1" w:rsidRDefault="00873AE1" w:rsidP="00644727">
      <w:pPr>
        <w:pStyle w:val="Puce1"/>
      </w:pPr>
      <w:r w:rsidRPr="00B1627B">
        <w:rPr>
          <w:b/>
        </w:rPr>
        <w:t>Dans les circulations</w:t>
      </w:r>
      <w:r>
        <w:t xml:space="preserve"> : peintures lessivables et résistantes aux chocs et frottements. Finition type </w:t>
      </w:r>
      <w:r w:rsidR="00872F58">
        <w:t>A</w:t>
      </w:r>
      <w:r>
        <w:t xml:space="preserve">. protection en partie basse. </w:t>
      </w:r>
    </w:p>
    <w:p w14:paraId="15E478A5" w14:textId="43C2804B" w:rsidR="00873AE1" w:rsidRDefault="00873AE1" w:rsidP="00644727">
      <w:pPr>
        <w:pStyle w:val="Puce1"/>
      </w:pPr>
      <w:r w:rsidRPr="00ED2F67">
        <w:rPr>
          <w:b/>
          <w:bCs/>
        </w:rPr>
        <w:lastRenderedPageBreak/>
        <w:t>Dans les sanitaires / douches</w:t>
      </w:r>
      <w:r w:rsidR="00066195" w:rsidRPr="00ED2F67">
        <w:rPr>
          <w:b/>
          <w:bCs/>
        </w:rPr>
        <w:t xml:space="preserve"> / vestiaires</w:t>
      </w:r>
      <w:r>
        <w:t xml:space="preserve"> : faïence ou grès émaillé toute hauteur. </w:t>
      </w:r>
    </w:p>
    <w:p w14:paraId="7AA80D58" w14:textId="2E032AAB" w:rsidR="0045228D" w:rsidRDefault="0037559B" w:rsidP="00644727">
      <w:pPr>
        <w:pStyle w:val="Puce1"/>
      </w:pPr>
      <w:r w:rsidRPr="00B1627B">
        <w:rPr>
          <w:b/>
        </w:rPr>
        <w:t>Dans</w:t>
      </w:r>
      <w:r w:rsidR="0045228D" w:rsidRPr="00B1627B">
        <w:rPr>
          <w:b/>
        </w:rPr>
        <w:t xml:space="preserve"> les locaux techniques ou de stockage</w:t>
      </w:r>
      <w:r>
        <w:t xml:space="preserve"> : </w:t>
      </w:r>
      <w:r w:rsidR="0045228D">
        <w:t>trait</w:t>
      </w:r>
      <w:r>
        <w:t xml:space="preserve">ement </w:t>
      </w:r>
      <w:r w:rsidR="0045228D">
        <w:t>par une peinture anti-poussière.</w:t>
      </w:r>
    </w:p>
    <w:p w14:paraId="4B24DCDC" w14:textId="77777777" w:rsidR="00C76C60" w:rsidRDefault="00C76C60" w:rsidP="005B640D">
      <w:pPr>
        <w:pStyle w:val="Puce1"/>
        <w:numPr>
          <w:ilvl w:val="0"/>
          <w:numId w:val="0"/>
        </w:numPr>
        <w:ind w:left="426"/>
      </w:pPr>
    </w:p>
    <w:p w14:paraId="78F4FE85" w14:textId="77777777" w:rsidR="00873AE1" w:rsidRDefault="00873AE1" w:rsidP="00B1627B">
      <w:r>
        <w:t>Les travaux de peinture seront garantis durant une période de 2 ans pendant laquelle les surfaces ne devront pas présenter les anomalies suivantes : décollement, cloquage, écaillage, faïençage, farinage.</w:t>
      </w:r>
    </w:p>
    <w:p w14:paraId="666E05AF" w14:textId="0DD5BBF2" w:rsidR="00D019DC" w:rsidDel="00765F7B" w:rsidRDefault="00D019DC" w:rsidP="00D019DC">
      <w:pPr>
        <w:rPr>
          <w:del w:id="172" w:author="MAZOUZ Sabrina" w:date="2025-06-18T19:22:00Z"/>
        </w:rPr>
      </w:pPr>
      <w:r>
        <w:t>L'utilisation de flocage doit rester exceptionnelle, la règle étant d'atteindre la tenue au feu requise par la conception des éléments en béton armé. Si cette option ne peut être envisagée, il faudra mettre en place plutôt qu'un flocage un enduit lissé pouvant recevoir une peinture acrylique traditionnelle.</w:t>
      </w:r>
    </w:p>
    <w:p w14:paraId="40B21C9E" w14:textId="77777777" w:rsidR="00D019DC" w:rsidRDefault="00D019DC" w:rsidP="00B1627B"/>
    <w:p w14:paraId="5B2B35E3" w14:textId="6DC38BB9" w:rsidR="00873AE1" w:rsidRDefault="00663C35" w:rsidP="00D019DC">
      <w:pPr>
        <w:pStyle w:val="Titre4"/>
      </w:pPr>
      <w:bookmarkStart w:id="173" w:name="_Toc115251933"/>
      <w:r>
        <w:t>Équipements</w:t>
      </w:r>
      <w:r w:rsidR="00873AE1">
        <w:t xml:space="preserve"> des locaux</w:t>
      </w:r>
      <w:bookmarkEnd w:id="173"/>
      <w:r w:rsidR="00873AE1">
        <w:t xml:space="preserve"> </w:t>
      </w:r>
    </w:p>
    <w:p w14:paraId="23BF2227" w14:textId="0A4A8538" w:rsidR="00873AE1" w:rsidRDefault="00873AE1" w:rsidP="00B1627B">
      <w:r>
        <w:t xml:space="preserve">Suivant la nature du local, des équipements sont à prévoir au titre de l’opération (c’est-à-dire compris dans le coût prévisionnel des travaux). </w:t>
      </w:r>
      <w:r w:rsidRPr="0037559B">
        <w:t>Ces informations sont consignées dans les fiches par locaux.</w:t>
      </w:r>
      <w:r>
        <w:t xml:space="preserve"> Sont dus au titre du </w:t>
      </w:r>
      <w:r w:rsidR="006B1C22">
        <w:t>présent programme</w:t>
      </w:r>
      <w:r>
        <w:t xml:space="preserve"> : </w:t>
      </w:r>
    </w:p>
    <w:p w14:paraId="768E0017" w14:textId="5F09420B" w:rsidR="00873AE1" w:rsidRDefault="00873AE1" w:rsidP="00644727">
      <w:pPr>
        <w:pStyle w:val="Puce1"/>
      </w:pPr>
      <w:r>
        <w:t xml:space="preserve">Les équipements scellés aux murs type appareils sanitaires, les patères, </w:t>
      </w:r>
      <w:proofErr w:type="gramStart"/>
      <w:r w:rsidRPr="00DC6B2E">
        <w:t xml:space="preserve">miroirs, </w:t>
      </w:r>
      <w:r w:rsidR="0037559B" w:rsidRPr="00DC6B2E">
        <w:t xml:space="preserve"> </w:t>
      </w:r>
      <w:r w:rsidRPr="00DC6B2E">
        <w:t>accessoire</w:t>
      </w:r>
      <w:r>
        <w:t>s</w:t>
      </w:r>
      <w:proofErr w:type="gramEnd"/>
      <w:r>
        <w:t xml:space="preserve"> PMR ;</w:t>
      </w:r>
    </w:p>
    <w:p w14:paraId="40A66EF6" w14:textId="6E39D3EE" w:rsidR="00873AE1" w:rsidRDefault="00873AE1" w:rsidP="00644727">
      <w:pPr>
        <w:pStyle w:val="Puce1"/>
      </w:pPr>
      <w:r>
        <w:t xml:space="preserve">Les équipements intégrés : </w:t>
      </w:r>
      <w:r w:rsidR="00872F58">
        <w:t xml:space="preserve">placards, casiers, </w:t>
      </w:r>
      <w:r>
        <w:t>mobilier intégré de l’espace détente</w:t>
      </w:r>
      <w:r w:rsidR="00872F58">
        <w:t xml:space="preserve"> et Foyer</w:t>
      </w:r>
      <w:r>
        <w:t xml:space="preserve">, </w:t>
      </w:r>
      <w:r w:rsidR="00872F58">
        <w:t xml:space="preserve">salle polyvalente (scène) </w:t>
      </w:r>
      <w:r>
        <w:t xml:space="preserve">etc. </w:t>
      </w:r>
    </w:p>
    <w:p w14:paraId="738C8CF3" w14:textId="673F727E" w:rsidR="0037559B" w:rsidRDefault="0037559B" w:rsidP="00644727">
      <w:pPr>
        <w:pStyle w:val="Puce1"/>
      </w:pPr>
      <w:r>
        <w:t>Les équipements de sécurités incendie : plans d’évacuation et extincteurs</w:t>
      </w:r>
    </w:p>
    <w:p w14:paraId="11981746" w14:textId="77777777" w:rsidR="00873AE1" w:rsidRPr="0037559B" w:rsidRDefault="00873AE1" w:rsidP="00B1627B">
      <w:r w:rsidRPr="0037559B">
        <w:t xml:space="preserve">Tous les équipements seront particulièrement robustes et traités « anti-vandalisme », aussi bien au niveau de leur solidité propre qu’au niveau de la solidité de leur mode d’accrochage. </w:t>
      </w:r>
    </w:p>
    <w:p w14:paraId="26D34CF0" w14:textId="3C107E83" w:rsidR="00873AE1" w:rsidRPr="00DB79C9" w:rsidRDefault="00873AE1" w:rsidP="00B1627B">
      <w:r w:rsidRPr="0037559B">
        <w:t>L’ensemble des branchements, alimentations et évacuations jusqu’à la machine, l’équipement ou le poste particulier est dû au titre des travaux.</w:t>
      </w:r>
    </w:p>
    <w:p w14:paraId="2198FE3C" w14:textId="2B5355A8" w:rsidR="000F2879" w:rsidRDefault="000F2879" w:rsidP="00644727">
      <w:pPr>
        <w:pStyle w:val="Titre3"/>
      </w:pPr>
      <w:bookmarkStart w:id="174" w:name="_Ref42616934"/>
      <w:bookmarkStart w:id="175" w:name="_Toc115251935"/>
      <w:bookmarkStart w:id="176" w:name="_Toc201167187"/>
      <w:r w:rsidRPr="005448D0">
        <w:t>Signalétique</w:t>
      </w:r>
      <w:bookmarkEnd w:id="174"/>
      <w:bookmarkEnd w:id="175"/>
      <w:bookmarkEnd w:id="176"/>
    </w:p>
    <w:p w14:paraId="7A2EADEC" w14:textId="77777777" w:rsidR="00A345B7" w:rsidRPr="00A345B7" w:rsidRDefault="00A345B7" w:rsidP="00B1627B">
      <w:r w:rsidRPr="00A345B7">
        <w:t>Il s’agira de réaliser la signalétique extérieure et intérieure du projet.</w:t>
      </w:r>
    </w:p>
    <w:p w14:paraId="6BD32E64" w14:textId="322D962D" w:rsidR="00A345B7" w:rsidRPr="00843C08" w:rsidRDefault="00A345B7" w:rsidP="00B1627B">
      <w:r w:rsidRPr="00A345B7">
        <w:t xml:space="preserve">La conception et la forme de cette signalétique seront soumises à l’agrément du maitre d’ouvrage. Cette signalétique se traduira par des "signes" et des lettrages. Elle devra s'adresser aux personnes valides, aux </w:t>
      </w:r>
      <w:r w:rsidRPr="00843C08">
        <w:t>personnes handicapées et aux personnes déficientes.</w:t>
      </w:r>
    </w:p>
    <w:p w14:paraId="19E70CD3" w14:textId="1F9EB5D2" w:rsidR="00542252" w:rsidRPr="00843C08" w:rsidRDefault="00542252" w:rsidP="00B1627B">
      <w:r w:rsidRPr="00843C08">
        <w:t>Cette signalétique devra respecter la charte visuelle du maître d’œuvre</w:t>
      </w:r>
      <w:r w:rsidR="00843C08" w:rsidRPr="002704C9">
        <w:t xml:space="preserve"> adapté</w:t>
      </w:r>
      <w:r w:rsidR="002704C9">
        <w:t>e</w:t>
      </w:r>
      <w:r w:rsidR="00843C08" w:rsidRPr="00843C08">
        <w:rPr>
          <w:rPrChange w:id="177" w:author="DEPREZ Stephanie" w:date="2025-06-03T14:25:00Z">
            <w:rPr>
              <w:highlight w:val="green"/>
            </w:rPr>
          </w:rPrChange>
        </w:rPr>
        <w:t xml:space="preserve"> de la charte graphique AMU</w:t>
      </w:r>
      <w:ins w:id="178" w:author="DOHIN Corinne" w:date="2025-05-07T09:46:00Z">
        <w:del w:id="179" w:author="DEPREZ Stephanie" w:date="2025-06-03T14:25:00Z">
          <w:r w:rsidRPr="00843C08" w:rsidDel="00843C08">
            <w:delText>.</w:delText>
          </w:r>
        </w:del>
      </w:ins>
    </w:p>
    <w:p w14:paraId="05FD9D55" w14:textId="43194A90" w:rsidR="00A345B7" w:rsidRPr="00843C08" w:rsidRDefault="00A345B7" w:rsidP="00D019DC">
      <w:pPr>
        <w:pStyle w:val="Titre4"/>
      </w:pPr>
      <w:bookmarkStart w:id="180" w:name="_Toc115251936"/>
      <w:r w:rsidRPr="00843C08">
        <w:t>Signalétique intérieure</w:t>
      </w:r>
      <w:bookmarkEnd w:id="180"/>
      <w:r w:rsidRPr="00843C08">
        <w:t xml:space="preserve"> </w:t>
      </w:r>
    </w:p>
    <w:p w14:paraId="6D8968CB" w14:textId="77777777" w:rsidR="00A345B7" w:rsidRPr="00843C08" w:rsidRDefault="00A345B7" w:rsidP="00B1627B">
      <w:r w:rsidRPr="00843C08">
        <w:t xml:space="preserve">Le projet comprendra l’ensemble de la signalétique nécessaire à l’exploitation d’un tel équipement : </w:t>
      </w:r>
    </w:p>
    <w:p w14:paraId="4B862650" w14:textId="5089998D" w:rsidR="00A345B7" w:rsidRPr="00843C08" w:rsidRDefault="00A345B7">
      <w:pPr>
        <w:pPrChange w:id="181" w:author="DOHIN Corinne" w:date="2025-05-07T09:47:00Z">
          <w:pPr>
            <w:pStyle w:val="Puce1"/>
          </w:pPr>
        </w:pPrChange>
      </w:pPr>
      <w:r w:rsidRPr="00843C08">
        <w:rPr>
          <w:b/>
          <w:bCs/>
        </w:rPr>
        <w:t>La signalétique directionnelle</w:t>
      </w:r>
      <w:r w:rsidRPr="00843C08">
        <w:t xml:space="preserve"> : elle permet l’orientation des utilisateurs et l’organisation des flux internes en veillant à la sécurité des personnes et à la sûreté des lieux ;</w:t>
      </w:r>
      <w:r w:rsidR="00542252" w:rsidRPr="00843C08">
        <w:t xml:space="preserve"> </w:t>
      </w:r>
      <w:r w:rsidR="00542252" w:rsidRPr="00843C08">
        <w:rPr>
          <w:rPrChange w:id="182" w:author="DEPREZ Stephanie" w:date="2025-06-03T14:25:00Z">
            <w:rPr>
              <w:highlight w:val="green"/>
            </w:rPr>
          </w:rPrChange>
        </w:rPr>
        <w:t>Cette signalétique devra respecter la charte visuelle du maître d’œuvre</w:t>
      </w:r>
      <w:r w:rsidR="00843C08" w:rsidRPr="00843C08">
        <w:rPr>
          <w:rPrChange w:id="183" w:author="DEPREZ Stephanie" w:date="2025-06-03T14:25:00Z">
            <w:rPr>
              <w:highlight w:val="green"/>
            </w:rPr>
          </w:rPrChange>
        </w:rPr>
        <w:t xml:space="preserve"> adaptée de la charte graphique AMU</w:t>
      </w:r>
      <w:ins w:id="184" w:author="DOHIN Corinne" w:date="2025-05-07T09:47:00Z">
        <w:del w:id="185" w:author="DEPREZ Stephanie" w:date="2025-06-03T14:25:00Z">
          <w:r w:rsidR="00542252" w:rsidRPr="00843C08" w:rsidDel="00843C08">
            <w:rPr>
              <w:rPrChange w:id="186" w:author="DEPREZ Stephanie" w:date="2025-06-03T14:25:00Z">
                <w:rPr>
                  <w:highlight w:val="green"/>
                </w:rPr>
              </w:rPrChange>
            </w:rPr>
            <w:delText>.</w:delText>
          </w:r>
        </w:del>
      </w:ins>
    </w:p>
    <w:p w14:paraId="74789A8F" w14:textId="4D442520" w:rsidR="00A345B7" w:rsidRPr="00843C08" w:rsidRDefault="00A345B7" w:rsidP="00644727">
      <w:pPr>
        <w:pStyle w:val="Puce1"/>
      </w:pPr>
      <w:r w:rsidRPr="00843C08">
        <w:t>La désignation de tous les locaux (logos et intitulés du local) ;</w:t>
      </w:r>
    </w:p>
    <w:p w14:paraId="51CE5570" w14:textId="12ECDC03" w:rsidR="00A345B7" w:rsidRDefault="00A345B7" w:rsidP="00644727">
      <w:pPr>
        <w:pStyle w:val="Puce1"/>
      </w:pPr>
      <w:r w:rsidRPr="00843C08">
        <w:rPr>
          <w:b/>
          <w:bCs/>
        </w:rPr>
        <w:t>La signalétique de sécurité</w:t>
      </w:r>
      <w:r w:rsidRPr="00843C08">
        <w:t xml:space="preserve"> : elle comportera l’ensemble</w:t>
      </w:r>
      <w:r>
        <w:t xml:space="preserve"> des affichages exigés par la réglementation incendie concernant l’évacuation et les consignes de sécurité. Les panneaux de la signalétique devront résister aux chocs. </w:t>
      </w:r>
    </w:p>
    <w:p w14:paraId="57FAB980" w14:textId="78E56455" w:rsidR="007D711B" w:rsidRDefault="007D711B" w:rsidP="00644727">
      <w:pPr>
        <w:pStyle w:val="Puce1"/>
      </w:pPr>
      <w:r w:rsidRPr="007D711B">
        <w:rPr>
          <w:b/>
          <w:bCs/>
        </w:rPr>
        <w:t>L’identification des locaux à risque</w:t>
      </w:r>
      <w:r>
        <w:rPr>
          <w:b/>
          <w:bCs/>
        </w:rPr>
        <w:t>, sans avoir besoin d’y pénétrer</w:t>
      </w:r>
      <w:r w:rsidRPr="007D711B">
        <w:rPr>
          <w:b/>
          <w:bCs/>
        </w:rPr>
        <w:t> </w:t>
      </w:r>
      <w:r w:rsidRPr="007D711B">
        <w:t>:</w:t>
      </w:r>
      <w:r>
        <w:t xml:space="preserve"> ils seront distingués selon les éléments suivants : </w:t>
      </w:r>
      <w:r w:rsidR="00553F18">
        <w:t>électrique,</w:t>
      </w:r>
      <w:r>
        <w:t xml:space="preserve"> explosion, incendie, chimique, etc…</w:t>
      </w:r>
    </w:p>
    <w:p w14:paraId="73B07C55" w14:textId="26168B0A" w:rsidR="00A345B7" w:rsidRDefault="00A345B7" w:rsidP="00644727">
      <w:pPr>
        <w:pStyle w:val="Puce1"/>
      </w:pPr>
      <w:r w:rsidRPr="00663C35">
        <w:rPr>
          <w:b/>
          <w:bCs/>
        </w:rPr>
        <w:t>Les organes cach</w:t>
      </w:r>
      <w:r w:rsidR="006B1C22" w:rsidRPr="00663C35">
        <w:rPr>
          <w:b/>
          <w:bCs/>
        </w:rPr>
        <w:t>é</w:t>
      </w:r>
      <w:r w:rsidRPr="00663C35">
        <w:rPr>
          <w:b/>
          <w:bCs/>
        </w:rPr>
        <w:t>s</w:t>
      </w:r>
      <w:r>
        <w:t xml:space="preserve"> (vannes, etc.) au niveau des faux-plafonds. </w:t>
      </w:r>
    </w:p>
    <w:p w14:paraId="6061C9CC" w14:textId="44CD4498" w:rsidR="00B63A73" w:rsidRPr="00B63A73" w:rsidRDefault="00B63A73" w:rsidP="00B1627B">
      <w:r w:rsidRPr="00B63A73">
        <w:t xml:space="preserve">Le groupement décrira un projet de signalétique global durant la phase étude intégrant la signalétique réglementaire et la signalétique fonctionnelle. La signalétique devra participer à l’ambiance qualitative recherchée, et être particulièrement performante au regard des handicaps (taille des caractères, écritures en reliefs, contrastes…). Une harmonie importante devra se dégager du complexe global : peinture et sol intérieur, </w:t>
      </w:r>
      <w:r w:rsidRPr="00B63A73">
        <w:lastRenderedPageBreak/>
        <w:t>décoration, signalétique</w:t>
      </w:r>
      <w:r w:rsidRPr="00843C08">
        <w:t xml:space="preserve">. </w:t>
      </w:r>
      <w:r w:rsidRPr="00843C08">
        <w:rPr>
          <w:rPrChange w:id="187" w:author="DEPREZ Stephanie" w:date="2025-06-03T14:26:00Z">
            <w:rPr>
              <w:highlight w:val="yellow"/>
            </w:rPr>
          </w:rPrChange>
        </w:rPr>
        <w:t>L’opérateur veillera à proposer un plan de signalétique couvrant l’ensemble du site, bâtiment</w:t>
      </w:r>
      <w:r w:rsidR="001F330A" w:rsidRPr="00843C08">
        <w:rPr>
          <w:rPrChange w:id="188" w:author="DEPREZ Stephanie" w:date="2025-06-03T14:26:00Z">
            <w:rPr>
              <w:highlight w:val="yellow"/>
            </w:rPr>
          </w:rPrChange>
        </w:rPr>
        <w:t>s réhabilités</w:t>
      </w:r>
      <w:r w:rsidRPr="00843C08">
        <w:rPr>
          <w:rPrChange w:id="189" w:author="DEPREZ Stephanie" w:date="2025-06-03T14:26:00Z">
            <w:rPr>
              <w:highlight w:val="yellow"/>
            </w:rPr>
          </w:rPrChange>
        </w:rPr>
        <w:t xml:space="preserve"> et existant compris.</w:t>
      </w:r>
    </w:p>
    <w:p w14:paraId="3709D49D" w14:textId="6C960109" w:rsidR="00A345B7" w:rsidRDefault="00A345B7" w:rsidP="00B1627B">
      <w:r>
        <w:t xml:space="preserve">Les panneaux de la signalétique devront résister aux chocs et facilement changeables. </w:t>
      </w:r>
    </w:p>
    <w:p w14:paraId="110903CB" w14:textId="77777777" w:rsidR="00176FE2" w:rsidRDefault="00176FE2" w:rsidP="00B1627B"/>
    <w:p w14:paraId="0AA98286" w14:textId="06ACF1D0" w:rsidR="00176FE2" w:rsidRPr="00176FE2" w:rsidRDefault="00176FE2" w:rsidP="00176FE2">
      <w:r w:rsidRPr="00176FE2">
        <w:t>SIGNALETIQUE INTERIEURE :</w:t>
      </w:r>
    </w:p>
    <w:p w14:paraId="57129AD0" w14:textId="0821DBA2" w:rsidR="00176FE2" w:rsidRPr="00176FE2" w:rsidRDefault="00176FE2" w:rsidP="00176FE2">
      <w:r w:rsidRPr="00176FE2">
        <w:t>• Affichages réglementaires indispensables pour répondre à la réglementation de</w:t>
      </w:r>
      <w:r>
        <w:t xml:space="preserve"> </w:t>
      </w:r>
      <w:r w:rsidRPr="00176FE2">
        <w:t>sécurité ;</w:t>
      </w:r>
    </w:p>
    <w:p w14:paraId="0352CE84" w14:textId="07594515" w:rsidR="00176FE2" w:rsidRPr="00176FE2" w:rsidRDefault="00176FE2" w:rsidP="00176FE2">
      <w:r w:rsidRPr="00176FE2">
        <w:t>• Pictogramme</w:t>
      </w:r>
      <w:ins w:id="190" w:author="DOHIN Corinne" w:date="2025-05-07T09:48:00Z">
        <w:r w:rsidR="00542252">
          <w:t>s</w:t>
        </w:r>
      </w:ins>
      <w:r w:rsidRPr="00176FE2">
        <w:t xml:space="preserve"> ou plaques d’identification en matériaux inaltérables sur l’ensemble des</w:t>
      </w:r>
      <w:r>
        <w:t xml:space="preserve"> </w:t>
      </w:r>
      <w:r w:rsidRPr="00176FE2">
        <w:t>portes ;</w:t>
      </w:r>
    </w:p>
    <w:p w14:paraId="1AC94658" w14:textId="093A2EE0" w:rsidR="00176FE2" w:rsidRPr="00176FE2" w:rsidRDefault="00176FE2" w:rsidP="00176FE2">
      <w:r w:rsidRPr="00176FE2">
        <w:t>• Les portes coupe-feu seront repérées par une étiquette adaptée ;</w:t>
      </w:r>
    </w:p>
    <w:p w14:paraId="369C4DC7" w14:textId="2D4372DD" w:rsidR="00176FE2" w:rsidRPr="00176FE2" w:rsidRDefault="00176FE2" w:rsidP="00176FE2">
      <w:r w:rsidRPr="00176FE2">
        <w:t>• Supports d’information</w:t>
      </w:r>
      <w:del w:id="191" w:author="DOHIN Corinne" w:date="2025-05-07T09:48:00Z">
        <w:r w:rsidRPr="00176FE2" w:rsidDel="00542252">
          <w:delText>s</w:delText>
        </w:r>
      </w:del>
      <w:ins w:id="192" w:author="DOHIN Corinne" w:date="2025-05-07T09:48:00Z">
        <w:r w:rsidR="00542252">
          <w:t xml:space="preserve"> </w:t>
        </w:r>
      </w:ins>
      <w:del w:id="193" w:author="DOHIN Corinne" w:date="2025-05-07T09:48:00Z">
        <w:r w:rsidRPr="00176FE2" w:rsidDel="00542252">
          <w:delText xml:space="preserve"> </w:delText>
        </w:r>
      </w:del>
      <w:r w:rsidRPr="00176FE2">
        <w:t>dans les espaces d’accueil ;</w:t>
      </w:r>
    </w:p>
    <w:p w14:paraId="2560916E" w14:textId="77777777" w:rsidR="00176FE2" w:rsidRPr="00176FE2" w:rsidRDefault="00176FE2" w:rsidP="00176FE2">
      <w:r w:rsidRPr="00176FE2">
        <w:t>• Signalétique d’information à l’intérieur du bâtiment ;</w:t>
      </w:r>
    </w:p>
    <w:p w14:paraId="04B7DD0A" w14:textId="77777777" w:rsidR="00176FE2" w:rsidRDefault="00176FE2" w:rsidP="00176FE2">
      <w:r w:rsidRPr="00176FE2">
        <w:t>• Signalétique d’orientation à l’intérieur du bâtiment ;</w:t>
      </w:r>
    </w:p>
    <w:p w14:paraId="618294C3" w14:textId="77777777" w:rsidR="00176FE2" w:rsidRPr="00176FE2" w:rsidRDefault="00176FE2" w:rsidP="00176FE2"/>
    <w:p w14:paraId="1CA78554" w14:textId="45DD5ECC" w:rsidR="00176FE2" w:rsidRPr="00176FE2" w:rsidRDefault="00176FE2" w:rsidP="00176FE2">
      <w:r w:rsidRPr="00176FE2">
        <w:t>SIGNALETIQUE EXTERIEURE :</w:t>
      </w:r>
    </w:p>
    <w:p w14:paraId="1CAE8B6A" w14:textId="627EB192" w:rsidR="00176FE2" w:rsidRPr="00176FE2" w:rsidRDefault="00176FE2" w:rsidP="00176FE2">
      <w:r w:rsidRPr="00176FE2">
        <w:t>• Pictogrammes ou plaques d’identification en matériaux inaltérables sur l’ensemble</w:t>
      </w:r>
      <w:r>
        <w:t xml:space="preserve"> </w:t>
      </w:r>
      <w:r w:rsidRPr="00176FE2">
        <w:t>des portes extérieures ;</w:t>
      </w:r>
    </w:p>
    <w:p w14:paraId="6F271116" w14:textId="77777777" w:rsidR="00176FE2" w:rsidRPr="00176FE2" w:rsidRDefault="00176FE2" w:rsidP="00176FE2">
      <w:r w:rsidRPr="00176FE2">
        <w:t>• Identification de l’accès aux locaux techniques ;</w:t>
      </w:r>
    </w:p>
    <w:p w14:paraId="48C75FF2" w14:textId="3A76B9E8" w:rsidR="00176FE2" w:rsidRPr="00176FE2" w:rsidRDefault="00176FE2" w:rsidP="00176FE2">
      <w:r w:rsidRPr="00176FE2">
        <w:t>• Signalétique directionnelle ;</w:t>
      </w:r>
    </w:p>
    <w:p w14:paraId="7BEBDBD2" w14:textId="1A1B91AF" w:rsidR="00176FE2" w:rsidRDefault="00176FE2" w:rsidP="00B1627B">
      <w:r w:rsidRPr="00176FE2">
        <w:t>• Signalétique informative</w:t>
      </w:r>
      <w:r>
        <w:t xml:space="preserve"> </w:t>
      </w:r>
      <w:r w:rsidRPr="00176FE2">
        <w:t>type enseigne ou totem.</w:t>
      </w:r>
    </w:p>
    <w:p w14:paraId="055E1639" w14:textId="10F1C09B" w:rsidR="000F2879" w:rsidRPr="008A5B1E" w:rsidRDefault="000F2879" w:rsidP="00644727">
      <w:pPr>
        <w:pStyle w:val="Titre3"/>
      </w:pPr>
      <w:bookmarkStart w:id="194" w:name="_Toc115251938"/>
      <w:bookmarkStart w:id="195" w:name="_Toc201167188"/>
      <w:r w:rsidRPr="008A5B1E">
        <w:t>Chauffage, ventilation, climatisation, désenfumage</w:t>
      </w:r>
      <w:bookmarkEnd w:id="194"/>
      <w:bookmarkEnd w:id="195"/>
    </w:p>
    <w:p w14:paraId="7314B97E" w14:textId="6EE698EE" w:rsidR="00176FE2" w:rsidRPr="00176FE2" w:rsidRDefault="00176FE2" w:rsidP="00176FE2">
      <w:pPr>
        <w:autoSpaceDE w:val="0"/>
        <w:autoSpaceDN w:val="0"/>
        <w:adjustRightInd w:val="0"/>
        <w:snapToGrid w:val="0"/>
        <w:spacing w:before="225" w:after="0"/>
        <w:jc w:val="left"/>
      </w:pPr>
      <w:r w:rsidRPr="00176FE2">
        <w:t>ÉTAT ACTUEL DES INSTALLATIONS</w:t>
      </w:r>
    </w:p>
    <w:p w14:paraId="7D1D1D0B" w14:textId="10183FF9" w:rsidR="00176FE2" w:rsidRPr="00176FE2" w:rsidRDefault="00176FE2" w:rsidP="00176FE2">
      <w:pPr>
        <w:autoSpaceDE w:val="0"/>
        <w:autoSpaceDN w:val="0"/>
        <w:adjustRightInd w:val="0"/>
        <w:snapToGrid w:val="0"/>
        <w:spacing w:before="280" w:after="0" w:line="301" w:lineRule="auto"/>
      </w:pPr>
      <w:r w:rsidRPr="00176FE2">
        <w:t>L’opérateur aura pour mission de réaliser un diagnostic des installations existantes afin de mesurer les travaux d’adaptation</w:t>
      </w:r>
      <w:del w:id="196" w:author="DOHIN Corinne" w:date="2025-05-07T09:49:00Z">
        <w:r w:rsidRPr="00176FE2" w:rsidDel="00542252">
          <w:delText>s</w:delText>
        </w:r>
      </w:del>
      <w:r w:rsidRPr="00176FE2">
        <w:t xml:space="preserve"> à réaliser en fonction du re</w:t>
      </w:r>
      <w:ins w:id="197" w:author="DOHIN Corinne" w:date="2025-05-07T09:49:00Z">
        <w:r w:rsidR="00542252">
          <w:t>-</w:t>
        </w:r>
      </w:ins>
      <w:del w:id="198" w:author="DOHIN Corinne" w:date="2025-05-07T09:49:00Z">
        <w:r w:rsidDel="00542252">
          <w:delText xml:space="preserve"> </w:delText>
        </w:r>
      </w:del>
      <w:r w:rsidRPr="00176FE2">
        <w:t>cloisonnement et des réaménagements proposés.</w:t>
      </w:r>
    </w:p>
    <w:p w14:paraId="60F01C04" w14:textId="3D464EFB" w:rsidR="00176FE2" w:rsidRPr="00843C08" w:rsidRDefault="00176FE2" w:rsidP="00176FE2">
      <w:pPr>
        <w:autoSpaceDE w:val="0"/>
        <w:autoSpaceDN w:val="0"/>
        <w:adjustRightInd w:val="0"/>
        <w:snapToGrid w:val="0"/>
        <w:spacing w:before="228" w:after="0" w:line="301" w:lineRule="auto"/>
      </w:pPr>
      <w:r w:rsidRPr="00176FE2">
        <w:t xml:space="preserve">Ce point sera à affiner par le </w:t>
      </w:r>
      <w:r>
        <w:t>concepteur</w:t>
      </w:r>
      <w:r w:rsidRPr="00176FE2">
        <w:t xml:space="preserve"> en fonction de son projet et du diagnostic à réaliser en phase Études. Le volet technique ci-dessous sera à adapter en fonction des limites d’interventions qui seront établies à la </w:t>
      </w:r>
      <w:r w:rsidRPr="00843C08">
        <w:t>suite du diagnostic.</w:t>
      </w:r>
    </w:p>
    <w:p w14:paraId="43FAB120" w14:textId="77777777" w:rsidR="00891614" w:rsidRPr="00843C08" w:rsidRDefault="00891614" w:rsidP="00891614">
      <w:pPr>
        <w:rPr>
          <w:rPrChange w:id="199" w:author="DEPREZ Stephanie" w:date="2025-06-03T14:26:00Z">
            <w:rPr>
              <w:highlight w:val="yellow"/>
            </w:rPr>
          </w:rPrChange>
        </w:rPr>
      </w:pPr>
      <w:r w:rsidRPr="00843C08">
        <w:rPr>
          <w:rPrChange w:id="200" w:author="DEPREZ Stephanie" w:date="2025-06-03T14:26:00Z">
            <w:rPr>
              <w:highlight w:val="yellow"/>
            </w:rPr>
          </w:rPrChange>
        </w:rPr>
        <w:t>De manière générale, la conception sera laissée à l’initiative du concepteur de l’opération, néanmoins cette liberté de choix nécessitera de la part du concepteur une étude approfondie et complète sur les coûts d’exploitation, coûts de maintenance tout en étant rigoureux sur les critères suivants :</w:t>
      </w:r>
    </w:p>
    <w:p w14:paraId="036A03ED" w14:textId="77777777" w:rsidR="00891614" w:rsidRPr="00843C08" w:rsidRDefault="00891614" w:rsidP="00891614">
      <w:pPr>
        <w:pStyle w:val="Puce1"/>
        <w:rPr>
          <w:rPrChange w:id="201" w:author="DEPREZ Stephanie" w:date="2025-06-03T14:26:00Z">
            <w:rPr>
              <w:highlight w:val="yellow"/>
            </w:rPr>
          </w:rPrChange>
        </w:rPr>
      </w:pPr>
      <w:r w:rsidRPr="00843C08">
        <w:rPr>
          <w:rPrChange w:id="202" w:author="DEPREZ Stephanie" w:date="2025-06-03T14:26:00Z">
            <w:rPr>
              <w:highlight w:val="yellow"/>
            </w:rPr>
          </w:rPrChange>
        </w:rPr>
        <w:t>Souplesse d’utilisation, adaptation au rythme des activités ;</w:t>
      </w:r>
    </w:p>
    <w:p w14:paraId="152552C6" w14:textId="77777777" w:rsidR="00891614" w:rsidRPr="00843C08" w:rsidRDefault="00891614" w:rsidP="00891614">
      <w:pPr>
        <w:pStyle w:val="Puce1"/>
        <w:rPr>
          <w:rPrChange w:id="203" w:author="DEPREZ Stephanie" w:date="2025-06-03T14:26:00Z">
            <w:rPr>
              <w:highlight w:val="yellow"/>
            </w:rPr>
          </w:rPrChange>
        </w:rPr>
      </w:pPr>
      <w:r w:rsidRPr="00843C08">
        <w:rPr>
          <w:rPrChange w:id="204" w:author="DEPREZ Stephanie" w:date="2025-06-03T14:26:00Z">
            <w:rPr>
              <w:highlight w:val="yellow"/>
            </w:rPr>
          </w:rPrChange>
        </w:rPr>
        <w:t>Optimisation des systèmes par nature de locaux rencontrés ;</w:t>
      </w:r>
    </w:p>
    <w:p w14:paraId="53E527D5" w14:textId="77777777" w:rsidR="00891614" w:rsidRPr="00843C08" w:rsidRDefault="00891614" w:rsidP="00891614">
      <w:pPr>
        <w:pStyle w:val="Puce1"/>
        <w:rPr>
          <w:rPrChange w:id="205" w:author="DEPREZ Stephanie" w:date="2025-06-03T14:26:00Z">
            <w:rPr>
              <w:highlight w:val="yellow"/>
            </w:rPr>
          </w:rPrChange>
        </w:rPr>
      </w:pPr>
      <w:r w:rsidRPr="00843C08">
        <w:rPr>
          <w:rPrChange w:id="206" w:author="DEPREZ Stephanie" w:date="2025-06-03T14:26:00Z">
            <w:rPr>
              <w:highlight w:val="yellow"/>
            </w:rPr>
          </w:rPrChange>
        </w:rPr>
        <w:t xml:space="preserve">Respect des contraintes acoustiques. </w:t>
      </w:r>
    </w:p>
    <w:p w14:paraId="1935EF2C" w14:textId="77777777" w:rsidR="00891614" w:rsidRDefault="00891614" w:rsidP="00891614">
      <w:r w:rsidRPr="008B6E9A">
        <w:t>La préservation de l’environnement et la diminution des consommations étant une ligne directrice primordiale, les sanitaires / couloirs / locaux à occupation intermittente seront équipés de dispositifs permettant de réduire les consommations</w:t>
      </w:r>
      <w:r>
        <w:t> ;</w:t>
      </w:r>
    </w:p>
    <w:p w14:paraId="452527D3" w14:textId="77777777" w:rsidR="00891614" w:rsidRDefault="00891614" w:rsidP="00891614">
      <w:r>
        <w:t>Le concepteur devra préciser les modes de production, de conditionnement et les fluides employés ;</w:t>
      </w:r>
    </w:p>
    <w:p w14:paraId="3D75B660" w14:textId="77777777" w:rsidR="00891614" w:rsidRDefault="00891614" w:rsidP="00891614">
      <w:r>
        <w:t xml:space="preserve">Le concepteur devra livrer un bâtiment conforme à la réglementation en vigueur, vis-à-vis des températures et des volumes de brassage et de renouvellement d’air dans le bâtiment, en fonction des aménagements retenus. </w:t>
      </w:r>
    </w:p>
    <w:p w14:paraId="0BC66A78" w14:textId="77777777" w:rsidR="00891614" w:rsidRDefault="00891614" w:rsidP="00176FE2"/>
    <w:p w14:paraId="0FAB6186" w14:textId="2BFFB4C3" w:rsidR="00176FE2" w:rsidRPr="00176FE2" w:rsidRDefault="00176FE2" w:rsidP="00176FE2">
      <w:r w:rsidRPr="00176FE2">
        <w:t>ÉTENDUES DES PRESTATIONS</w:t>
      </w:r>
    </w:p>
    <w:p w14:paraId="3BC74F78" w14:textId="77777777" w:rsidR="00843C08" w:rsidRDefault="00176FE2" w:rsidP="00176FE2">
      <w:r w:rsidRPr="00176FE2">
        <w:lastRenderedPageBreak/>
        <w:t xml:space="preserve">Le choix du mode rafraîchissement sera laissé à l’initiative de l’opérateur tandis que le mode de chauffage souhaité est un raccordement </w:t>
      </w:r>
      <w:r w:rsidR="00843C08">
        <w:t>à la chaufferie centrale du site.</w:t>
      </w:r>
    </w:p>
    <w:p w14:paraId="053F7392" w14:textId="4AFB10AC" w:rsidR="00176FE2" w:rsidRPr="00176FE2" w:rsidRDefault="00176FE2" w:rsidP="00176FE2">
      <w:proofErr w:type="spellStart"/>
      <w:proofErr w:type="gramStart"/>
      <w:r w:rsidRPr="00843C08">
        <w:rPr>
          <w:rPrChange w:id="207" w:author="DEPREZ Stephanie" w:date="2025-06-03T14:26:00Z">
            <w:rPr>
              <w:highlight w:val="yellow"/>
            </w:rPr>
          </w:rPrChange>
        </w:rPr>
        <w:t>l</w:t>
      </w:r>
      <w:ins w:id="208" w:author="DEPREZ Stephanie" w:date="2025-06-03T14:27:00Z">
        <w:r w:rsidR="00843C08">
          <w:t>l</w:t>
        </w:r>
      </w:ins>
      <w:proofErr w:type="spellEnd"/>
      <w:proofErr w:type="gramEnd"/>
      <w:r w:rsidRPr="00843C08">
        <w:rPr>
          <w:rPrChange w:id="209" w:author="DEPREZ Stephanie" w:date="2025-06-03T14:26:00Z">
            <w:rPr>
              <w:highlight w:val="yellow"/>
            </w:rPr>
          </w:rPrChange>
        </w:rPr>
        <w:t xml:space="preserve"> aura à concevoir l’ensemble des équipements de production</w:t>
      </w:r>
      <w:del w:id="210" w:author="DOHIN Corinne" w:date="2025-05-07T09:51:00Z">
        <w:r w:rsidRPr="00843C08" w:rsidDel="00542252">
          <w:rPr>
            <w:rPrChange w:id="211" w:author="DEPREZ Stephanie" w:date="2025-06-03T14:26:00Z">
              <w:rPr>
                <w:highlight w:val="yellow"/>
              </w:rPr>
            </w:rPrChange>
          </w:rPr>
          <w:delText>s</w:delText>
        </w:r>
      </w:del>
      <w:r w:rsidRPr="00843C08">
        <w:rPr>
          <w:rPrChange w:id="212" w:author="DEPREZ Stephanie" w:date="2025-06-03T14:26:00Z">
            <w:rPr>
              <w:highlight w:val="yellow"/>
            </w:rPr>
          </w:rPrChange>
        </w:rPr>
        <w:t xml:space="preserve"> et distribution du système de rafraîchissement.</w:t>
      </w:r>
    </w:p>
    <w:p w14:paraId="5DC51896" w14:textId="77777777" w:rsidR="00176FE2" w:rsidRPr="00176FE2" w:rsidRDefault="00176FE2" w:rsidP="00176FE2">
      <w:r w:rsidRPr="00176FE2">
        <w:t>L’installation comprendra notamment :</w:t>
      </w:r>
    </w:p>
    <w:p w14:paraId="6D4D261B" w14:textId="2061868F" w:rsidR="00176FE2" w:rsidRPr="00176FE2" w:rsidRDefault="00176FE2" w:rsidP="00176FE2">
      <w:r w:rsidRPr="00176FE2">
        <w:t xml:space="preserve">• La production </w:t>
      </w:r>
      <w:r w:rsidR="00891614" w:rsidRPr="00176FE2">
        <w:t>d’énergie ;</w:t>
      </w:r>
    </w:p>
    <w:p w14:paraId="43BBBE10" w14:textId="0E74F36E" w:rsidR="00176FE2" w:rsidRPr="00843C08" w:rsidRDefault="00176FE2" w:rsidP="00176FE2">
      <w:r w:rsidRPr="00176FE2">
        <w:t xml:space="preserve">• </w:t>
      </w:r>
      <w:r w:rsidRPr="00843C08">
        <w:t xml:space="preserve">La production et distribution de rafraîchissement </w:t>
      </w:r>
      <w:r w:rsidR="00843C08" w:rsidRPr="00843C08">
        <w:rPr>
          <w:rPrChange w:id="213" w:author="DEPREZ Stephanie" w:date="2025-06-03T14:29:00Z">
            <w:rPr>
              <w:highlight w:val="green"/>
            </w:rPr>
          </w:rPrChange>
        </w:rPr>
        <w:t>sur certaines espaces</w:t>
      </w:r>
    </w:p>
    <w:p w14:paraId="3EF166C1" w14:textId="7FCF7B2D" w:rsidR="00176FE2" w:rsidRPr="00176FE2" w:rsidRDefault="00176FE2" w:rsidP="00176FE2">
      <w:r w:rsidRPr="00843C08">
        <w:t>• La distribution secondaire des fluides (eau, air), les régulations, les traitements</w:t>
      </w:r>
      <w:r w:rsidR="00891614" w:rsidRPr="00843C08">
        <w:t xml:space="preserve"> </w:t>
      </w:r>
      <w:r w:rsidRPr="00843C08">
        <w:t>spécifiques</w:t>
      </w:r>
      <w:r w:rsidRPr="00176FE2">
        <w:t xml:space="preserve">, les filtrations et </w:t>
      </w:r>
      <w:r w:rsidR="00891614" w:rsidRPr="00176FE2">
        <w:t>autres ;</w:t>
      </w:r>
    </w:p>
    <w:p w14:paraId="4DFFCDCF" w14:textId="77777777" w:rsidR="00176FE2" w:rsidRPr="00176FE2" w:rsidRDefault="00176FE2" w:rsidP="00176FE2">
      <w:r w:rsidRPr="00176FE2">
        <w:t>• Le système de CTA : extractions d’air ; centrale de renouvellement…</w:t>
      </w:r>
    </w:p>
    <w:p w14:paraId="07AB306C" w14:textId="7A1B07EA" w:rsidR="00176FE2" w:rsidRPr="00176FE2" w:rsidRDefault="00176FE2" w:rsidP="00176FE2">
      <w:r w:rsidRPr="00176FE2">
        <w:t>• La mise en place des appareils terminaux de diffusion, les accessoires d’induction</w:t>
      </w:r>
      <w:r w:rsidR="00891614">
        <w:t xml:space="preserve"> </w:t>
      </w:r>
      <w:r w:rsidRPr="00176FE2">
        <w:t>d’air, les équipements spécifiques d’humidification, les filtres et autres ;</w:t>
      </w:r>
    </w:p>
    <w:p w14:paraId="4D6D4EBD" w14:textId="77777777" w:rsidR="00176FE2" w:rsidRPr="00176FE2" w:rsidRDefault="00176FE2" w:rsidP="00176FE2">
      <w:r w:rsidRPr="00176FE2">
        <w:t>• L’ensemble de la distribution, appareil de chauffage…</w:t>
      </w:r>
    </w:p>
    <w:p w14:paraId="45F0EF91" w14:textId="64043B94" w:rsidR="00176FE2" w:rsidRPr="00176FE2" w:rsidRDefault="00176FE2" w:rsidP="00176FE2">
      <w:r w:rsidRPr="00176FE2">
        <w:t xml:space="preserve">• La mise en place des appareils terminaux de reprise d’air, de transfert et </w:t>
      </w:r>
      <w:r w:rsidR="00891614" w:rsidRPr="00176FE2">
        <w:t>d’extraction ;</w:t>
      </w:r>
      <w:r w:rsidR="00891614">
        <w:t xml:space="preserve"> </w:t>
      </w:r>
    </w:p>
    <w:p w14:paraId="354F78BA" w14:textId="5EE62A9A" w:rsidR="00176FE2" w:rsidRPr="00176FE2" w:rsidRDefault="00176FE2" w:rsidP="00176FE2">
      <w:r w:rsidRPr="00176FE2">
        <w:t>• Les dispositifs assurant le désenfumage et les organes rendus nécessaires par</w:t>
      </w:r>
      <w:r w:rsidR="00891614">
        <w:t xml:space="preserve"> </w:t>
      </w:r>
      <w:r w:rsidRPr="00176FE2">
        <w:t xml:space="preserve">l’application du règlement de </w:t>
      </w:r>
      <w:r w:rsidR="00891614" w:rsidRPr="00176FE2">
        <w:t>sécurité ;</w:t>
      </w:r>
    </w:p>
    <w:p w14:paraId="354F5C31" w14:textId="77777777" w:rsidR="008A5B1E" w:rsidRDefault="008A5B1E" w:rsidP="00D019DC">
      <w:pPr>
        <w:pStyle w:val="Titre4"/>
      </w:pPr>
      <w:bookmarkStart w:id="214" w:name="_Toc115251939"/>
      <w:r>
        <w:t>Principes généraux</w:t>
      </w:r>
      <w:bookmarkEnd w:id="214"/>
      <w:r>
        <w:t xml:space="preserve"> </w:t>
      </w:r>
    </w:p>
    <w:p w14:paraId="40908AC2" w14:textId="77777777" w:rsidR="008A5B1E" w:rsidRPr="008A5B1E" w:rsidRDefault="008A5B1E" w:rsidP="00B1627B">
      <w:r w:rsidRPr="008A5B1E">
        <w:t xml:space="preserve">Les prestations de chauffage, climatisation, ventilation et désenfumage sont les suivantes : </w:t>
      </w:r>
    </w:p>
    <w:p w14:paraId="04280ED8" w14:textId="7100D71E" w:rsidR="008A5B1E" w:rsidRDefault="00891614" w:rsidP="00644727">
      <w:pPr>
        <w:pStyle w:val="Puce1"/>
      </w:pPr>
      <w:r>
        <w:t>Les productions frigorifiques</w:t>
      </w:r>
      <w:r w:rsidR="008A5B1E">
        <w:t> ;</w:t>
      </w:r>
    </w:p>
    <w:p w14:paraId="0FCE2A32" w14:textId="77777777" w:rsidR="008A5B1E" w:rsidRDefault="008A5B1E" w:rsidP="00644727">
      <w:pPr>
        <w:pStyle w:val="Puce1"/>
      </w:pPr>
      <w:r>
        <w:t>La distribution des fluides primaires ;</w:t>
      </w:r>
    </w:p>
    <w:p w14:paraId="73357CB4" w14:textId="77777777" w:rsidR="008A5B1E" w:rsidRDefault="008A5B1E" w:rsidP="00644727">
      <w:pPr>
        <w:pStyle w:val="Puce1"/>
      </w:pPr>
      <w:r>
        <w:t>La distribution secondaire des fluides, les traitements spécifiques, les appareils terminaux de chauffage et rafraîchissement ;</w:t>
      </w:r>
    </w:p>
    <w:p w14:paraId="65FDFC99" w14:textId="77777777" w:rsidR="008A5B1E" w:rsidRDefault="008A5B1E" w:rsidP="00644727">
      <w:pPr>
        <w:pStyle w:val="Puce1"/>
      </w:pPr>
      <w:r>
        <w:t>Les émetteurs de chaleur et de frigories ;</w:t>
      </w:r>
    </w:p>
    <w:p w14:paraId="5BD0797C" w14:textId="77777777" w:rsidR="008A5B1E" w:rsidRDefault="008A5B1E" w:rsidP="00644727">
      <w:pPr>
        <w:pStyle w:val="Puce1"/>
      </w:pPr>
      <w:r>
        <w:t>Les centrales de traitement d’air ;</w:t>
      </w:r>
    </w:p>
    <w:p w14:paraId="67D16635" w14:textId="77777777" w:rsidR="008A5B1E" w:rsidRDefault="008A5B1E" w:rsidP="00644727">
      <w:pPr>
        <w:pStyle w:val="Puce1"/>
      </w:pPr>
      <w:r>
        <w:t>La distribution de l’air y compris la filtration ;</w:t>
      </w:r>
    </w:p>
    <w:p w14:paraId="674AE920" w14:textId="77777777" w:rsidR="008A5B1E" w:rsidRDefault="008A5B1E" w:rsidP="00644727">
      <w:pPr>
        <w:pStyle w:val="Puce1"/>
      </w:pPr>
      <w:r>
        <w:t>Les extractions d’air ;</w:t>
      </w:r>
    </w:p>
    <w:p w14:paraId="3FDE63B7" w14:textId="77777777" w:rsidR="008A5B1E" w:rsidRDefault="008A5B1E" w:rsidP="00644727">
      <w:pPr>
        <w:pStyle w:val="Puce1"/>
      </w:pPr>
      <w:r>
        <w:t>Les dispositifs assurant le désenfumage et les organes rendus nécessaires par l’application du règlement de sécurité ;</w:t>
      </w:r>
    </w:p>
    <w:p w14:paraId="51A43D52" w14:textId="77777777" w:rsidR="008A5B1E" w:rsidRDefault="008A5B1E" w:rsidP="00644727">
      <w:pPr>
        <w:pStyle w:val="Puce1"/>
      </w:pPr>
      <w:r>
        <w:t>Les raccordements électriques alimentant les appareils ;</w:t>
      </w:r>
    </w:p>
    <w:p w14:paraId="498D09E6" w14:textId="4ACA9D50" w:rsidR="00891614" w:rsidRPr="00176FE2" w:rsidRDefault="00891614" w:rsidP="00891614">
      <w:pPr>
        <w:pStyle w:val="Puce1"/>
      </w:pPr>
      <w:r w:rsidRPr="00176FE2">
        <w:t>Les moyens de mesurer les consommations d’énergie et la gestion des installations</w:t>
      </w:r>
      <w:r>
        <w:t xml:space="preserve"> </w:t>
      </w:r>
      <w:r w:rsidRPr="00176FE2">
        <w:t>techniques par un PC central et bus de communication permettant la gestion de la production de chaleur et la programmation de la ventilation des bureaux. (GTB)</w:t>
      </w:r>
    </w:p>
    <w:p w14:paraId="42C18A2E" w14:textId="1C3DD0A5" w:rsidR="00891614" w:rsidRDefault="00891614" w:rsidP="00891614">
      <w:pPr>
        <w:pStyle w:val="Puce1"/>
      </w:pPr>
      <w:r w:rsidRPr="00176FE2">
        <w:t>Les dispositifs de rafraîchissement et climatisation nécessaire</w:t>
      </w:r>
      <w:ins w:id="215" w:author="DOHIN Corinne" w:date="2025-05-07T09:51:00Z">
        <w:r w:rsidR="00E47380">
          <w:t>s</w:t>
        </w:r>
      </w:ins>
      <w:r w:rsidRPr="00176FE2">
        <w:t xml:space="preserve"> au projet (production,</w:t>
      </w:r>
      <w:r>
        <w:t xml:space="preserve"> </w:t>
      </w:r>
      <w:r w:rsidRPr="00176FE2">
        <w:t>distribution et équipements terminaux). En cas de mise en place de VRV, un système de réseaux différents par façade sera demandé.</w:t>
      </w:r>
    </w:p>
    <w:p w14:paraId="15DEE772" w14:textId="1E6E0C52" w:rsidR="00891614" w:rsidRPr="00176FE2" w:rsidRDefault="00891614" w:rsidP="00891614">
      <w:pPr>
        <w:pStyle w:val="Puce1"/>
      </w:pPr>
      <w:r>
        <w:t>La mise en place de brasseurs d’air.</w:t>
      </w:r>
    </w:p>
    <w:p w14:paraId="24D14476" w14:textId="77777777" w:rsidR="008A5B1E" w:rsidRDefault="008A5B1E" w:rsidP="00644727">
      <w:pPr>
        <w:pStyle w:val="Puce1"/>
      </w:pPr>
      <w:r>
        <w:t xml:space="preserve">L’ensemble des régulations, </w:t>
      </w:r>
    </w:p>
    <w:p w14:paraId="0B3C3C43" w14:textId="6D1B2435" w:rsidR="008A5B1E" w:rsidRDefault="008A5B1E" w:rsidP="00B1627B">
      <w:pPr>
        <w:rPr>
          <w:ins w:id="216" w:author="DEPREZ Stephanie" w:date="2025-06-03T14:29:00Z"/>
        </w:rPr>
      </w:pPr>
      <w:r w:rsidRPr="008A5B1E">
        <w:t xml:space="preserve">Le niveau de traitement des locaux sera défini en fonction des exigences de confort et de fonctionnement précisées dans le cadre des fiches par local. </w:t>
      </w:r>
    </w:p>
    <w:p w14:paraId="4548FA71" w14:textId="52469205" w:rsidR="00843C08" w:rsidRDefault="00843C08" w:rsidP="00B1627B">
      <w:pPr>
        <w:rPr>
          <w:ins w:id="217" w:author="DEPREZ Stephanie" w:date="2025-06-03T14:29:00Z"/>
        </w:rPr>
      </w:pPr>
    </w:p>
    <w:p w14:paraId="785CB8DB" w14:textId="77777777" w:rsidR="00843C08" w:rsidRDefault="00843C08" w:rsidP="00B1627B"/>
    <w:p w14:paraId="54014F21" w14:textId="0D9A183E" w:rsidR="009C420C" w:rsidRDefault="009C420C" w:rsidP="009C420C">
      <w:pPr>
        <w:pStyle w:val="sous-titre"/>
      </w:pPr>
      <w:r>
        <w:lastRenderedPageBreak/>
        <w:t>Conditions extérieures de référence</w:t>
      </w:r>
    </w:p>
    <w:p w14:paraId="51457E9A" w14:textId="77777777" w:rsidR="009C420C" w:rsidRPr="00843C08" w:rsidRDefault="009C420C" w:rsidP="009C420C">
      <w:r>
        <w:t xml:space="preserve">Les dimensionnements des installations seront </w:t>
      </w:r>
      <w:r w:rsidRPr="00843C08">
        <w:t>établis pour les conditions extérieures suivantes</w:t>
      </w:r>
    </w:p>
    <w:p w14:paraId="7216BD13" w14:textId="07605B7C" w:rsidR="009C420C" w:rsidRPr="00843C08" w:rsidRDefault="009C420C" w:rsidP="009C420C">
      <w:pPr>
        <w:pStyle w:val="Puce2"/>
        <w:rPr>
          <w:rPrChange w:id="218" w:author="DEPREZ Stephanie" w:date="2025-06-03T14:29:00Z">
            <w:rPr>
              <w:highlight w:val="yellow"/>
            </w:rPr>
          </w:rPrChange>
        </w:rPr>
      </w:pPr>
      <w:r w:rsidRPr="00843C08">
        <w:t>-</w:t>
      </w:r>
      <w:r w:rsidRPr="00843C08">
        <w:tab/>
      </w:r>
      <w:r w:rsidRPr="00843C08">
        <w:rPr>
          <w:rPrChange w:id="219" w:author="DEPREZ Stephanie" w:date="2025-06-03T14:29:00Z">
            <w:rPr>
              <w:highlight w:val="yellow"/>
            </w:rPr>
          </w:rPrChange>
        </w:rPr>
        <w:t>Hiver : -7°C, humidité 95%</w:t>
      </w:r>
    </w:p>
    <w:p w14:paraId="6D6067A7" w14:textId="45D69B2D" w:rsidR="009C420C" w:rsidRPr="00843C08" w:rsidRDefault="009C420C" w:rsidP="009C420C">
      <w:pPr>
        <w:pStyle w:val="Puce2"/>
        <w:rPr>
          <w:rPrChange w:id="220" w:author="DEPREZ Stephanie" w:date="2025-06-03T14:29:00Z">
            <w:rPr>
              <w:highlight w:val="yellow"/>
            </w:rPr>
          </w:rPrChange>
        </w:rPr>
      </w:pPr>
      <w:r w:rsidRPr="00843C08">
        <w:rPr>
          <w:rPrChange w:id="221" w:author="DEPREZ Stephanie" w:date="2025-06-03T14:29:00Z">
            <w:rPr>
              <w:highlight w:val="yellow"/>
            </w:rPr>
          </w:rPrChange>
        </w:rPr>
        <w:t>-</w:t>
      </w:r>
      <w:r w:rsidRPr="00843C08">
        <w:rPr>
          <w:rPrChange w:id="222" w:author="DEPREZ Stephanie" w:date="2025-06-03T14:29:00Z">
            <w:rPr>
              <w:highlight w:val="yellow"/>
            </w:rPr>
          </w:rPrChange>
        </w:rPr>
        <w:tab/>
        <w:t xml:space="preserve">Été : 30°C, humidité 40% </w:t>
      </w:r>
    </w:p>
    <w:p w14:paraId="20E07E34" w14:textId="009815AA" w:rsidR="008A5B1E" w:rsidRDefault="008A5B1E" w:rsidP="00D019DC">
      <w:pPr>
        <w:pStyle w:val="Titre4"/>
      </w:pPr>
      <w:bookmarkStart w:id="223" w:name="_Toc115251940"/>
      <w:r>
        <w:t>Températures de consigne</w:t>
      </w:r>
      <w:bookmarkEnd w:id="223"/>
      <w:r>
        <w:t xml:space="preserve"> </w:t>
      </w:r>
    </w:p>
    <w:p w14:paraId="5F565CA4" w14:textId="5A921B6D" w:rsidR="008A5B1E" w:rsidRDefault="008A5B1E" w:rsidP="00B1627B">
      <w:r w:rsidRPr="008A5B1E">
        <w:t xml:space="preserve">Les températures à respecter sont celles décrites dans les fiches par locaux. </w:t>
      </w:r>
    </w:p>
    <w:p w14:paraId="6FDE2371" w14:textId="77777777" w:rsidR="00BE4288" w:rsidRPr="00BE4288" w:rsidRDefault="00BE4288" w:rsidP="00BE4288">
      <w:pPr>
        <w:pStyle w:val="sous-titre"/>
      </w:pPr>
      <w:r w:rsidRPr="00BE4288">
        <w:t xml:space="preserve">Régulation individuelle de la température </w:t>
      </w:r>
    </w:p>
    <w:p w14:paraId="3233064F" w14:textId="1F27D1AF" w:rsidR="00BE4288" w:rsidRPr="00BE4288" w:rsidRDefault="00BE4288" w:rsidP="00B1627B">
      <w:r w:rsidRPr="00BE4288">
        <w:t>Le concepteur doit proposer des solutions de ventilation et de traitement hygrothermique économe en énergie comme des dispositifs à récupération de calories (exemple : VMC double flux, PAC).</w:t>
      </w:r>
    </w:p>
    <w:p w14:paraId="71BEF5B6" w14:textId="77777777" w:rsidR="008A5B1E" w:rsidRDefault="008A5B1E" w:rsidP="00624A14">
      <w:pPr>
        <w:pStyle w:val="sous-titre"/>
      </w:pPr>
      <w:r>
        <w:t xml:space="preserve">consignes de températures </w:t>
      </w:r>
    </w:p>
    <w:tbl>
      <w:tblPr>
        <w:tblStyle w:val="Grilledutableau"/>
        <w:tblW w:w="0" w:type="auto"/>
        <w:tblLook w:val="04A0" w:firstRow="1" w:lastRow="0" w:firstColumn="1" w:lastColumn="0" w:noHBand="0" w:noVBand="1"/>
      </w:tblPr>
      <w:tblGrid>
        <w:gridCol w:w="2689"/>
        <w:gridCol w:w="1666"/>
        <w:gridCol w:w="1666"/>
        <w:gridCol w:w="1666"/>
        <w:gridCol w:w="1666"/>
      </w:tblGrid>
      <w:tr w:rsidR="008A5B1E" w:rsidRPr="002C2C6F" w14:paraId="68D4BA7F" w14:textId="77777777" w:rsidTr="002E6C8B">
        <w:trPr>
          <w:trHeight w:val="341"/>
          <w:tblHeader/>
        </w:trPr>
        <w:tc>
          <w:tcPr>
            <w:tcW w:w="2689" w:type="dxa"/>
            <w:vMerge w:val="restart"/>
            <w:vAlign w:val="center"/>
          </w:tcPr>
          <w:p w14:paraId="45E54778" w14:textId="77777777" w:rsidR="008A5B1E" w:rsidRPr="002C2C6F" w:rsidRDefault="008A5B1E" w:rsidP="00624A14">
            <w:pPr>
              <w:keepNext/>
              <w:spacing w:before="40" w:after="40"/>
              <w:rPr>
                <w:b/>
                <w:bCs/>
              </w:rPr>
            </w:pPr>
            <w:r w:rsidRPr="002C2C6F">
              <w:rPr>
                <w:b/>
                <w:bCs/>
              </w:rPr>
              <w:t xml:space="preserve">LOCAUX </w:t>
            </w:r>
          </w:p>
        </w:tc>
        <w:tc>
          <w:tcPr>
            <w:tcW w:w="3332" w:type="dxa"/>
            <w:gridSpan w:val="2"/>
            <w:vAlign w:val="center"/>
          </w:tcPr>
          <w:p w14:paraId="07F3A648" w14:textId="4ACC1943" w:rsidR="008A5B1E" w:rsidRPr="002C2C6F" w:rsidRDefault="002C2C6F" w:rsidP="00624A14">
            <w:pPr>
              <w:keepNext/>
              <w:spacing w:before="40" w:after="40"/>
              <w:rPr>
                <w:b/>
                <w:bCs/>
              </w:rPr>
            </w:pPr>
            <w:r w:rsidRPr="002C2C6F">
              <w:rPr>
                <w:b/>
                <w:bCs/>
              </w:rPr>
              <w:t>ÉTÉ</w:t>
            </w:r>
          </w:p>
        </w:tc>
        <w:tc>
          <w:tcPr>
            <w:tcW w:w="3332" w:type="dxa"/>
            <w:gridSpan w:val="2"/>
            <w:vAlign w:val="center"/>
          </w:tcPr>
          <w:p w14:paraId="293EC9E9" w14:textId="77777777" w:rsidR="008A5B1E" w:rsidRPr="002C2C6F" w:rsidRDefault="008A5B1E" w:rsidP="00624A14">
            <w:pPr>
              <w:keepNext/>
              <w:spacing w:before="40" w:after="40"/>
              <w:rPr>
                <w:b/>
                <w:bCs/>
              </w:rPr>
            </w:pPr>
            <w:r w:rsidRPr="002C2C6F">
              <w:rPr>
                <w:b/>
                <w:bCs/>
              </w:rPr>
              <w:t xml:space="preserve">HIVER </w:t>
            </w:r>
          </w:p>
        </w:tc>
      </w:tr>
      <w:tr w:rsidR="008A5B1E" w:rsidRPr="002C2C6F" w14:paraId="21883656" w14:textId="77777777" w:rsidTr="002E6C8B">
        <w:trPr>
          <w:trHeight w:val="276"/>
          <w:tblHeader/>
        </w:trPr>
        <w:tc>
          <w:tcPr>
            <w:tcW w:w="2689" w:type="dxa"/>
            <w:vMerge/>
            <w:vAlign w:val="center"/>
          </w:tcPr>
          <w:p w14:paraId="44038595" w14:textId="77777777" w:rsidR="008A5B1E" w:rsidRPr="002C2C6F" w:rsidRDefault="008A5B1E" w:rsidP="00624A14">
            <w:pPr>
              <w:keepNext/>
              <w:spacing w:before="40" w:after="40"/>
              <w:rPr>
                <w:b/>
                <w:bCs/>
              </w:rPr>
            </w:pPr>
          </w:p>
        </w:tc>
        <w:tc>
          <w:tcPr>
            <w:tcW w:w="1666" w:type="dxa"/>
            <w:vAlign w:val="center"/>
          </w:tcPr>
          <w:p w14:paraId="56289119" w14:textId="77777777" w:rsidR="008A5B1E" w:rsidRPr="002C2C6F" w:rsidRDefault="008A5B1E" w:rsidP="00624A14">
            <w:pPr>
              <w:keepNext/>
              <w:spacing w:before="40" w:after="40"/>
              <w:rPr>
                <w:b/>
                <w:bCs/>
              </w:rPr>
            </w:pPr>
            <w:r w:rsidRPr="002C2C6F">
              <w:rPr>
                <w:b/>
                <w:bCs/>
              </w:rPr>
              <w:t>T°C</w:t>
            </w:r>
          </w:p>
        </w:tc>
        <w:tc>
          <w:tcPr>
            <w:tcW w:w="1666" w:type="dxa"/>
            <w:vAlign w:val="center"/>
          </w:tcPr>
          <w:p w14:paraId="6D536277" w14:textId="77777777" w:rsidR="008A5B1E" w:rsidRPr="002C2C6F" w:rsidRDefault="008A5B1E" w:rsidP="00624A14">
            <w:pPr>
              <w:keepNext/>
              <w:spacing w:before="40" w:after="40"/>
              <w:rPr>
                <w:b/>
                <w:bCs/>
              </w:rPr>
            </w:pPr>
            <w:r w:rsidRPr="002C2C6F">
              <w:rPr>
                <w:b/>
                <w:bCs/>
              </w:rPr>
              <w:t>HR %</w:t>
            </w:r>
          </w:p>
        </w:tc>
        <w:tc>
          <w:tcPr>
            <w:tcW w:w="1666" w:type="dxa"/>
            <w:vAlign w:val="center"/>
          </w:tcPr>
          <w:p w14:paraId="32F56F22" w14:textId="77777777" w:rsidR="008A5B1E" w:rsidRPr="002C2C6F" w:rsidRDefault="008A5B1E" w:rsidP="00624A14">
            <w:pPr>
              <w:keepNext/>
              <w:spacing w:before="40" w:after="40"/>
              <w:rPr>
                <w:b/>
                <w:bCs/>
              </w:rPr>
            </w:pPr>
            <w:r w:rsidRPr="002C2C6F">
              <w:rPr>
                <w:b/>
                <w:bCs/>
              </w:rPr>
              <w:t>T°C occupation</w:t>
            </w:r>
          </w:p>
        </w:tc>
        <w:tc>
          <w:tcPr>
            <w:tcW w:w="1666" w:type="dxa"/>
            <w:vAlign w:val="center"/>
          </w:tcPr>
          <w:p w14:paraId="0CB54797" w14:textId="77777777" w:rsidR="008A5B1E" w:rsidRPr="002C2C6F" w:rsidRDefault="008A5B1E" w:rsidP="00624A14">
            <w:pPr>
              <w:keepNext/>
              <w:spacing w:before="40" w:after="40"/>
              <w:rPr>
                <w:b/>
                <w:bCs/>
              </w:rPr>
            </w:pPr>
            <w:r w:rsidRPr="002C2C6F">
              <w:rPr>
                <w:b/>
                <w:bCs/>
              </w:rPr>
              <w:t>HR %</w:t>
            </w:r>
          </w:p>
        </w:tc>
      </w:tr>
      <w:tr w:rsidR="008A5B1E" w14:paraId="6D40B404" w14:textId="77777777" w:rsidTr="002E6C8B">
        <w:tc>
          <w:tcPr>
            <w:tcW w:w="2689" w:type="dxa"/>
            <w:vAlign w:val="center"/>
          </w:tcPr>
          <w:p w14:paraId="019949DA" w14:textId="7DAE3FCC" w:rsidR="008A5B1E" w:rsidRPr="008965F4" w:rsidRDefault="002B579D" w:rsidP="00624A14">
            <w:pPr>
              <w:keepNext/>
              <w:spacing w:before="20" w:after="20"/>
              <w:jc w:val="left"/>
            </w:pPr>
            <w:r>
              <w:t xml:space="preserve">Open </w:t>
            </w:r>
            <w:proofErr w:type="spellStart"/>
            <w:r>
              <w:t>space</w:t>
            </w:r>
            <w:proofErr w:type="spellEnd"/>
            <w:r w:rsidR="008A5B1E">
              <w:t>, salle de réunion</w:t>
            </w:r>
          </w:p>
        </w:tc>
        <w:tc>
          <w:tcPr>
            <w:tcW w:w="1666" w:type="dxa"/>
            <w:vAlign w:val="center"/>
          </w:tcPr>
          <w:p w14:paraId="70B2E40B" w14:textId="3EA99FA2" w:rsidR="008A5B1E" w:rsidRPr="00843C08" w:rsidRDefault="008A5B1E" w:rsidP="00624A14">
            <w:pPr>
              <w:keepNext/>
              <w:spacing w:before="20" w:after="20"/>
              <w:jc w:val="center"/>
            </w:pPr>
            <w:r w:rsidRPr="00843C08">
              <w:t>26</w:t>
            </w:r>
            <w:r w:rsidR="002C2C6F" w:rsidRPr="00843C08">
              <w:t>°C</w:t>
            </w:r>
            <w:r w:rsidRPr="00843C08">
              <w:t xml:space="preserve"> </w:t>
            </w:r>
          </w:p>
        </w:tc>
        <w:tc>
          <w:tcPr>
            <w:tcW w:w="1666" w:type="dxa"/>
            <w:vAlign w:val="center"/>
          </w:tcPr>
          <w:p w14:paraId="19E36E83" w14:textId="77777777" w:rsidR="008A5B1E" w:rsidRPr="00C26EA3" w:rsidRDefault="008A5B1E" w:rsidP="00624A14">
            <w:pPr>
              <w:keepNext/>
              <w:spacing w:before="20" w:after="20"/>
              <w:jc w:val="center"/>
            </w:pPr>
            <w:r w:rsidRPr="00C26EA3">
              <w:t>NC</w:t>
            </w:r>
          </w:p>
        </w:tc>
        <w:tc>
          <w:tcPr>
            <w:tcW w:w="1666" w:type="dxa"/>
            <w:vAlign w:val="center"/>
          </w:tcPr>
          <w:p w14:paraId="451367FD" w14:textId="3ABC2FDF" w:rsidR="008A5B1E" w:rsidRPr="008965F4" w:rsidRDefault="008A5B1E" w:rsidP="00624A14">
            <w:pPr>
              <w:keepNext/>
              <w:spacing w:before="20" w:after="20"/>
              <w:jc w:val="center"/>
            </w:pPr>
            <w:r>
              <w:t>19</w:t>
            </w:r>
            <w:r w:rsidR="002C2C6F">
              <w:t>°C</w:t>
            </w:r>
            <w:r>
              <w:t xml:space="preserve"> </w:t>
            </w:r>
          </w:p>
        </w:tc>
        <w:tc>
          <w:tcPr>
            <w:tcW w:w="1666" w:type="dxa"/>
            <w:vAlign w:val="center"/>
          </w:tcPr>
          <w:p w14:paraId="14892AEE" w14:textId="77777777" w:rsidR="008A5B1E" w:rsidRPr="00C26EA3" w:rsidRDefault="008A5B1E" w:rsidP="00624A14">
            <w:pPr>
              <w:keepNext/>
              <w:spacing w:before="20" w:after="20"/>
              <w:jc w:val="center"/>
            </w:pPr>
            <w:r w:rsidRPr="00C26EA3">
              <w:t>NC</w:t>
            </w:r>
          </w:p>
        </w:tc>
      </w:tr>
      <w:tr w:rsidR="008A5B1E" w14:paraId="7CB4DBF3" w14:textId="77777777" w:rsidTr="002E6C8B">
        <w:tc>
          <w:tcPr>
            <w:tcW w:w="2689" w:type="dxa"/>
            <w:vAlign w:val="center"/>
          </w:tcPr>
          <w:p w14:paraId="3D145330" w14:textId="77777777" w:rsidR="008A5B1E" w:rsidRPr="008965F4" w:rsidRDefault="008A5B1E" w:rsidP="00624A14">
            <w:pPr>
              <w:keepNext/>
              <w:spacing w:before="20" w:after="20"/>
              <w:jc w:val="left"/>
            </w:pPr>
            <w:r>
              <w:t xml:space="preserve">Circulations </w:t>
            </w:r>
          </w:p>
        </w:tc>
        <w:tc>
          <w:tcPr>
            <w:tcW w:w="1666" w:type="dxa"/>
            <w:vAlign w:val="center"/>
          </w:tcPr>
          <w:p w14:paraId="4FC83CB1" w14:textId="3CA0DBFD" w:rsidR="008A5B1E" w:rsidRPr="00843C08" w:rsidRDefault="008A5B1E" w:rsidP="00624A14">
            <w:pPr>
              <w:keepNext/>
              <w:spacing w:before="20" w:after="20"/>
              <w:jc w:val="center"/>
            </w:pPr>
            <w:r w:rsidRPr="00843C08">
              <w:t>26</w:t>
            </w:r>
            <w:r w:rsidR="002C2C6F" w:rsidRPr="00843C08">
              <w:t>°C</w:t>
            </w:r>
          </w:p>
        </w:tc>
        <w:tc>
          <w:tcPr>
            <w:tcW w:w="1666" w:type="dxa"/>
            <w:vAlign w:val="center"/>
          </w:tcPr>
          <w:p w14:paraId="4FCD2D7D" w14:textId="77777777" w:rsidR="008A5B1E" w:rsidRPr="00C26EA3" w:rsidRDefault="008A5B1E" w:rsidP="00624A14">
            <w:pPr>
              <w:keepNext/>
              <w:spacing w:before="20" w:after="20"/>
              <w:jc w:val="center"/>
            </w:pPr>
            <w:r w:rsidRPr="00C26EA3">
              <w:t>NC</w:t>
            </w:r>
          </w:p>
        </w:tc>
        <w:tc>
          <w:tcPr>
            <w:tcW w:w="1666" w:type="dxa"/>
            <w:vAlign w:val="center"/>
          </w:tcPr>
          <w:p w14:paraId="0D56F06D" w14:textId="0519DC40" w:rsidR="008A5B1E" w:rsidRPr="008965F4" w:rsidRDefault="008A5B1E" w:rsidP="00624A14">
            <w:pPr>
              <w:keepNext/>
              <w:spacing w:before="20" w:after="20"/>
              <w:jc w:val="center"/>
            </w:pPr>
            <w:r>
              <w:t>19</w:t>
            </w:r>
            <w:r w:rsidR="002C2C6F">
              <w:t>°C</w:t>
            </w:r>
          </w:p>
        </w:tc>
        <w:tc>
          <w:tcPr>
            <w:tcW w:w="1666" w:type="dxa"/>
            <w:vAlign w:val="center"/>
          </w:tcPr>
          <w:p w14:paraId="5B523B2C" w14:textId="77777777" w:rsidR="008A5B1E" w:rsidRPr="00C26EA3" w:rsidRDefault="008A5B1E" w:rsidP="00624A14">
            <w:pPr>
              <w:keepNext/>
              <w:spacing w:before="20" w:after="20"/>
              <w:jc w:val="center"/>
            </w:pPr>
            <w:r w:rsidRPr="00C26EA3">
              <w:t>NC</w:t>
            </w:r>
          </w:p>
        </w:tc>
      </w:tr>
      <w:tr w:rsidR="008A5B1E" w14:paraId="08265A0E" w14:textId="77777777" w:rsidTr="002E6C8B">
        <w:tc>
          <w:tcPr>
            <w:tcW w:w="2689" w:type="dxa"/>
            <w:vAlign w:val="center"/>
          </w:tcPr>
          <w:p w14:paraId="4166F8BB" w14:textId="77777777" w:rsidR="008A5B1E" w:rsidRPr="008965F4" w:rsidRDefault="008A5B1E" w:rsidP="00624A14">
            <w:pPr>
              <w:keepNext/>
              <w:spacing w:before="20" w:after="20"/>
              <w:jc w:val="left"/>
            </w:pPr>
            <w:r>
              <w:t xml:space="preserve">Vestiaires / douches </w:t>
            </w:r>
          </w:p>
        </w:tc>
        <w:tc>
          <w:tcPr>
            <w:tcW w:w="1666" w:type="dxa"/>
            <w:vAlign w:val="center"/>
          </w:tcPr>
          <w:p w14:paraId="2660F6BA" w14:textId="77777777" w:rsidR="008A5B1E" w:rsidRPr="00843C08" w:rsidRDefault="008A5B1E" w:rsidP="00624A14">
            <w:pPr>
              <w:keepNext/>
              <w:spacing w:before="20" w:after="20"/>
              <w:jc w:val="center"/>
            </w:pPr>
            <w:r w:rsidRPr="00843C08">
              <w:t>NC</w:t>
            </w:r>
          </w:p>
        </w:tc>
        <w:tc>
          <w:tcPr>
            <w:tcW w:w="1666" w:type="dxa"/>
            <w:vAlign w:val="center"/>
          </w:tcPr>
          <w:p w14:paraId="70E5FA69" w14:textId="77777777" w:rsidR="008A5B1E" w:rsidRPr="00C26EA3" w:rsidRDefault="008A5B1E" w:rsidP="00624A14">
            <w:pPr>
              <w:keepNext/>
              <w:spacing w:before="20" w:after="20"/>
              <w:jc w:val="center"/>
            </w:pPr>
            <w:r w:rsidRPr="00C26EA3">
              <w:t>NC</w:t>
            </w:r>
          </w:p>
        </w:tc>
        <w:tc>
          <w:tcPr>
            <w:tcW w:w="1666" w:type="dxa"/>
            <w:vAlign w:val="center"/>
          </w:tcPr>
          <w:p w14:paraId="41C47ADE" w14:textId="4BF27572" w:rsidR="008A5B1E" w:rsidRPr="008965F4" w:rsidRDefault="008A5B1E" w:rsidP="00624A14">
            <w:pPr>
              <w:keepNext/>
              <w:spacing w:before="20" w:after="20"/>
              <w:jc w:val="center"/>
            </w:pPr>
            <w:r>
              <w:t>21</w:t>
            </w:r>
            <w:r w:rsidR="002C2C6F">
              <w:t xml:space="preserve">°C </w:t>
            </w:r>
          </w:p>
        </w:tc>
        <w:tc>
          <w:tcPr>
            <w:tcW w:w="1666" w:type="dxa"/>
            <w:vAlign w:val="center"/>
          </w:tcPr>
          <w:p w14:paraId="29AA5FB5" w14:textId="77777777" w:rsidR="008A5B1E" w:rsidRPr="00C26EA3" w:rsidRDefault="008A5B1E" w:rsidP="00624A14">
            <w:pPr>
              <w:keepNext/>
              <w:spacing w:before="20" w:after="20"/>
              <w:jc w:val="center"/>
            </w:pPr>
            <w:r w:rsidRPr="00C26EA3">
              <w:t>NC</w:t>
            </w:r>
          </w:p>
        </w:tc>
      </w:tr>
      <w:tr w:rsidR="008A5B1E" w14:paraId="61B3F5B8" w14:textId="77777777" w:rsidTr="002E6C8B">
        <w:tc>
          <w:tcPr>
            <w:tcW w:w="2689" w:type="dxa"/>
            <w:vAlign w:val="center"/>
          </w:tcPr>
          <w:p w14:paraId="42598083" w14:textId="77777777" w:rsidR="008A5B1E" w:rsidRPr="008965F4" w:rsidRDefault="008A5B1E" w:rsidP="00624A14">
            <w:pPr>
              <w:keepNext/>
              <w:spacing w:before="20" w:after="20"/>
              <w:jc w:val="left"/>
            </w:pPr>
            <w:r>
              <w:t xml:space="preserve">Sanitaires </w:t>
            </w:r>
          </w:p>
        </w:tc>
        <w:tc>
          <w:tcPr>
            <w:tcW w:w="1666" w:type="dxa"/>
            <w:vAlign w:val="center"/>
          </w:tcPr>
          <w:p w14:paraId="7EA3E89E" w14:textId="77777777" w:rsidR="008A5B1E" w:rsidRPr="00843C08" w:rsidRDefault="008A5B1E" w:rsidP="00624A14">
            <w:pPr>
              <w:keepNext/>
              <w:spacing w:before="20" w:after="20"/>
              <w:jc w:val="center"/>
            </w:pPr>
            <w:r w:rsidRPr="00843C08">
              <w:t>NC</w:t>
            </w:r>
          </w:p>
        </w:tc>
        <w:tc>
          <w:tcPr>
            <w:tcW w:w="1666" w:type="dxa"/>
            <w:vAlign w:val="center"/>
          </w:tcPr>
          <w:p w14:paraId="711FFD17" w14:textId="77777777" w:rsidR="008A5B1E" w:rsidRPr="00C26EA3" w:rsidRDefault="008A5B1E" w:rsidP="00624A14">
            <w:pPr>
              <w:keepNext/>
              <w:spacing w:before="20" w:after="20"/>
              <w:jc w:val="center"/>
            </w:pPr>
            <w:r w:rsidRPr="00C26EA3">
              <w:t xml:space="preserve">NC </w:t>
            </w:r>
          </w:p>
        </w:tc>
        <w:tc>
          <w:tcPr>
            <w:tcW w:w="1666" w:type="dxa"/>
            <w:vAlign w:val="center"/>
          </w:tcPr>
          <w:p w14:paraId="733D59C2" w14:textId="2A876CC5" w:rsidR="008A5B1E" w:rsidRPr="008965F4" w:rsidRDefault="008A5B1E" w:rsidP="00624A14">
            <w:pPr>
              <w:keepNext/>
              <w:spacing w:before="20" w:after="20"/>
              <w:jc w:val="center"/>
            </w:pPr>
            <w:r>
              <w:t>19</w:t>
            </w:r>
            <w:r w:rsidR="002C2C6F">
              <w:t>°C</w:t>
            </w:r>
            <w:r>
              <w:t xml:space="preserve"> </w:t>
            </w:r>
          </w:p>
        </w:tc>
        <w:tc>
          <w:tcPr>
            <w:tcW w:w="1666" w:type="dxa"/>
            <w:vAlign w:val="center"/>
          </w:tcPr>
          <w:p w14:paraId="13A951CE" w14:textId="77777777" w:rsidR="008A5B1E" w:rsidRPr="00C26EA3" w:rsidRDefault="008A5B1E" w:rsidP="00624A14">
            <w:pPr>
              <w:keepNext/>
              <w:spacing w:before="20" w:after="20"/>
              <w:jc w:val="center"/>
            </w:pPr>
            <w:r w:rsidRPr="00C26EA3">
              <w:t xml:space="preserve">NC </w:t>
            </w:r>
          </w:p>
        </w:tc>
      </w:tr>
      <w:tr w:rsidR="00CD74A7" w14:paraId="252A21A4" w14:textId="77777777" w:rsidTr="002E6C8B">
        <w:tc>
          <w:tcPr>
            <w:tcW w:w="2689" w:type="dxa"/>
            <w:vAlign w:val="center"/>
          </w:tcPr>
          <w:p w14:paraId="69B6E694" w14:textId="3AFCEE48" w:rsidR="00CD74A7" w:rsidRPr="008A5B1E" w:rsidRDefault="00765F7B" w:rsidP="00624A14">
            <w:pPr>
              <w:keepNext/>
              <w:spacing w:before="20" w:after="20"/>
              <w:jc w:val="left"/>
              <w:rPr>
                <w:highlight w:val="yellow"/>
              </w:rPr>
            </w:pPr>
            <w:r>
              <w:t>Salle polyvalente, Foyer</w:t>
            </w:r>
          </w:p>
        </w:tc>
        <w:tc>
          <w:tcPr>
            <w:tcW w:w="1666" w:type="dxa"/>
            <w:vAlign w:val="center"/>
          </w:tcPr>
          <w:p w14:paraId="28B8A857" w14:textId="35F44170" w:rsidR="00CD74A7" w:rsidRPr="008A5B1E" w:rsidRDefault="00EF1FB4" w:rsidP="00624A14">
            <w:pPr>
              <w:keepNext/>
              <w:spacing w:before="20" w:after="20"/>
              <w:jc w:val="center"/>
              <w:rPr>
                <w:highlight w:val="yellow"/>
              </w:rPr>
            </w:pPr>
            <w:r>
              <w:t>26°C</w:t>
            </w:r>
          </w:p>
        </w:tc>
        <w:tc>
          <w:tcPr>
            <w:tcW w:w="1666" w:type="dxa"/>
            <w:vAlign w:val="center"/>
          </w:tcPr>
          <w:p w14:paraId="4F1ECCA6" w14:textId="53124E8B" w:rsidR="00CD74A7" w:rsidRPr="00E47380" w:rsidRDefault="00CD74A7" w:rsidP="00624A14">
            <w:pPr>
              <w:keepNext/>
              <w:spacing w:before="20" w:after="20"/>
              <w:jc w:val="center"/>
              <w:rPr>
                <w:rPrChange w:id="224" w:author="DOHIN Corinne" w:date="2025-05-07T09:53:00Z">
                  <w:rPr>
                    <w:highlight w:val="yellow"/>
                  </w:rPr>
                </w:rPrChange>
              </w:rPr>
            </w:pPr>
            <w:r w:rsidRPr="00C26EA3">
              <w:t>NC</w:t>
            </w:r>
          </w:p>
        </w:tc>
        <w:tc>
          <w:tcPr>
            <w:tcW w:w="1666" w:type="dxa"/>
            <w:vAlign w:val="center"/>
          </w:tcPr>
          <w:p w14:paraId="6B9DDB3D" w14:textId="043E1BAA" w:rsidR="00CD74A7" w:rsidRPr="008A5B1E" w:rsidRDefault="00CD74A7" w:rsidP="00624A14">
            <w:pPr>
              <w:keepNext/>
              <w:spacing w:before="20" w:after="20"/>
              <w:jc w:val="center"/>
              <w:rPr>
                <w:highlight w:val="yellow"/>
              </w:rPr>
            </w:pPr>
            <w:r>
              <w:t>1</w:t>
            </w:r>
            <w:r w:rsidR="006D52E1">
              <w:t>5</w:t>
            </w:r>
            <w:r w:rsidR="002C2C6F">
              <w:t>°C</w:t>
            </w:r>
            <w:r>
              <w:t xml:space="preserve"> </w:t>
            </w:r>
            <w:r w:rsidR="006D52E1">
              <w:t>mini</w:t>
            </w:r>
          </w:p>
        </w:tc>
        <w:tc>
          <w:tcPr>
            <w:tcW w:w="1666" w:type="dxa"/>
            <w:vAlign w:val="center"/>
          </w:tcPr>
          <w:p w14:paraId="21F09252" w14:textId="661C1D88" w:rsidR="00CD74A7" w:rsidRPr="00E47380" w:rsidRDefault="00CD74A7" w:rsidP="00624A14">
            <w:pPr>
              <w:keepNext/>
              <w:spacing w:before="20" w:after="20"/>
              <w:jc w:val="center"/>
              <w:rPr>
                <w:rPrChange w:id="225" w:author="DOHIN Corinne" w:date="2025-05-07T09:53:00Z">
                  <w:rPr>
                    <w:highlight w:val="yellow"/>
                  </w:rPr>
                </w:rPrChange>
              </w:rPr>
            </w:pPr>
            <w:r w:rsidRPr="00C26EA3">
              <w:t>NC</w:t>
            </w:r>
          </w:p>
        </w:tc>
      </w:tr>
      <w:tr w:rsidR="00CD74A7" w14:paraId="5007E349" w14:textId="77777777" w:rsidTr="002E6C8B">
        <w:tc>
          <w:tcPr>
            <w:tcW w:w="2689" w:type="dxa"/>
            <w:vAlign w:val="center"/>
          </w:tcPr>
          <w:p w14:paraId="4FE6824A" w14:textId="77777777" w:rsidR="00CD74A7" w:rsidRDefault="00CD74A7" w:rsidP="00624A14">
            <w:pPr>
              <w:keepNext/>
              <w:spacing w:before="20" w:after="20"/>
              <w:jc w:val="left"/>
            </w:pPr>
            <w:r>
              <w:t>Local serveurs / VDI</w:t>
            </w:r>
          </w:p>
        </w:tc>
        <w:tc>
          <w:tcPr>
            <w:tcW w:w="1666" w:type="dxa"/>
            <w:vAlign w:val="center"/>
          </w:tcPr>
          <w:p w14:paraId="592120AE" w14:textId="19CA54D7" w:rsidR="00CD74A7" w:rsidRPr="008965F4" w:rsidRDefault="00CD74A7" w:rsidP="00624A14">
            <w:pPr>
              <w:keepNext/>
              <w:spacing w:before="20" w:after="20"/>
              <w:jc w:val="center"/>
            </w:pPr>
            <w:r>
              <w:t>22</w:t>
            </w:r>
            <w:r w:rsidR="002C2C6F">
              <w:t>°C</w:t>
            </w:r>
          </w:p>
        </w:tc>
        <w:tc>
          <w:tcPr>
            <w:tcW w:w="1666" w:type="dxa"/>
            <w:vAlign w:val="center"/>
          </w:tcPr>
          <w:p w14:paraId="66EF9E35" w14:textId="77777777" w:rsidR="00CD74A7" w:rsidRPr="008965F4" w:rsidRDefault="00CD74A7" w:rsidP="00624A14">
            <w:pPr>
              <w:keepNext/>
              <w:spacing w:before="20" w:after="20"/>
              <w:jc w:val="center"/>
            </w:pPr>
            <w:r>
              <w:t xml:space="preserve">50 </w:t>
            </w:r>
          </w:p>
        </w:tc>
        <w:tc>
          <w:tcPr>
            <w:tcW w:w="1666" w:type="dxa"/>
            <w:vAlign w:val="center"/>
          </w:tcPr>
          <w:p w14:paraId="11953FC8" w14:textId="640B0676" w:rsidR="00CD74A7" w:rsidRPr="008965F4" w:rsidRDefault="00CD74A7" w:rsidP="00624A14">
            <w:pPr>
              <w:keepNext/>
              <w:spacing w:before="20" w:after="20"/>
              <w:jc w:val="center"/>
            </w:pPr>
            <w:r>
              <w:t>18</w:t>
            </w:r>
            <w:r w:rsidR="002C2C6F">
              <w:t>°C</w:t>
            </w:r>
            <w:r>
              <w:t xml:space="preserve"> </w:t>
            </w:r>
          </w:p>
        </w:tc>
        <w:tc>
          <w:tcPr>
            <w:tcW w:w="1666" w:type="dxa"/>
            <w:vAlign w:val="center"/>
          </w:tcPr>
          <w:p w14:paraId="25BC9E0B" w14:textId="77777777" w:rsidR="00CD74A7" w:rsidRPr="008965F4" w:rsidRDefault="00CD74A7" w:rsidP="00624A14">
            <w:pPr>
              <w:keepNext/>
              <w:spacing w:before="20" w:after="20"/>
              <w:jc w:val="center"/>
            </w:pPr>
            <w:r>
              <w:t>50</w:t>
            </w:r>
          </w:p>
        </w:tc>
      </w:tr>
    </w:tbl>
    <w:p w14:paraId="59A758CF" w14:textId="77777777" w:rsidR="008A5B1E" w:rsidRDefault="008A5B1E" w:rsidP="00624A14">
      <w:pPr>
        <w:keepNext/>
      </w:pPr>
      <w:r>
        <w:t xml:space="preserve">Pour les températures intérieures d’hiver (occupation), les équipements terminaux et les distributions hydrauliques sont dimensionnées pour obtenir ponctuellement 22°C </w:t>
      </w:r>
    </w:p>
    <w:p w14:paraId="0406EF9E" w14:textId="77777777" w:rsidR="008A5B1E" w:rsidRDefault="008A5B1E" w:rsidP="00624A14">
      <w:pPr>
        <w:keepNext/>
      </w:pPr>
      <w:r>
        <w:t xml:space="preserve">NC = non contrôlé. L’hygrométrie de l’air devra rester comprise entre 30% et 70% d’humidité relative, correspondant à la fourchette de confort habituellement reconnue. </w:t>
      </w:r>
    </w:p>
    <w:p w14:paraId="192341E3" w14:textId="0FEE3E45" w:rsidR="008A5B1E" w:rsidRDefault="008A5B1E" w:rsidP="00B1627B">
      <w:r w:rsidRPr="00B617FD">
        <w:t xml:space="preserve">Les tolérances sur les températures en hiver sont prises à +1 </w:t>
      </w:r>
      <w:r w:rsidR="00EF1FB4">
        <w:t>à</w:t>
      </w:r>
      <w:r w:rsidRPr="00B617FD">
        <w:t xml:space="preserve"> 2°</w:t>
      </w:r>
      <w:r w:rsidR="00B65B0A">
        <w:t>C</w:t>
      </w:r>
      <w:r w:rsidRPr="00B617FD">
        <w:t xml:space="preserve"> et en été </w:t>
      </w:r>
      <w:r w:rsidR="00EF1FB4">
        <w:t>+ou-</w:t>
      </w:r>
      <w:r w:rsidRPr="00B617FD">
        <w:t xml:space="preserve"> 1 </w:t>
      </w:r>
      <w:r w:rsidR="00EF1FB4">
        <w:t>à</w:t>
      </w:r>
      <w:r w:rsidRPr="00B617FD">
        <w:t xml:space="preserve"> 2 °</w:t>
      </w:r>
      <w:r w:rsidR="00B65B0A">
        <w:t>C</w:t>
      </w:r>
    </w:p>
    <w:p w14:paraId="7EC2D4E4" w14:textId="77777777" w:rsidR="008A5B1E" w:rsidRPr="00B617FD" w:rsidRDefault="008A5B1E" w:rsidP="00D019DC">
      <w:pPr>
        <w:pStyle w:val="Titre4"/>
      </w:pPr>
      <w:bookmarkStart w:id="226" w:name="_Toc115251941"/>
      <w:r>
        <w:t>Vitesses d’air</w:t>
      </w:r>
      <w:bookmarkEnd w:id="226"/>
    </w:p>
    <w:p w14:paraId="136E1A94" w14:textId="594CB2CF" w:rsidR="008A5B1E" w:rsidRPr="008A5B1E" w:rsidRDefault="008A5B1E" w:rsidP="00B1627B">
      <w:r w:rsidRPr="008A5B1E">
        <w:t xml:space="preserve">La vitesse d’air limite au niveau des zones d’occupation des espaces (à occupation prolongée) est de : </w:t>
      </w:r>
    </w:p>
    <w:p w14:paraId="01FE5B0A" w14:textId="77777777" w:rsidR="008A5B1E" w:rsidRPr="008A5B1E" w:rsidRDefault="008A5B1E" w:rsidP="00644727">
      <w:pPr>
        <w:pStyle w:val="Puce1"/>
      </w:pPr>
      <w:r w:rsidRPr="008A5B1E">
        <w:t xml:space="preserve">En hiver : </w:t>
      </w:r>
    </w:p>
    <w:p w14:paraId="15F735C0" w14:textId="77777777" w:rsidR="008A5B1E" w:rsidRPr="008A5B1E" w:rsidRDefault="008A5B1E" w:rsidP="00B65B0A">
      <w:pPr>
        <w:pStyle w:val="Puce2"/>
      </w:pPr>
      <w:r w:rsidRPr="008A5B1E">
        <w:t>Espaces bureaux et réunions : V &lt; 0,15 m/s</w:t>
      </w:r>
    </w:p>
    <w:p w14:paraId="47D5B32F" w14:textId="77777777" w:rsidR="008A5B1E" w:rsidRPr="008A5B1E" w:rsidRDefault="008A5B1E" w:rsidP="00B65B0A">
      <w:pPr>
        <w:pStyle w:val="Puce2"/>
      </w:pPr>
      <w:r w:rsidRPr="008A5B1E">
        <w:t>Espaces communs (salle de repos, salle de prise / fin de service) : V &lt; 0,30 m/s</w:t>
      </w:r>
    </w:p>
    <w:p w14:paraId="6C47F7E6" w14:textId="77777777" w:rsidR="008A5B1E" w:rsidRPr="008A5B1E" w:rsidRDefault="008A5B1E" w:rsidP="00644727">
      <w:pPr>
        <w:pStyle w:val="Puce1"/>
      </w:pPr>
      <w:r w:rsidRPr="008A5B1E">
        <w:t xml:space="preserve">En été </w:t>
      </w:r>
    </w:p>
    <w:p w14:paraId="1FFE2CFD" w14:textId="77777777" w:rsidR="008A5B1E" w:rsidRPr="008A5B1E" w:rsidRDefault="008A5B1E" w:rsidP="00B65B0A">
      <w:pPr>
        <w:pStyle w:val="Puce2"/>
      </w:pPr>
      <w:r w:rsidRPr="008A5B1E">
        <w:t>Espaces bureaux et réunions : V &lt; 0,20 m/s</w:t>
      </w:r>
    </w:p>
    <w:p w14:paraId="7510B841" w14:textId="77777777" w:rsidR="008A5B1E" w:rsidRPr="008A5B1E" w:rsidRDefault="008A5B1E" w:rsidP="00B65B0A">
      <w:pPr>
        <w:pStyle w:val="Puce2"/>
      </w:pPr>
      <w:r w:rsidRPr="008A5B1E">
        <w:t>Espaces communs (salle de repos, salle de prise / fin de service) : V &lt; 0,30 m/s</w:t>
      </w:r>
    </w:p>
    <w:p w14:paraId="5A4A7DB5" w14:textId="77777777" w:rsidR="008A5B1E" w:rsidRDefault="008A5B1E" w:rsidP="00D019DC">
      <w:pPr>
        <w:pStyle w:val="Titre4"/>
      </w:pPr>
      <w:bookmarkStart w:id="227" w:name="_Toc115251942"/>
      <w:r>
        <w:t>Production de chaud et de froid</w:t>
      </w:r>
      <w:bookmarkEnd w:id="227"/>
      <w:r>
        <w:t xml:space="preserve"> </w:t>
      </w:r>
    </w:p>
    <w:p w14:paraId="76C565D0" w14:textId="6ECCBF67" w:rsidR="008A5B1E" w:rsidRPr="00EA4FA2" w:rsidRDefault="008A5B1E" w:rsidP="00B1627B">
      <w:r w:rsidRPr="00EA4FA2">
        <w:t>Il est attendu du concepteur une étude fine et au plus juste des besoins afin d’une part, de dimensionner les productions au strict nécessaire et, d’autre part, d’optimiser et de simplifier les distributions et les installations de rafraîchissement, de chauffage et de traitement d’air. Le concepteur privilégiera la performance de l’enveloppe, l’inertie du bâtiment, pour l’obtention des conditions intérieures fixées dans les fiches par local.</w:t>
      </w:r>
    </w:p>
    <w:p w14:paraId="5DD4F797" w14:textId="41B80E05" w:rsidR="008A5B1E" w:rsidRPr="00EA4FA2" w:rsidRDefault="008A5B1E" w:rsidP="00B1627B">
      <w:r w:rsidRPr="00EA4FA2">
        <w:t xml:space="preserve">L’énergie à retenir pour la production de calories sera issue de l’étude de faisabilité des approvisionnements des énergies à </w:t>
      </w:r>
      <w:r w:rsidR="00DC761E">
        <w:t>réaliser avant le dépôt du permis de construire</w:t>
      </w:r>
      <w:r w:rsidRPr="00EA4FA2">
        <w:t>, selon l’arrêté</w:t>
      </w:r>
      <w:r w:rsidR="00DC761E">
        <w:t xml:space="preserve"> 30 octobre 2013 modifiant </w:t>
      </w:r>
      <w:r w:rsidR="00B65B0A">
        <w:t xml:space="preserve">l’arrêté </w:t>
      </w:r>
      <w:r w:rsidR="00B65B0A" w:rsidRPr="00EA4FA2">
        <w:t>du</w:t>
      </w:r>
      <w:r w:rsidRPr="00EA4FA2">
        <w:t xml:space="preserve"> 18 décembre 2007</w:t>
      </w:r>
      <w:r w:rsidR="00DC761E">
        <w:t xml:space="preserve"> et le décret</w:t>
      </w:r>
      <w:r w:rsidR="00DC761E" w:rsidRPr="00EA4FA2">
        <w:t xml:space="preserve"> </w:t>
      </w:r>
      <w:r w:rsidR="00DC761E">
        <w:t>n°2013-979 du 30 octobre 2013</w:t>
      </w:r>
      <w:r w:rsidRPr="00EA4FA2">
        <w:t xml:space="preserve">. </w:t>
      </w:r>
    </w:p>
    <w:p w14:paraId="0E4968E8" w14:textId="77777777" w:rsidR="008A5B1E" w:rsidRPr="00B65B0A" w:rsidRDefault="008A5B1E" w:rsidP="00B65B0A">
      <w:pPr>
        <w:rPr>
          <w:b/>
          <w:bCs/>
        </w:rPr>
      </w:pPr>
      <w:r w:rsidRPr="00B65B0A">
        <w:rPr>
          <w:b/>
          <w:bCs/>
        </w:rPr>
        <w:lastRenderedPageBreak/>
        <w:t xml:space="preserve">Le système de chauffe : </w:t>
      </w:r>
    </w:p>
    <w:p w14:paraId="314A4740" w14:textId="74726E17" w:rsidR="008A5B1E" w:rsidRDefault="008A5B1E" w:rsidP="00644727">
      <w:pPr>
        <w:pStyle w:val="Puce1"/>
      </w:pPr>
      <w:r>
        <w:t>Répondra aux exigences d’une utilisation intermittente des espaces, notamment par une remise en température rapide de chacun des espaces lors d’une relance</w:t>
      </w:r>
      <w:r w:rsidR="006D52E1">
        <w:t xml:space="preserve"> après un arrêt complet lors de périodes d’inoccupation</w:t>
      </w:r>
      <w:r>
        <w:t> ;</w:t>
      </w:r>
    </w:p>
    <w:p w14:paraId="4AD701AE" w14:textId="77777777" w:rsidR="006D52E1" w:rsidRDefault="008A5B1E" w:rsidP="00644727">
      <w:pPr>
        <w:pStyle w:val="Puce1"/>
      </w:pPr>
      <w:r w:rsidRPr="0057510F">
        <w:t>Visera à optimiser la prise en compte des apports gratuits d'énergie (éclairage, ensoleillement, occupants)</w:t>
      </w:r>
      <w:r w:rsidR="006D52E1">
        <w:t> ;</w:t>
      </w:r>
    </w:p>
    <w:p w14:paraId="0A4A14CF" w14:textId="56CF5C17" w:rsidR="00590A00" w:rsidRDefault="00590A00" w:rsidP="00644727">
      <w:pPr>
        <w:pStyle w:val="Puce1"/>
      </w:pPr>
      <w:r>
        <w:t>Prendra en compte les installations existante</w:t>
      </w:r>
      <w:ins w:id="228" w:author="DOHIN Corinne" w:date="2025-05-07T09:54:00Z">
        <w:r w:rsidR="00E47380">
          <w:t>s</w:t>
        </w:r>
      </w:ins>
      <w:r>
        <w:t xml:space="preserve"> de l’établissement ;</w:t>
      </w:r>
    </w:p>
    <w:p w14:paraId="099C3A38" w14:textId="56774E73" w:rsidR="008A5B1E" w:rsidRDefault="006D52E1" w:rsidP="00644727">
      <w:pPr>
        <w:pStyle w:val="Puce1"/>
      </w:pPr>
      <w:r>
        <w:t>Sera régul</w:t>
      </w:r>
      <w:r w:rsidR="009C420C">
        <w:t>é</w:t>
      </w:r>
      <w:r>
        <w:t xml:space="preserve"> en fonction de la température extérieure</w:t>
      </w:r>
      <w:r w:rsidR="00B65B0A">
        <w:t> ;</w:t>
      </w:r>
    </w:p>
    <w:p w14:paraId="49723343" w14:textId="77777777" w:rsidR="008A5B1E" w:rsidRDefault="008A5B1E" w:rsidP="00644727">
      <w:pPr>
        <w:pStyle w:val="Puce1"/>
      </w:pPr>
      <w:r w:rsidRPr="0057510F">
        <w:t>Sera silencieux, robuste et d'entretien aisé ;</w:t>
      </w:r>
    </w:p>
    <w:p w14:paraId="1BC5F1A4" w14:textId="77777777" w:rsidR="008A5B1E" w:rsidRPr="00EA4FA2" w:rsidRDefault="008A5B1E" w:rsidP="00B1627B">
      <w:r w:rsidRPr="00EA4FA2">
        <w:t xml:space="preserve">En tout état de cause, ces conditions d’été seront obtenues par des dispositifs passifs et/ou à faible consommation énergétique (ventilation naturelle, dispositions constructives d’isolation et de protection, ventilation rafraîchie, sur-ventilation nocturne/free </w:t>
      </w:r>
      <w:proofErr w:type="spellStart"/>
      <w:r w:rsidRPr="00EA4FA2">
        <w:t>coolling</w:t>
      </w:r>
      <w:proofErr w:type="spellEnd"/>
      <w:r w:rsidRPr="00EA4FA2">
        <w:t>, etc.).</w:t>
      </w:r>
    </w:p>
    <w:p w14:paraId="13D3D2A2" w14:textId="28CB22B1" w:rsidR="008A5B1E" w:rsidRPr="00D22788" w:rsidRDefault="00DC761E" w:rsidP="00156266">
      <w:pPr>
        <w:pStyle w:val="Puce3"/>
        <w:numPr>
          <w:ilvl w:val="0"/>
          <w:numId w:val="0"/>
        </w:numPr>
        <w:pBdr>
          <w:bottom w:val="single" w:sz="2" w:space="0" w:color="00A4A6" w:themeColor="accent5"/>
        </w:pBdr>
        <w:ind w:left="714" w:hanging="357"/>
      </w:pPr>
      <w:r w:rsidRPr="00D22788">
        <w:t>ETUDES A REALISER AVANT LE DEPOT DU PERMIS DE CONSTRUIRE</w:t>
      </w:r>
      <w:r w:rsidR="008A5B1E" w:rsidRPr="00D22788">
        <w:t xml:space="preserve"> : </w:t>
      </w:r>
    </w:p>
    <w:p w14:paraId="17EC85F2" w14:textId="77777777" w:rsidR="008A5B1E" w:rsidRPr="00D22788" w:rsidRDefault="008A5B1E" w:rsidP="00156266">
      <w:pPr>
        <w:pStyle w:val="Puce3"/>
        <w:pBdr>
          <w:bottom w:val="single" w:sz="2" w:space="0" w:color="00A4A6" w:themeColor="accent5"/>
        </w:pBdr>
      </w:pPr>
      <w:r w:rsidRPr="00D22788">
        <w:rPr>
          <w:b/>
        </w:rPr>
        <w:t>Définir les besoins en rafraîchissement et/ou climatisation des locaux.</w:t>
      </w:r>
      <w:r w:rsidRPr="00D22788">
        <w:t xml:space="preserve"> Définir les scénarios de fonctionnement et les différentes hypothèses d’entrée : horaires, jour d’ouverture, rotations, nombre d’agents en simultanée, …</w:t>
      </w:r>
    </w:p>
    <w:p w14:paraId="67DB5C05" w14:textId="77777777" w:rsidR="008A5B1E" w:rsidRPr="00D22788" w:rsidRDefault="008A5B1E" w:rsidP="00156266">
      <w:pPr>
        <w:pStyle w:val="Puce3"/>
        <w:pBdr>
          <w:bottom w:val="single" w:sz="2" w:space="0" w:color="00A4A6" w:themeColor="accent5"/>
        </w:pBdr>
      </w:pPr>
      <w:r w:rsidRPr="00D22788">
        <w:rPr>
          <w:b/>
          <w:bCs/>
        </w:rPr>
        <w:t>Description des systèmes envisagés pour le chauffage, le rafraîchissement, la production d’Eau Chaude Sanitaire (ECS), la ventilation et l’éclairage des locaux</w:t>
      </w:r>
      <w:r w:rsidRPr="00D22788">
        <w:t>. Détail des hypothèses prises en compte pour le dimensionnement des installations de chauffage et de climatisation (apports thermiques externes et internes, températures de consigne, renouvellement d’air, etc.).</w:t>
      </w:r>
    </w:p>
    <w:p w14:paraId="6566141D" w14:textId="7623ABA3" w:rsidR="008A5B1E" w:rsidRPr="00D22788" w:rsidRDefault="008A5B1E" w:rsidP="00156266">
      <w:pPr>
        <w:pStyle w:val="Puce3"/>
        <w:pBdr>
          <w:bottom w:val="single" w:sz="2" w:space="0" w:color="00A4A6" w:themeColor="accent5"/>
        </w:pBdr>
        <w:rPr>
          <w:b/>
          <w:bCs/>
        </w:rPr>
      </w:pPr>
      <w:r w:rsidRPr="00D22788">
        <w:rPr>
          <w:b/>
          <w:bCs/>
        </w:rPr>
        <w:t xml:space="preserve">Description de la stratégie envisagée </w:t>
      </w:r>
      <w:r w:rsidR="00817A03" w:rsidRPr="00D22788">
        <w:rPr>
          <w:b/>
          <w:bCs/>
        </w:rPr>
        <w:t>en termes de</w:t>
      </w:r>
      <w:r w:rsidRPr="00D22788">
        <w:rPr>
          <w:b/>
          <w:bCs/>
        </w:rPr>
        <w:t xml:space="preserve"> régulation / programmation des équipements techniques ;</w:t>
      </w:r>
    </w:p>
    <w:p w14:paraId="756B520F" w14:textId="77777777" w:rsidR="008A5B1E" w:rsidRDefault="008A5B1E" w:rsidP="00DB0A5F">
      <w:pPr>
        <w:pStyle w:val="sous-titre"/>
      </w:pPr>
      <w:r>
        <w:t xml:space="preserve">Locaux informatiques et onduleurs </w:t>
      </w:r>
    </w:p>
    <w:p w14:paraId="3137FF76" w14:textId="77777777" w:rsidR="008A5B1E" w:rsidRPr="00EA4FA2" w:rsidRDefault="008A5B1E" w:rsidP="00B1627B">
      <w:r w:rsidRPr="00EA4FA2">
        <w:t>Ces locaux doivent être ventilés et climatisés / rafraichis. Ils sont traités en fonction de la puissance nécessaire dans le bâtiment et dans le local.</w:t>
      </w:r>
    </w:p>
    <w:p w14:paraId="4C502F01" w14:textId="77777777" w:rsidR="008A5B1E" w:rsidRPr="00EA4FA2" w:rsidRDefault="008A5B1E" w:rsidP="00B1627B">
      <w:r w:rsidRPr="00EA4FA2">
        <w:t xml:space="preserve">Les locaux informatiques et électriques (onduleurs) disposent d’une production frigorifique indépendante fonctionnant 24h / 24h. Cette production est maillée avec la production centrales afin d’optimiser la maintenance et / ou incident technique.  </w:t>
      </w:r>
    </w:p>
    <w:p w14:paraId="3B280ABC" w14:textId="77777777" w:rsidR="008A5B1E" w:rsidRPr="00EA4FA2" w:rsidRDefault="008A5B1E" w:rsidP="00B1627B">
      <w:r w:rsidRPr="00EA4FA2">
        <w:t xml:space="preserve">Les besoins en froid de ces différents locaux seront fournis par la Maîtrise d’Ouvrage et vérifiés par le titulaire au cours de la conception du bâtiment et au cours des études d’exécution. Le titulaire veillera : </w:t>
      </w:r>
    </w:p>
    <w:p w14:paraId="0A30B22E" w14:textId="3FFEE84C" w:rsidR="008A5B1E" w:rsidRPr="00EA4FA2" w:rsidRDefault="006708D0" w:rsidP="00644727">
      <w:pPr>
        <w:pStyle w:val="Puce1"/>
      </w:pPr>
      <w:r w:rsidRPr="00EA4FA2">
        <w:t>À</w:t>
      </w:r>
      <w:r w:rsidR="008A5B1E" w:rsidRPr="00EA4FA2">
        <w:t xml:space="preserve"> maintenir une température comprise entre </w:t>
      </w:r>
      <w:r w:rsidR="004A3C8E">
        <w:t>18</w:t>
      </w:r>
      <w:r w:rsidR="008A5B1E" w:rsidRPr="00EA4FA2">
        <w:t>°C et 2</w:t>
      </w:r>
      <w:r w:rsidR="004A3C8E">
        <w:t>2</w:t>
      </w:r>
      <w:r w:rsidR="008A5B1E" w:rsidRPr="00EA4FA2">
        <w:t xml:space="preserve">°C (22°C +/- </w:t>
      </w:r>
      <w:r w:rsidR="00FC0E4C">
        <w:t>2 à 3</w:t>
      </w:r>
      <w:r w:rsidR="008A5B1E" w:rsidRPr="00EA4FA2">
        <w:t xml:space="preserve">°C) </w:t>
      </w:r>
    </w:p>
    <w:p w14:paraId="09304710" w14:textId="17EF1B23" w:rsidR="008A5B1E" w:rsidRPr="00EA4FA2" w:rsidRDefault="006708D0" w:rsidP="00644727">
      <w:pPr>
        <w:pStyle w:val="Puce1"/>
      </w:pPr>
      <w:r w:rsidRPr="00EA4FA2">
        <w:t>À</w:t>
      </w:r>
      <w:r w:rsidR="008A5B1E" w:rsidRPr="00EA4FA2">
        <w:t xml:space="preserve"> ne pas appliquer de température de soufflage clim inférieure à la température intérieure moins 10°C ;</w:t>
      </w:r>
    </w:p>
    <w:p w14:paraId="7F46D773" w14:textId="77777777" w:rsidR="008A5B1E" w:rsidRDefault="008A5B1E" w:rsidP="00D019DC">
      <w:pPr>
        <w:pStyle w:val="Titre4"/>
      </w:pPr>
      <w:bookmarkStart w:id="229" w:name="_Ref42616118"/>
      <w:bookmarkStart w:id="230" w:name="_Toc115251944"/>
      <w:r>
        <w:t>Renouvellement d’air et ventilation hygiénique</w:t>
      </w:r>
      <w:bookmarkEnd w:id="229"/>
      <w:bookmarkEnd w:id="230"/>
      <w:r>
        <w:t xml:space="preserve"> </w:t>
      </w:r>
    </w:p>
    <w:p w14:paraId="0D8EDDAB" w14:textId="7CC4E897" w:rsidR="006708D0" w:rsidRPr="00843C08" w:rsidRDefault="008A5B1E" w:rsidP="00B1627B">
      <w:pPr>
        <w:rPr>
          <w:rPrChange w:id="231" w:author="DEPREZ Stephanie" w:date="2025-06-03T14:30:00Z">
            <w:rPr>
              <w:highlight w:val="yellow"/>
            </w:rPr>
          </w:rPrChange>
        </w:rPr>
      </w:pPr>
      <w:r w:rsidRPr="00843C08">
        <w:rPr>
          <w:rPrChange w:id="232" w:author="DEPREZ Stephanie" w:date="2025-06-03T14:30:00Z">
            <w:rPr>
              <w:highlight w:val="yellow"/>
            </w:rPr>
          </w:rPrChange>
        </w:rPr>
        <w:t xml:space="preserve">Un système de ventilation double flux </w:t>
      </w:r>
      <w:r w:rsidR="00D019DC" w:rsidRPr="00843C08">
        <w:rPr>
          <w:rPrChange w:id="233" w:author="DEPREZ Stephanie" w:date="2025-06-03T14:30:00Z">
            <w:rPr>
              <w:highlight w:val="yellow"/>
            </w:rPr>
          </w:rPrChange>
        </w:rPr>
        <w:t xml:space="preserve">pourra être </w:t>
      </w:r>
      <w:r w:rsidRPr="00843C08">
        <w:rPr>
          <w:rPrChange w:id="234" w:author="DEPREZ Stephanie" w:date="2025-06-03T14:30:00Z">
            <w:rPr>
              <w:highlight w:val="yellow"/>
            </w:rPr>
          </w:rPrChange>
        </w:rPr>
        <w:t xml:space="preserve">préconisé par le maître d’œuvre (avec un rendement échangeur &gt;80%), </w:t>
      </w:r>
      <w:r w:rsidR="00FC0E4C" w:rsidRPr="00843C08">
        <w:rPr>
          <w:rPrChange w:id="235" w:author="DEPREZ Stephanie" w:date="2025-06-03T14:30:00Z">
            <w:rPr>
              <w:highlight w:val="yellow"/>
            </w:rPr>
          </w:rPrChange>
        </w:rPr>
        <w:t xml:space="preserve">en complément d’un </w:t>
      </w:r>
      <w:r w:rsidRPr="00843C08">
        <w:rPr>
          <w:rPrChange w:id="236" w:author="DEPREZ Stephanie" w:date="2025-06-03T14:30:00Z">
            <w:rPr>
              <w:highlight w:val="yellow"/>
            </w:rPr>
          </w:rPrChange>
        </w:rPr>
        <w:t>système de ventilation naturelle</w:t>
      </w:r>
      <w:r w:rsidR="00FC0E4C" w:rsidRPr="00843C08">
        <w:rPr>
          <w:rPrChange w:id="237" w:author="DEPREZ Stephanie" w:date="2025-06-03T14:30:00Z">
            <w:rPr>
              <w:highlight w:val="yellow"/>
            </w:rPr>
          </w:rPrChange>
        </w:rPr>
        <w:t xml:space="preserve"> (efficace en mi-saison et la nuit)</w:t>
      </w:r>
      <w:r w:rsidRPr="00843C08">
        <w:rPr>
          <w:rPrChange w:id="238" w:author="DEPREZ Stephanie" w:date="2025-06-03T14:30:00Z">
            <w:rPr>
              <w:highlight w:val="yellow"/>
            </w:rPr>
          </w:rPrChange>
        </w:rPr>
        <w:t xml:space="preserve">, qui pourrait présenter des performances de confort thermique et de qualité de l’air équivalente. </w:t>
      </w:r>
    </w:p>
    <w:p w14:paraId="5BC463B7" w14:textId="1335AF32" w:rsidR="008A5B1E" w:rsidRPr="00843C08" w:rsidRDefault="008A5B1E" w:rsidP="00B1627B">
      <w:pPr>
        <w:rPr>
          <w:rPrChange w:id="239" w:author="DEPREZ Stephanie" w:date="2025-06-03T14:30:00Z">
            <w:rPr>
              <w:highlight w:val="yellow"/>
            </w:rPr>
          </w:rPrChange>
        </w:rPr>
      </w:pPr>
      <w:r w:rsidRPr="00843C08">
        <w:rPr>
          <w:rPrChange w:id="240" w:author="DEPREZ Stephanie" w:date="2025-06-03T14:30:00Z">
            <w:rPr>
              <w:highlight w:val="yellow"/>
            </w:rPr>
          </w:rPrChange>
        </w:rPr>
        <w:t xml:space="preserve">Les locaux sanitaires seront prévus avec une VMC indépendante. </w:t>
      </w:r>
    </w:p>
    <w:p w14:paraId="183256F3" w14:textId="265A7821" w:rsidR="008A5B1E" w:rsidRPr="00843C08" w:rsidRDefault="008A5B1E" w:rsidP="00B1627B">
      <w:pPr>
        <w:rPr>
          <w:rPrChange w:id="241" w:author="DEPREZ Stephanie" w:date="2025-06-03T14:30:00Z">
            <w:rPr>
              <w:highlight w:val="yellow"/>
            </w:rPr>
          </w:rPrChange>
        </w:rPr>
      </w:pPr>
      <w:r w:rsidRPr="00843C08">
        <w:rPr>
          <w:rPrChange w:id="242" w:author="DEPREZ Stephanie" w:date="2025-06-03T14:30:00Z">
            <w:rPr>
              <w:highlight w:val="yellow"/>
            </w:rPr>
          </w:rPrChange>
        </w:rPr>
        <w:t>Les sanitaires, vestiaires et locaux à pollution spécifique</w:t>
      </w:r>
      <w:del w:id="243" w:author="DOHIN Corinne" w:date="2025-05-07T09:55:00Z">
        <w:r w:rsidRPr="00843C08" w:rsidDel="00E47380">
          <w:rPr>
            <w:rPrChange w:id="244" w:author="DEPREZ Stephanie" w:date="2025-06-03T14:30:00Z">
              <w:rPr>
                <w:highlight w:val="yellow"/>
              </w:rPr>
            </w:rPrChange>
          </w:rPr>
          <w:delText>s</w:delText>
        </w:r>
      </w:del>
      <w:r w:rsidRPr="00843C08">
        <w:rPr>
          <w:rPrChange w:id="245" w:author="DEPREZ Stephanie" w:date="2025-06-03T14:30:00Z">
            <w:rPr>
              <w:highlight w:val="yellow"/>
            </w:rPr>
          </w:rPrChange>
        </w:rPr>
        <w:t xml:space="preserve"> (local ménage, déchets, cuisinette de la salle de repos</w:t>
      </w:r>
      <w:r w:rsidR="00D019DC" w:rsidRPr="00843C08">
        <w:rPr>
          <w:rPrChange w:id="246" w:author="DEPREZ Stephanie" w:date="2025-06-03T14:30:00Z">
            <w:rPr>
              <w:highlight w:val="yellow"/>
            </w:rPr>
          </w:rPrChange>
        </w:rPr>
        <w:t>,</w:t>
      </w:r>
      <w:r w:rsidR="00950697" w:rsidRPr="00843C08">
        <w:rPr>
          <w:rPrChange w:id="247" w:author="DEPREZ Stephanie" w:date="2025-06-03T14:30:00Z">
            <w:rPr>
              <w:highlight w:val="yellow"/>
            </w:rPr>
          </w:rPrChange>
        </w:rPr>
        <w:t xml:space="preserve"> Foyer</w:t>
      </w:r>
      <w:r w:rsidRPr="00843C08">
        <w:rPr>
          <w:rPrChange w:id="248" w:author="DEPREZ Stephanie" w:date="2025-06-03T14:30:00Z">
            <w:rPr>
              <w:highlight w:val="yellow"/>
            </w:rPr>
          </w:rPrChange>
        </w:rPr>
        <w:t xml:space="preserve">) seront mis en dépression. </w:t>
      </w:r>
    </w:p>
    <w:p w14:paraId="5999A38C" w14:textId="3453D687" w:rsidR="008A5B1E" w:rsidRPr="00843C08" w:rsidRDefault="008A5B1E" w:rsidP="00B1627B">
      <w:pPr>
        <w:rPr>
          <w:rPrChange w:id="249" w:author="DEPREZ Stephanie" w:date="2025-06-03T14:30:00Z">
            <w:rPr>
              <w:highlight w:val="yellow"/>
            </w:rPr>
          </w:rPrChange>
        </w:rPr>
      </w:pPr>
      <w:r w:rsidRPr="00843C08">
        <w:rPr>
          <w:rPrChange w:id="250" w:author="DEPREZ Stephanie" w:date="2025-06-03T14:30:00Z">
            <w:rPr>
              <w:highlight w:val="yellow"/>
            </w:rPr>
          </w:rPrChange>
        </w:rPr>
        <w:t>La CTA doit être gradable et à récupération d’énergie</w:t>
      </w:r>
      <w:r w:rsidR="006708D0" w:rsidRPr="00843C08">
        <w:rPr>
          <w:rPrChange w:id="251" w:author="DEPREZ Stephanie" w:date="2025-06-03T14:30:00Z">
            <w:rPr>
              <w:highlight w:val="yellow"/>
            </w:rPr>
          </w:rPrChange>
        </w:rPr>
        <w:t>.</w:t>
      </w:r>
    </w:p>
    <w:p w14:paraId="762414D6" w14:textId="6CD02FD9" w:rsidR="008A5B1E" w:rsidRPr="00843C08" w:rsidRDefault="008A5B1E" w:rsidP="00B1627B">
      <w:pPr>
        <w:rPr>
          <w:rPrChange w:id="252" w:author="DEPREZ Stephanie" w:date="2025-06-03T14:30:00Z">
            <w:rPr>
              <w:highlight w:val="yellow"/>
            </w:rPr>
          </w:rPrChange>
        </w:rPr>
      </w:pPr>
      <w:r w:rsidRPr="00843C08">
        <w:rPr>
          <w:rPrChange w:id="253" w:author="DEPREZ Stephanie" w:date="2025-06-03T14:30:00Z">
            <w:rPr>
              <w:highlight w:val="yellow"/>
            </w:rPr>
          </w:rPrChange>
        </w:rPr>
        <w:t>Il ne doit pas y avoir d’entrée d’air su</w:t>
      </w:r>
      <w:r w:rsidR="00F5734E" w:rsidRPr="00843C08">
        <w:rPr>
          <w:rPrChange w:id="254" w:author="DEPREZ Stephanie" w:date="2025-06-03T14:30:00Z">
            <w:rPr>
              <w:highlight w:val="yellow"/>
            </w:rPr>
          </w:rPrChange>
        </w:rPr>
        <w:t>r</w:t>
      </w:r>
      <w:r w:rsidRPr="00843C08">
        <w:rPr>
          <w:rPrChange w:id="255" w:author="DEPREZ Stephanie" w:date="2025-06-03T14:30:00Z">
            <w:rPr>
              <w:highlight w:val="yellow"/>
            </w:rPr>
          </w:rPrChange>
        </w:rPr>
        <w:t xml:space="preserve"> les ouvrants</w:t>
      </w:r>
      <w:r w:rsidR="006708D0" w:rsidRPr="00843C08">
        <w:rPr>
          <w:rPrChange w:id="256" w:author="DEPREZ Stephanie" w:date="2025-06-03T14:30:00Z">
            <w:rPr>
              <w:highlight w:val="yellow"/>
            </w:rPr>
          </w:rPrChange>
        </w:rPr>
        <w:t>.</w:t>
      </w:r>
    </w:p>
    <w:p w14:paraId="7BE05A13" w14:textId="77777777" w:rsidR="008A5B1E" w:rsidRPr="00843C08" w:rsidRDefault="008A5B1E" w:rsidP="00B1627B">
      <w:pPr>
        <w:rPr>
          <w:rPrChange w:id="257" w:author="DEPREZ Stephanie" w:date="2025-06-03T14:30:00Z">
            <w:rPr>
              <w:highlight w:val="yellow"/>
            </w:rPr>
          </w:rPrChange>
        </w:rPr>
      </w:pPr>
      <w:r w:rsidRPr="00843C08">
        <w:rPr>
          <w:rPrChange w:id="258" w:author="DEPREZ Stephanie" w:date="2025-06-03T14:30:00Z">
            <w:rPr>
              <w:highlight w:val="yellow"/>
            </w:rPr>
          </w:rPrChange>
        </w:rPr>
        <w:t xml:space="preserve">Le concepteur optimisera l’efficacité de la ventilation par : </w:t>
      </w:r>
    </w:p>
    <w:p w14:paraId="68EC86D5" w14:textId="77777777" w:rsidR="008A5B1E" w:rsidRPr="00843C08" w:rsidRDefault="008A5B1E" w:rsidP="00644727">
      <w:pPr>
        <w:pStyle w:val="Puce1"/>
        <w:rPr>
          <w:rPrChange w:id="259" w:author="DEPREZ Stephanie" w:date="2025-06-03T14:30:00Z">
            <w:rPr>
              <w:highlight w:val="yellow"/>
            </w:rPr>
          </w:rPrChange>
        </w:rPr>
      </w:pPr>
      <w:r w:rsidRPr="00843C08">
        <w:rPr>
          <w:rPrChange w:id="260" w:author="DEPREZ Stephanie" w:date="2025-06-03T14:30:00Z">
            <w:rPr>
              <w:highlight w:val="yellow"/>
            </w:rPr>
          </w:rPrChange>
        </w:rPr>
        <w:t>La bonne localisation des entrées et reprises d’air ;</w:t>
      </w:r>
    </w:p>
    <w:p w14:paraId="54FD8400" w14:textId="77777777" w:rsidR="008A5B1E" w:rsidRPr="00843C08" w:rsidRDefault="008A5B1E" w:rsidP="00644727">
      <w:pPr>
        <w:pStyle w:val="Puce1"/>
        <w:rPr>
          <w:rPrChange w:id="261" w:author="DEPREZ Stephanie" w:date="2025-06-03T14:30:00Z">
            <w:rPr>
              <w:highlight w:val="yellow"/>
            </w:rPr>
          </w:rPrChange>
        </w:rPr>
      </w:pPr>
      <w:r w:rsidRPr="00843C08">
        <w:rPr>
          <w:rPrChange w:id="262" w:author="DEPREZ Stephanie" w:date="2025-06-03T14:30:00Z">
            <w:rPr>
              <w:highlight w:val="yellow"/>
            </w:rPr>
          </w:rPrChange>
        </w:rPr>
        <w:lastRenderedPageBreak/>
        <w:t xml:space="preserve">L’étanchéité du réseau de distribution ; </w:t>
      </w:r>
    </w:p>
    <w:p w14:paraId="1CBDE00D" w14:textId="77777777" w:rsidR="008A5B1E" w:rsidRPr="00843C08" w:rsidRDefault="008A5B1E" w:rsidP="00644727">
      <w:pPr>
        <w:pStyle w:val="Puce1"/>
        <w:rPr>
          <w:rPrChange w:id="263" w:author="DEPREZ Stephanie" w:date="2025-06-03T14:30:00Z">
            <w:rPr>
              <w:highlight w:val="yellow"/>
            </w:rPr>
          </w:rPrChange>
        </w:rPr>
      </w:pPr>
      <w:r w:rsidRPr="00843C08">
        <w:rPr>
          <w:rPrChange w:id="264" w:author="DEPREZ Stephanie" w:date="2025-06-03T14:30:00Z">
            <w:rPr>
              <w:highlight w:val="yellow"/>
            </w:rPr>
          </w:rPrChange>
        </w:rPr>
        <w:t xml:space="preserve">L’extraction optimale de l’air vicié ; </w:t>
      </w:r>
    </w:p>
    <w:p w14:paraId="3B49035A" w14:textId="77777777" w:rsidR="008A5B1E" w:rsidRPr="00843C08" w:rsidRDefault="008A5B1E" w:rsidP="00644727">
      <w:pPr>
        <w:pStyle w:val="Puce1"/>
        <w:rPr>
          <w:rPrChange w:id="265" w:author="DEPREZ Stephanie" w:date="2025-06-03T14:30:00Z">
            <w:rPr>
              <w:highlight w:val="yellow"/>
            </w:rPr>
          </w:rPrChange>
        </w:rPr>
      </w:pPr>
      <w:r w:rsidRPr="00843C08">
        <w:rPr>
          <w:rPrChange w:id="266" w:author="DEPREZ Stephanie" w:date="2025-06-03T14:30:00Z">
            <w:rPr>
              <w:highlight w:val="yellow"/>
            </w:rPr>
          </w:rPrChange>
        </w:rPr>
        <w:t xml:space="preserve">Le suivi des performances des systèmes de filtration d’air (détection du colmatage des filtres) ; </w:t>
      </w:r>
    </w:p>
    <w:p w14:paraId="7B12691C" w14:textId="77777777" w:rsidR="008A5B1E" w:rsidRPr="00EA4FA2" w:rsidRDefault="008A5B1E" w:rsidP="006708D0">
      <w:r w:rsidRPr="00EA4FA2">
        <w:t xml:space="preserve">Les accessoires acoustiques et les terminaux de diffusion et de reprise, clapets coupe-feu, seront sélectionnés en limitant les vitesses de passage, de façon à minimiser les pertes de charge des réseaux. </w:t>
      </w:r>
    </w:p>
    <w:p w14:paraId="68113802" w14:textId="26FFF40A" w:rsidR="00C019E5" w:rsidRPr="00C019E5" w:rsidRDefault="00C019E5" w:rsidP="00B1627B">
      <w:r w:rsidRPr="00C019E5">
        <w:t xml:space="preserve">La classe d’étanchéité à l’air des réseaux aérauliques devra être à minima de classe B </w:t>
      </w:r>
    </w:p>
    <w:p w14:paraId="0E274AF8" w14:textId="77777777" w:rsidR="008A5B1E" w:rsidRDefault="008A5B1E" w:rsidP="00DB0A5F">
      <w:pPr>
        <w:pStyle w:val="sous-titre"/>
      </w:pPr>
      <w:r>
        <w:t xml:space="preserve">débit minimal d’air neuf par type de local </w:t>
      </w:r>
    </w:p>
    <w:p w14:paraId="1473CB30" w14:textId="5D5239DB" w:rsidR="008A5B1E" w:rsidRPr="00EA4FA2" w:rsidRDefault="008A5B1E" w:rsidP="00B1627B">
      <w:r w:rsidRPr="00EA4FA2">
        <w:t xml:space="preserve">Exemples de débits d’air hygiénique en ventilation mécanique suivant </w:t>
      </w:r>
      <w:r w:rsidR="00F5734E">
        <w:t>le règlement sanitaire départemental type (</w:t>
      </w:r>
      <w:r w:rsidRPr="00EA4FA2">
        <w:t>RSDT</w:t>
      </w:r>
      <w:r w:rsidR="00F5734E">
        <w:t>)</w:t>
      </w:r>
      <w:r w:rsidRPr="00EA4FA2">
        <w:t xml:space="preserve"> et </w:t>
      </w:r>
      <w:r w:rsidR="00F5734E">
        <w:t xml:space="preserve">le </w:t>
      </w:r>
      <w:r w:rsidRPr="00EA4FA2">
        <w:t xml:space="preserve">code du travail : </w:t>
      </w:r>
    </w:p>
    <w:tbl>
      <w:tblPr>
        <w:tblStyle w:val="Grilledutableau"/>
        <w:tblW w:w="0" w:type="auto"/>
        <w:tblLook w:val="04A0" w:firstRow="1" w:lastRow="0" w:firstColumn="1" w:lastColumn="0" w:noHBand="0" w:noVBand="1"/>
      </w:tblPr>
      <w:tblGrid>
        <w:gridCol w:w="4676"/>
        <w:gridCol w:w="4677"/>
      </w:tblGrid>
      <w:tr w:rsidR="008A5B1E" w:rsidRPr="006708D0" w14:paraId="66A498E1" w14:textId="77777777" w:rsidTr="006708D0">
        <w:trPr>
          <w:trHeight w:val="343"/>
          <w:tblHeader/>
        </w:trPr>
        <w:tc>
          <w:tcPr>
            <w:tcW w:w="4676" w:type="dxa"/>
          </w:tcPr>
          <w:p w14:paraId="3946A1AB" w14:textId="77777777" w:rsidR="008A5B1E" w:rsidRPr="006708D0" w:rsidRDefault="008A5B1E" w:rsidP="002E6C8B">
            <w:pPr>
              <w:spacing w:before="40" w:after="40"/>
              <w:rPr>
                <w:b/>
                <w:bCs/>
              </w:rPr>
            </w:pPr>
            <w:r w:rsidRPr="006708D0">
              <w:rPr>
                <w:b/>
                <w:bCs/>
              </w:rPr>
              <w:t>TYPE DE LOCAUX</w:t>
            </w:r>
          </w:p>
        </w:tc>
        <w:tc>
          <w:tcPr>
            <w:tcW w:w="4677" w:type="dxa"/>
          </w:tcPr>
          <w:p w14:paraId="65B4DD8F" w14:textId="77777777" w:rsidR="008A5B1E" w:rsidRPr="006708D0" w:rsidRDefault="008A5B1E" w:rsidP="002E6C8B">
            <w:pPr>
              <w:spacing w:before="40" w:after="40"/>
              <w:rPr>
                <w:b/>
                <w:bCs/>
              </w:rPr>
            </w:pPr>
            <w:r w:rsidRPr="006708D0">
              <w:rPr>
                <w:b/>
                <w:bCs/>
              </w:rPr>
              <w:t>DEBIT MINIMAL D’AIR NEUF</w:t>
            </w:r>
          </w:p>
        </w:tc>
      </w:tr>
      <w:tr w:rsidR="008A5B1E" w14:paraId="1B31B572" w14:textId="77777777" w:rsidTr="00213B4C">
        <w:tc>
          <w:tcPr>
            <w:tcW w:w="4676" w:type="dxa"/>
          </w:tcPr>
          <w:p w14:paraId="5389D916" w14:textId="77777777" w:rsidR="008A5B1E" w:rsidRDefault="008A5B1E" w:rsidP="002E6C8B">
            <w:pPr>
              <w:spacing w:before="20" w:after="20"/>
            </w:pPr>
            <w:r>
              <w:t xml:space="preserve">Accueil </w:t>
            </w:r>
          </w:p>
        </w:tc>
        <w:tc>
          <w:tcPr>
            <w:tcW w:w="4677" w:type="dxa"/>
          </w:tcPr>
          <w:p w14:paraId="6A5A09AA" w14:textId="7F6582EA" w:rsidR="008A5B1E" w:rsidRDefault="008A5B1E" w:rsidP="002E6C8B">
            <w:pPr>
              <w:spacing w:before="20" w:after="20"/>
            </w:pPr>
            <w:r>
              <w:t>18 m3/h/occupant</w:t>
            </w:r>
          </w:p>
        </w:tc>
      </w:tr>
      <w:tr w:rsidR="008A5B1E" w14:paraId="053C5CA8" w14:textId="77777777" w:rsidTr="00213B4C">
        <w:tc>
          <w:tcPr>
            <w:tcW w:w="4676" w:type="dxa"/>
          </w:tcPr>
          <w:p w14:paraId="5D0AA576" w14:textId="1E88A093" w:rsidR="008A5B1E" w:rsidRDefault="002B579D" w:rsidP="002E6C8B">
            <w:pPr>
              <w:spacing w:before="20" w:after="20"/>
            </w:pPr>
            <w:r>
              <w:t>Open</w:t>
            </w:r>
            <w:r w:rsidR="008A5B1E">
              <w:t xml:space="preserve"> </w:t>
            </w:r>
            <w:proofErr w:type="spellStart"/>
            <w:r w:rsidR="008A5B1E">
              <w:t>spaces</w:t>
            </w:r>
            <w:proofErr w:type="spellEnd"/>
          </w:p>
        </w:tc>
        <w:tc>
          <w:tcPr>
            <w:tcW w:w="4677" w:type="dxa"/>
          </w:tcPr>
          <w:p w14:paraId="7C7A91E8" w14:textId="77777777" w:rsidR="008A5B1E" w:rsidRDefault="008A5B1E" w:rsidP="002E6C8B">
            <w:pPr>
              <w:spacing w:before="20" w:after="20"/>
            </w:pPr>
            <w:r>
              <w:t>25 m3/h/occupant</w:t>
            </w:r>
          </w:p>
        </w:tc>
      </w:tr>
      <w:tr w:rsidR="008A5B1E" w14:paraId="5B9FA48B" w14:textId="77777777" w:rsidTr="00213B4C">
        <w:tc>
          <w:tcPr>
            <w:tcW w:w="4676" w:type="dxa"/>
          </w:tcPr>
          <w:p w14:paraId="77BB57BE" w14:textId="77777777" w:rsidR="008A5B1E" w:rsidRDefault="008A5B1E" w:rsidP="002E6C8B">
            <w:pPr>
              <w:spacing w:before="20" w:after="20"/>
            </w:pPr>
            <w:r>
              <w:t>Salles de réunion</w:t>
            </w:r>
          </w:p>
        </w:tc>
        <w:tc>
          <w:tcPr>
            <w:tcW w:w="4677" w:type="dxa"/>
          </w:tcPr>
          <w:p w14:paraId="6922157F" w14:textId="77777777" w:rsidR="008A5B1E" w:rsidRDefault="008A5B1E" w:rsidP="002E6C8B">
            <w:pPr>
              <w:spacing w:before="20" w:after="20"/>
            </w:pPr>
            <w:r>
              <w:t>30 m3/h/occupant</w:t>
            </w:r>
          </w:p>
        </w:tc>
      </w:tr>
      <w:tr w:rsidR="008A5B1E" w14:paraId="30387553" w14:textId="77777777" w:rsidTr="00213B4C">
        <w:tc>
          <w:tcPr>
            <w:tcW w:w="4676" w:type="dxa"/>
          </w:tcPr>
          <w:p w14:paraId="1678488F" w14:textId="77777777" w:rsidR="008A5B1E" w:rsidRDefault="008A5B1E" w:rsidP="002E6C8B">
            <w:pPr>
              <w:spacing w:before="20" w:after="20"/>
            </w:pPr>
            <w:r>
              <w:t xml:space="preserve">Salle de repos </w:t>
            </w:r>
          </w:p>
        </w:tc>
        <w:tc>
          <w:tcPr>
            <w:tcW w:w="4677" w:type="dxa"/>
          </w:tcPr>
          <w:p w14:paraId="1F84442F" w14:textId="745C3913" w:rsidR="008A5B1E" w:rsidRDefault="008A5B1E" w:rsidP="002E6C8B">
            <w:pPr>
              <w:spacing w:before="20" w:after="20"/>
            </w:pPr>
            <w:r>
              <w:t>30 m3/h/occupant</w:t>
            </w:r>
          </w:p>
        </w:tc>
      </w:tr>
      <w:tr w:rsidR="00CD74A7" w14:paraId="0ACDA125" w14:textId="77777777" w:rsidTr="00213B4C">
        <w:tc>
          <w:tcPr>
            <w:tcW w:w="4676" w:type="dxa"/>
          </w:tcPr>
          <w:p w14:paraId="1A348654" w14:textId="747F6E30" w:rsidR="00CD74A7" w:rsidRDefault="00CD74A7" w:rsidP="002E6C8B">
            <w:pPr>
              <w:spacing w:before="20" w:after="20"/>
            </w:pPr>
            <w:r>
              <w:t>Atelier et autres locaux</w:t>
            </w:r>
          </w:p>
        </w:tc>
        <w:tc>
          <w:tcPr>
            <w:tcW w:w="4677" w:type="dxa"/>
          </w:tcPr>
          <w:p w14:paraId="6C120819" w14:textId="57B30EEA" w:rsidR="00CD74A7" w:rsidRDefault="00CD74A7" w:rsidP="002E6C8B">
            <w:pPr>
              <w:spacing w:before="20" w:after="20"/>
            </w:pPr>
            <w:r>
              <w:t>60 m3/h/occupant</w:t>
            </w:r>
          </w:p>
        </w:tc>
      </w:tr>
      <w:tr w:rsidR="00CD74A7" w14:paraId="30A37276" w14:textId="77777777" w:rsidTr="00213B4C">
        <w:tc>
          <w:tcPr>
            <w:tcW w:w="4676" w:type="dxa"/>
          </w:tcPr>
          <w:p w14:paraId="503ACB00" w14:textId="1BA353FF" w:rsidR="00CD74A7" w:rsidRDefault="00CD74A7" w:rsidP="002E6C8B">
            <w:pPr>
              <w:spacing w:before="20" w:after="20"/>
            </w:pPr>
            <w:r>
              <w:t xml:space="preserve">Stockage matériel / archives </w:t>
            </w:r>
          </w:p>
        </w:tc>
        <w:tc>
          <w:tcPr>
            <w:tcW w:w="4677" w:type="dxa"/>
          </w:tcPr>
          <w:p w14:paraId="7A8A8F2C" w14:textId="5B930D18" w:rsidR="00CD74A7" w:rsidRDefault="00FC0E4C" w:rsidP="002E6C8B">
            <w:pPr>
              <w:spacing w:before="20" w:after="20"/>
            </w:pPr>
            <w:r>
              <w:t>1 vol/h</w:t>
            </w:r>
          </w:p>
        </w:tc>
      </w:tr>
      <w:tr w:rsidR="00CD74A7" w14:paraId="610437DB" w14:textId="77777777" w:rsidTr="00213B4C">
        <w:tc>
          <w:tcPr>
            <w:tcW w:w="4676" w:type="dxa"/>
          </w:tcPr>
          <w:p w14:paraId="00F9B81D" w14:textId="77777777" w:rsidR="00CD74A7" w:rsidRDefault="00CD74A7" w:rsidP="002E6C8B">
            <w:pPr>
              <w:spacing w:before="20" w:after="20"/>
            </w:pPr>
            <w:r>
              <w:t xml:space="preserve">Sanitaire isolé </w:t>
            </w:r>
          </w:p>
        </w:tc>
        <w:tc>
          <w:tcPr>
            <w:tcW w:w="4677" w:type="dxa"/>
          </w:tcPr>
          <w:p w14:paraId="0718E48A" w14:textId="77777777" w:rsidR="00CD74A7" w:rsidRDefault="00CD74A7" w:rsidP="002E6C8B">
            <w:pPr>
              <w:spacing w:before="20" w:after="20"/>
            </w:pPr>
            <w:r>
              <w:t>30 m3/h</w:t>
            </w:r>
          </w:p>
        </w:tc>
      </w:tr>
      <w:tr w:rsidR="00CD74A7" w14:paraId="06E09C2A" w14:textId="77777777" w:rsidTr="00213B4C">
        <w:tc>
          <w:tcPr>
            <w:tcW w:w="4676" w:type="dxa"/>
          </w:tcPr>
          <w:p w14:paraId="79DFBAF6" w14:textId="77777777" w:rsidR="00CD74A7" w:rsidRDefault="00CD74A7" w:rsidP="002E6C8B">
            <w:pPr>
              <w:spacing w:before="20" w:after="20"/>
            </w:pPr>
            <w:r>
              <w:t>Sanitaires groupés (N = nb d’appareils sanitaires)</w:t>
            </w:r>
          </w:p>
        </w:tc>
        <w:tc>
          <w:tcPr>
            <w:tcW w:w="4677" w:type="dxa"/>
          </w:tcPr>
          <w:p w14:paraId="17147531" w14:textId="77777777" w:rsidR="00CD74A7" w:rsidRDefault="00CD74A7" w:rsidP="002E6C8B">
            <w:pPr>
              <w:spacing w:before="20" w:after="20"/>
            </w:pPr>
            <w:r>
              <w:t>(30 + 15N) m3/h</w:t>
            </w:r>
          </w:p>
        </w:tc>
      </w:tr>
    </w:tbl>
    <w:p w14:paraId="67AC9FC2" w14:textId="363A9601" w:rsidR="008A5B1E" w:rsidRDefault="008A5B1E" w:rsidP="00B1627B">
      <w:r w:rsidRPr="00EA4FA2">
        <w:t xml:space="preserve">Les différents débits minimaux d’air neuf sont précisés dans les fiches par locaux. </w:t>
      </w:r>
    </w:p>
    <w:p w14:paraId="0524A56F" w14:textId="67AE3E3E" w:rsidR="00C019E5" w:rsidRDefault="00C019E5" w:rsidP="00B1627B">
      <w:r w:rsidRPr="00C019E5">
        <w:t xml:space="preserve">Des mesures de débits devront être réalisées à la réception du </w:t>
      </w:r>
      <w:r w:rsidRPr="00817A03">
        <w:t>bâtiment (</w:t>
      </w:r>
      <w:r w:rsidR="00A823B2" w:rsidRPr="00817A03">
        <w:t>un</w:t>
      </w:r>
      <w:r w:rsidRPr="00817A03">
        <w:t xml:space="preserve"> rapport des mesures des débits d’air réalisées en phase EXE.)</w:t>
      </w:r>
    </w:p>
    <w:p w14:paraId="09643B2B" w14:textId="77777777" w:rsidR="00817A03" w:rsidRDefault="00817A03" w:rsidP="00817A03">
      <w:r>
        <w:t>Les mouvements d'air ne devront pas créer de gêne pour les occupants de la zone tertiaire. La vitesse d'air devra être inférieure à 0,2 m/s au niveau des occupants en hiver.</w:t>
      </w:r>
    </w:p>
    <w:p w14:paraId="139BD5B3" w14:textId="7AE92FCE" w:rsidR="00950697" w:rsidRPr="00843C08" w:rsidRDefault="00950697" w:rsidP="00817A03">
      <w:r w:rsidRPr="00950697">
        <w:t xml:space="preserve">Le concepteur proposera à minima des sondes de CO2 pour la gestion des débits et de la qualité de l’air pour les </w:t>
      </w:r>
      <w:r w:rsidRPr="00843C08">
        <w:t>locaux à fonction intermittente.</w:t>
      </w:r>
    </w:p>
    <w:p w14:paraId="6479C8CA" w14:textId="77777777" w:rsidR="008A5B1E" w:rsidRPr="00843C08" w:rsidRDefault="008A5B1E" w:rsidP="00DB0A5F">
      <w:pPr>
        <w:pStyle w:val="sous-titre"/>
      </w:pPr>
      <w:r w:rsidRPr="00843C08">
        <w:t xml:space="preserve">traitement salle de réunion </w:t>
      </w:r>
    </w:p>
    <w:p w14:paraId="2F18DC21" w14:textId="02E5F665" w:rsidR="008A5B1E" w:rsidRPr="00843C08" w:rsidRDefault="008A5B1E" w:rsidP="00B1627B">
      <w:r w:rsidRPr="00843C08">
        <w:rPr>
          <w:rPrChange w:id="267" w:author="DEPREZ Stephanie" w:date="2025-06-03T14:31:00Z">
            <w:rPr>
              <w:highlight w:val="yellow"/>
            </w:rPr>
          </w:rPrChange>
        </w:rPr>
        <w:t>L</w:t>
      </w:r>
      <w:r w:rsidR="00EA4FA2" w:rsidRPr="00843C08">
        <w:rPr>
          <w:rPrChange w:id="268" w:author="DEPREZ Stephanie" w:date="2025-06-03T14:31:00Z">
            <w:rPr>
              <w:highlight w:val="yellow"/>
            </w:rPr>
          </w:rPrChange>
        </w:rPr>
        <w:t xml:space="preserve">es </w:t>
      </w:r>
      <w:r w:rsidRPr="00843C08">
        <w:rPr>
          <w:rPrChange w:id="269" w:author="DEPREZ Stephanie" w:date="2025-06-03T14:31:00Z">
            <w:rPr>
              <w:highlight w:val="yellow"/>
            </w:rPr>
          </w:rPrChange>
        </w:rPr>
        <w:t>salle</w:t>
      </w:r>
      <w:r w:rsidR="00EA4FA2" w:rsidRPr="00843C08">
        <w:rPr>
          <w:rPrChange w:id="270" w:author="DEPREZ Stephanie" w:date="2025-06-03T14:31:00Z">
            <w:rPr>
              <w:highlight w:val="yellow"/>
            </w:rPr>
          </w:rPrChange>
        </w:rPr>
        <w:t>s</w:t>
      </w:r>
      <w:r w:rsidRPr="00843C08">
        <w:rPr>
          <w:rPrChange w:id="271" w:author="DEPREZ Stephanie" w:date="2025-06-03T14:31:00Z">
            <w:rPr>
              <w:highlight w:val="yellow"/>
            </w:rPr>
          </w:rPrChange>
        </w:rPr>
        <w:t xml:space="preserve"> de réunion </w:t>
      </w:r>
      <w:r w:rsidR="00EA4FA2" w:rsidRPr="00843C08">
        <w:rPr>
          <w:rPrChange w:id="272" w:author="DEPREZ Stephanie" w:date="2025-06-03T14:31:00Z">
            <w:rPr>
              <w:highlight w:val="yellow"/>
            </w:rPr>
          </w:rPrChange>
        </w:rPr>
        <w:t xml:space="preserve">auront </w:t>
      </w:r>
      <w:r w:rsidRPr="00843C08">
        <w:rPr>
          <w:rPrChange w:id="273" w:author="DEPREZ Stephanie" w:date="2025-06-03T14:31:00Z">
            <w:rPr>
              <w:highlight w:val="yellow"/>
            </w:rPr>
          </w:rPrChange>
        </w:rPr>
        <w:t>un système de ventilation à débit variable asservi à la qualité de l’air – sondes CO2.</w:t>
      </w:r>
    </w:p>
    <w:p w14:paraId="67C1A34B" w14:textId="77777777" w:rsidR="008A5B1E" w:rsidRPr="00843C08" w:rsidRDefault="008A5B1E" w:rsidP="00DB0A5F">
      <w:pPr>
        <w:pStyle w:val="sous-titre"/>
      </w:pPr>
      <w:r w:rsidRPr="00843C08">
        <w:t xml:space="preserve">traitement des sanitaires </w:t>
      </w:r>
    </w:p>
    <w:p w14:paraId="0AA27520" w14:textId="52B785DB" w:rsidR="008A5B1E" w:rsidRDefault="00AD3E43" w:rsidP="00B1627B">
      <w:r w:rsidRPr="00843C08">
        <w:rPr>
          <w:rPrChange w:id="274" w:author="DEPREZ Stephanie" w:date="2025-06-03T14:31:00Z">
            <w:rPr>
              <w:highlight w:val="yellow"/>
            </w:rPr>
          </w:rPrChange>
        </w:rPr>
        <w:t>L</w:t>
      </w:r>
      <w:r w:rsidR="008A5B1E" w:rsidRPr="00843C08">
        <w:rPr>
          <w:rPrChange w:id="275" w:author="DEPREZ Stephanie" w:date="2025-06-03T14:31:00Z">
            <w:rPr>
              <w:highlight w:val="yellow"/>
            </w:rPr>
          </w:rPrChange>
        </w:rPr>
        <w:t>es bouches</w:t>
      </w:r>
      <w:r w:rsidRPr="00843C08">
        <w:rPr>
          <w:rPrChange w:id="276" w:author="DEPREZ Stephanie" w:date="2025-06-03T14:31:00Z">
            <w:rPr>
              <w:highlight w:val="yellow"/>
            </w:rPr>
          </w:rPrChange>
        </w:rPr>
        <w:t xml:space="preserve"> de ventilation</w:t>
      </w:r>
      <w:r w:rsidR="008A5B1E" w:rsidRPr="00843C08">
        <w:rPr>
          <w:rPrChange w:id="277" w:author="DEPREZ Stephanie" w:date="2025-06-03T14:31:00Z">
            <w:rPr>
              <w:highlight w:val="yellow"/>
            </w:rPr>
          </w:rPrChange>
        </w:rPr>
        <w:t xml:space="preserve"> sont raccordées par un réseau de gaines indépendant. Pour rappel, l’extraction sanitaire est réalisée à l’aide d’un extracteur dédié.</w:t>
      </w:r>
      <w:r w:rsidR="008A5B1E" w:rsidRPr="00EA4FA2">
        <w:t xml:space="preserve"> </w:t>
      </w:r>
    </w:p>
    <w:p w14:paraId="1574104A" w14:textId="21CCB9D4" w:rsidR="008A5B1E" w:rsidRDefault="008A5B1E" w:rsidP="00DB0A5F">
      <w:pPr>
        <w:pStyle w:val="sous-titre"/>
      </w:pPr>
      <w:r>
        <w:t>installation spécifique salle de rep</w:t>
      </w:r>
      <w:r w:rsidR="00F5734E">
        <w:t>AS/REP</w:t>
      </w:r>
      <w:r>
        <w:t>os</w:t>
      </w:r>
      <w:r w:rsidR="00950697">
        <w:t xml:space="preserve"> - FOYER</w:t>
      </w:r>
    </w:p>
    <w:p w14:paraId="20A19B2F" w14:textId="77777777" w:rsidR="008A5B1E" w:rsidRPr="00EA4FA2" w:rsidRDefault="008A5B1E" w:rsidP="00B1627B">
      <w:r w:rsidRPr="00EA4FA2">
        <w:t>Les espaces de préparation des repas et de détente seront mis en dépression par rapport aux autres volumes pour éviter toute propagation des odeurs de nourriture.</w:t>
      </w:r>
    </w:p>
    <w:p w14:paraId="72CB2BAB" w14:textId="2F0BC5B2" w:rsidR="008A5B1E" w:rsidRPr="00EA4FA2" w:rsidRDefault="008A5B1E" w:rsidP="00B1627B">
      <w:r w:rsidRPr="00EA4FA2">
        <w:t xml:space="preserve">Le </w:t>
      </w:r>
      <w:r w:rsidR="00F5734E">
        <w:t>concepteur</w:t>
      </w:r>
      <w:r w:rsidR="00F5734E" w:rsidRPr="00EA4FA2">
        <w:t xml:space="preserve"> </w:t>
      </w:r>
      <w:r w:rsidRPr="00EA4FA2">
        <w:t xml:space="preserve">prévoira la ventilation adéquate des points où de la nourriture peut être préparée (salle de </w:t>
      </w:r>
      <w:r w:rsidR="00F5734E">
        <w:t xml:space="preserve">repas / </w:t>
      </w:r>
      <w:r w:rsidRPr="00EA4FA2">
        <w:t xml:space="preserve">repos). </w:t>
      </w:r>
    </w:p>
    <w:p w14:paraId="775737E7" w14:textId="1816232A" w:rsidR="008A5B1E" w:rsidRDefault="008A5B1E" w:rsidP="00B1627B">
      <w:r w:rsidRPr="00EA4FA2">
        <w:t xml:space="preserve">La question du contrôle absolu des odeurs issues de la salle de </w:t>
      </w:r>
      <w:r w:rsidR="00F5734E">
        <w:t>repas/</w:t>
      </w:r>
      <w:r w:rsidRPr="00EA4FA2">
        <w:t xml:space="preserve">repos est une exigence majeure dans la conception des espaces : aucune odeur culinaire ne devra flotter dans les espaces de travail et vestiaires. </w:t>
      </w:r>
    </w:p>
    <w:p w14:paraId="2E852F6E" w14:textId="77777777" w:rsidR="008A5B1E" w:rsidRDefault="008A5B1E" w:rsidP="00D019DC">
      <w:pPr>
        <w:pStyle w:val="Titre4"/>
      </w:pPr>
      <w:bookmarkStart w:id="278" w:name="_Toc115251948"/>
      <w:r>
        <w:t>Désenfumage</w:t>
      </w:r>
      <w:bookmarkEnd w:id="278"/>
      <w:r>
        <w:t xml:space="preserve"> </w:t>
      </w:r>
    </w:p>
    <w:p w14:paraId="46795FBC" w14:textId="380D536D" w:rsidR="008A5B1E" w:rsidRPr="00EA4FA2" w:rsidRDefault="008A5B1E" w:rsidP="00B1627B">
      <w:r w:rsidRPr="00EA4FA2">
        <w:t>L’installation sera conçue suivant la réglementation en vigueur</w:t>
      </w:r>
      <w:r w:rsidR="007E0E63">
        <w:t xml:space="preserve"> (code du travail et instruction technique n°246)</w:t>
      </w:r>
      <w:r w:rsidRPr="00EA4FA2">
        <w:t xml:space="preserve"> et en fonction des locaux à traiter. </w:t>
      </w:r>
    </w:p>
    <w:p w14:paraId="395A81CB" w14:textId="77777777" w:rsidR="008A5B1E" w:rsidRPr="00EA4FA2" w:rsidRDefault="008A5B1E" w:rsidP="00B1627B">
      <w:r w:rsidRPr="00EA4FA2">
        <w:lastRenderedPageBreak/>
        <w:t xml:space="preserve">Le désenfumage est un dispositif nécessaire qui permet : </w:t>
      </w:r>
    </w:p>
    <w:p w14:paraId="6032220F" w14:textId="77777777" w:rsidR="008A5B1E" w:rsidRPr="00EA4FA2" w:rsidRDefault="008A5B1E" w:rsidP="00644727">
      <w:pPr>
        <w:pStyle w:val="Puce1"/>
      </w:pPr>
      <w:r w:rsidRPr="00EA4FA2">
        <w:t>De rendre praticable les cheminements utilisés pour l’évacuation du personnel et l’intervention des secours ;</w:t>
      </w:r>
    </w:p>
    <w:p w14:paraId="7E518711" w14:textId="77777777" w:rsidR="008A5B1E" w:rsidRPr="00EA4FA2" w:rsidRDefault="008A5B1E" w:rsidP="00644727">
      <w:pPr>
        <w:pStyle w:val="Puce1"/>
      </w:pPr>
      <w:r w:rsidRPr="00EA4FA2">
        <w:t xml:space="preserve">De limiter la propagation de l’incendie en évacuant vers l’extérieur chaleur, gaz et produits imbrûlés. </w:t>
      </w:r>
    </w:p>
    <w:p w14:paraId="18B78D6A" w14:textId="77777777" w:rsidR="008A5B1E" w:rsidRPr="00EA4FA2" w:rsidRDefault="008A5B1E" w:rsidP="00B1627B">
      <w:r w:rsidRPr="00EA4FA2">
        <w:t>Ainsi, les locaux devront obligatoirement être munis de systèmes mécaniques ou naturels assurant un désenfumage efficace adapté au volume associé :</w:t>
      </w:r>
    </w:p>
    <w:p w14:paraId="54B8E742" w14:textId="6C55AE00" w:rsidR="008A5B1E" w:rsidRPr="00EA4FA2" w:rsidRDefault="008A5B1E" w:rsidP="00B1627B">
      <w:r w:rsidRPr="00EA4FA2">
        <w:t xml:space="preserve">Le désenfumage mécanique est assuré par des amenées d’air naturelles ou mécaniques et des extractions mécaniques de fumée disposées de manière à maintenir un balayage permanent du volume à désenfumer. Il peut être complété par une mise en surpression relative des volumes adjacents </w:t>
      </w:r>
    </w:p>
    <w:p w14:paraId="548CC151" w14:textId="63491547" w:rsidR="008A5B1E" w:rsidRPr="00EA4FA2" w:rsidRDefault="008A5B1E" w:rsidP="00B1627B">
      <w:r w:rsidRPr="00EA4FA2">
        <w:t>Le désenfumage naturel est assuré par une ou plusieurs ouvertures qui communiquent avec l’extérieur pour permettre l’évacuation des fumées et l’amenée d’air. Ce désenfumage naturel peut être soit permanent soit réalisés par des ouvrants de désenfumage, c’est-à-dire des châssis s’ouvrant en cas de besoin.</w:t>
      </w:r>
      <w:r w:rsidR="005C5472">
        <w:t xml:space="preserve"> L</w:t>
      </w:r>
      <w:r w:rsidR="005C5472" w:rsidRPr="005C5472">
        <w:t>a surface des ouvrants sera au moins égale au 1/100e de la surface à désenfumer, sans être inférieure à 1m².</w:t>
      </w:r>
    </w:p>
    <w:p w14:paraId="36E1214F" w14:textId="4E16F6C4" w:rsidR="008A5B1E" w:rsidRDefault="008A5B1E" w:rsidP="00B1627B">
      <w:r w:rsidRPr="00D22788">
        <w:t>Au niveau des clapets coupe-feu</w:t>
      </w:r>
      <w:r w:rsidR="00A342BA" w:rsidRPr="00D22788">
        <w:t xml:space="preserve">, </w:t>
      </w:r>
      <w:r w:rsidRPr="00D22788">
        <w:t xml:space="preserve">il sera </w:t>
      </w:r>
      <w:r w:rsidR="00A342BA" w:rsidRPr="00D22788">
        <w:t>prévu</w:t>
      </w:r>
      <w:r w:rsidRPr="00D22788">
        <w:t xml:space="preserve"> des systèmes auto-commandés facilement accessibles pour le réarmement.</w:t>
      </w:r>
      <w:r w:rsidR="004A3C8E" w:rsidRPr="00D22788">
        <w:t xml:space="preserve"> </w:t>
      </w:r>
      <w:r w:rsidR="00950697" w:rsidRPr="00D22788">
        <w:t>Le</w:t>
      </w:r>
      <w:r w:rsidR="004A3C8E" w:rsidRPr="00D22788">
        <w:t xml:space="preserve"> réarmement manuel doit pouvoir se faire à hauteur d’homme et sans avoir recours à des moyens d’élévations, autrement ils seront à réarmement automatique.</w:t>
      </w:r>
      <w:r w:rsidR="004A3C8E">
        <w:t xml:space="preserve"> </w:t>
      </w:r>
    </w:p>
    <w:p w14:paraId="48EBA125" w14:textId="1D010882" w:rsidR="003A6525" w:rsidRDefault="003A6525" w:rsidP="00B1627B">
      <w:r w:rsidRPr="003A6525">
        <w:t>Les ouvrants de désenfumage pourront assurer une fonction de ventilation naturelle. Dans ce cas il sera prévu une commande confort en complément des dispositifs de commande de sécurité.</w:t>
      </w:r>
    </w:p>
    <w:p w14:paraId="058734B2" w14:textId="4D730F48" w:rsidR="000F2879" w:rsidRDefault="000F2879" w:rsidP="00644727">
      <w:pPr>
        <w:pStyle w:val="Titre3"/>
      </w:pPr>
      <w:bookmarkStart w:id="279" w:name="_Toc115251949"/>
      <w:bookmarkStart w:id="280" w:name="_Toc201167189"/>
      <w:r w:rsidRPr="008A5B1E">
        <w:t>Plomberie / sanitaire</w:t>
      </w:r>
      <w:bookmarkEnd w:id="279"/>
      <w:bookmarkEnd w:id="280"/>
    </w:p>
    <w:p w14:paraId="17C4CDBB" w14:textId="77777777" w:rsidR="00EA4FA2" w:rsidRDefault="00EA4FA2" w:rsidP="00D019DC">
      <w:pPr>
        <w:pStyle w:val="Titre4"/>
      </w:pPr>
      <w:bookmarkStart w:id="281" w:name="_Toc115251950"/>
      <w:r>
        <w:t>Généralités</w:t>
      </w:r>
      <w:bookmarkEnd w:id="281"/>
      <w:r>
        <w:t xml:space="preserve"> </w:t>
      </w:r>
    </w:p>
    <w:p w14:paraId="3BE993EE" w14:textId="0CACF606" w:rsidR="002B579D" w:rsidRPr="002B579D" w:rsidRDefault="002B579D" w:rsidP="002B579D">
      <w:r w:rsidRPr="002B579D">
        <w:t xml:space="preserve">La conception des réseaux d’eau chaude sanitaire (ECS) et d’eau froide sanitaire (EFS) devra répondre aux exigences de performance énergétique et de confort des </w:t>
      </w:r>
      <w:r w:rsidR="00950697">
        <w:t>usagers</w:t>
      </w:r>
      <w:r w:rsidRPr="002B579D">
        <w:t>.</w:t>
      </w:r>
    </w:p>
    <w:p w14:paraId="0ADCE875" w14:textId="77777777" w:rsidR="002B579D" w:rsidRPr="002B579D" w:rsidRDefault="002B579D" w:rsidP="002B579D">
      <w:r w:rsidRPr="002B579D">
        <w:t>Le programme inclut les prestations suivantes :</w:t>
      </w:r>
    </w:p>
    <w:p w14:paraId="57CE7F8F" w14:textId="3BBAC3F2" w:rsidR="002B579D" w:rsidRPr="002B579D" w:rsidRDefault="002B579D" w:rsidP="002B579D">
      <w:pPr>
        <w:numPr>
          <w:ilvl w:val="0"/>
          <w:numId w:val="29"/>
        </w:numPr>
      </w:pPr>
      <w:r w:rsidRPr="002B579D">
        <w:t>Production et distribution de l’eau : une solution</w:t>
      </w:r>
      <w:r w:rsidR="000F199C">
        <w:t xml:space="preserve"> de raccordement</w:t>
      </w:r>
      <w:r w:rsidRPr="002B579D">
        <w:t xml:space="preserve"> centralisée </w:t>
      </w:r>
      <w:r w:rsidRPr="002A77A1">
        <w:rPr>
          <w:rPrChange w:id="282" w:author="DEPREZ Stephanie" w:date="2025-06-03T14:31:00Z">
            <w:rPr>
              <w:highlight w:val="yellow"/>
            </w:rPr>
          </w:rPrChange>
        </w:rPr>
        <w:t>ou individuelle</w:t>
      </w:r>
      <w:r w:rsidRPr="002B579D">
        <w:t xml:space="preserve"> sera envisagée pour l’ECS, en fonction des contraintes techniques du bâtiment ;</w:t>
      </w:r>
    </w:p>
    <w:p w14:paraId="28006D7D" w14:textId="4AD9B4E2" w:rsidR="002B579D" w:rsidRPr="002B579D" w:rsidRDefault="002B579D" w:rsidP="002B579D">
      <w:pPr>
        <w:numPr>
          <w:ilvl w:val="0"/>
          <w:numId w:val="29"/>
        </w:numPr>
      </w:pPr>
      <w:r w:rsidRPr="002B579D">
        <w:t>Comptage et gestion des consommations : chaque espace fonctionnel</w:t>
      </w:r>
      <w:r w:rsidR="000F199C">
        <w:t xml:space="preserve"> </w:t>
      </w:r>
      <w:r w:rsidRPr="002B579D">
        <w:t>sera doté d’un système de comptage distinct afin d’optimiser la gestion des ressources ;</w:t>
      </w:r>
    </w:p>
    <w:p w14:paraId="33751466" w14:textId="77777777" w:rsidR="002B579D" w:rsidRPr="002B579D" w:rsidRDefault="002B579D" w:rsidP="002B579D">
      <w:pPr>
        <w:numPr>
          <w:ilvl w:val="0"/>
          <w:numId w:val="29"/>
        </w:numPr>
      </w:pPr>
      <w:r w:rsidRPr="002B579D">
        <w:t>Sécurisation des installations : les réseaux seront équipés de dispositifs d’isolement et de protection contre les risques de fuite ou de surpression ;</w:t>
      </w:r>
    </w:p>
    <w:p w14:paraId="2D9C6B8A" w14:textId="407AE0F5" w:rsidR="002B579D" w:rsidRPr="002B579D" w:rsidRDefault="002B579D" w:rsidP="002B579D">
      <w:pPr>
        <w:numPr>
          <w:ilvl w:val="0"/>
          <w:numId w:val="29"/>
        </w:numPr>
      </w:pPr>
      <w:r w:rsidRPr="002B579D">
        <w:t>Adaptation aux usages spécifiques : des solutions adaptées seront prévues pour les équipements nécessitant un apport d’eau particulier</w:t>
      </w:r>
      <w:r w:rsidR="000F199C">
        <w:t xml:space="preserve"> </w:t>
      </w:r>
      <w:r w:rsidRPr="002B579D">
        <w:t>;</w:t>
      </w:r>
    </w:p>
    <w:p w14:paraId="64D668D8" w14:textId="77777777" w:rsidR="002B579D" w:rsidRPr="002B579D" w:rsidRDefault="002B579D" w:rsidP="002B579D">
      <w:pPr>
        <w:numPr>
          <w:ilvl w:val="0"/>
          <w:numId w:val="29"/>
        </w:numPr>
      </w:pPr>
      <w:r w:rsidRPr="002B579D">
        <w:t>Évacuation des effluents : le réseau de collecte des eaux usées et des eaux vannes sera conçu pour éviter tout risque de stagnation ou de reflux, en conformité avec la réglementation en vigueur ;</w:t>
      </w:r>
    </w:p>
    <w:p w14:paraId="10810CE6" w14:textId="77777777" w:rsidR="002B579D" w:rsidRPr="002B579D" w:rsidRDefault="002B579D" w:rsidP="002B579D">
      <w:pPr>
        <w:numPr>
          <w:ilvl w:val="0"/>
          <w:numId w:val="29"/>
        </w:numPr>
      </w:pPr>
      <w:r w:rsidRPr="002B579D">
        <w:t>Choix des appareils sanitaires : les équipements seront sélectionnés pour leur durabilité, leur facilité d’entretien et leur conformité aux normes d’accessibilité.</w:t>
      </w:r>
    </w:p>
    <w:p w14:paraId="26EBFBD3" w14:textId="4CBF7898" w:rsidR="00EA4FA2" w:rsidRDefault="00EA4FA2" w:rsidP="00B1627B">
      <w:r w:rsidRPr="00714EE4">
        <w:t>Le choix d’équipements de protection pour le réseau intérieur con</w:t>
      </w:r>
      <w:r>
        <w:t>formément à la norme NF EN 1717</w:t>
      </w:r>
      <w:r w:rsidR="003C3F3D">
        <w:t xml:space="preserve"> </w:t>
      </w:r>
      <w:r w:rsidRPr="00714EE4">
        <w:t>;</w:t>
      </w:r>
    </w:p>
    <w:p w14:paraId="02EA114D" w14:textId="17C1EDE1" w:rsidR="00BD2F73" w:rsidRDefault="00EA4FA2" w:rsidP="00B1627B">
      <w:r>
        <w:t xml:space="preserve">Le respect des règles de mise en œuvre des canalisations et les règles de protection de tous les éléments du réseau intérieur en se référant au Guide Technique du CSTB. </w:t>
      </w:r>
    </w:p>
    <w:p w14:paraId="0375B9C1" w14:textId="30C4B786" w:rsidR="00AE7709" w:rsidRPr="00677FA5" w:rsidRDefault="00AE7709" w:rsidP="00AE7709">
      <w:pPr>
        <w:spacing w:before="0"/>
      </w:pPr>
      <w:r>
        <w:t xml:space="preserve">L'installation sera conçue de manière à faciliter et minimiser les interventions de maintenance. Des vannes d’arrêt seront prévues à chaque bloc sanitaire et </w:t>
      </w:r>
      <w:r w:rsidRPr="00965445">
        <w:rPr>
          <w:rFonts w:eastAsia="Arial" w:cs="Arial"/>
        </w:rPr>
        <w:t>à chaque</w:t>
      </w:r>
      <w:r>
        <w:t xml:space="preserve"> appareil. Il sera fait recours à des marques connues et disposant de service après-vente en France. Les regards visitables, chasses d’eau et canalisations seront apparentes (ou en faux-plafond) et de qualité. Les appareils et réseaux seront prévus de manière que la dureté de l'eau connue </w:t>
      </w:r>
      <w:r w:rsidR="000F199C">
        <w:t xml:space="preserve">à Marseille </w:t>
      </w:r>
      <w:r>
        <w:t xml:space="preserve">ne leur soit pas nuisible et que la bonne tenue dans le temps soit assurée. </w:t>
      </w:r>
    </w:p>
    <w:p w14:paraId="5BE9696B" w14:textId="77777777" w:rsidR="00C76A61" w:rsidRDefault="00C76A61" w:rsidP="00AE7709"/>
    <w:p w14:paraId="1F1CBF04" w14:textId="59767DD7" w:rsidR="00AE7709" w:rsidDel="00765F7B" w:rsidRDefault="00AE7709" w:rsidP="00B1627B">
      <w:pPr>
        <w:rPr>
          <w:del w:id="283" w:author="MAZOUZ Sabrina" w:date="2025-06-18T19:19:00Z"/>
        </w:rPr>
      </w:pPr>
      <w:r w:rsidRPr="00677FA5">
        <w:t>Un système de détection de fuite par analyse des débits de nuit</w:t>
      </w:r>
      <w:r>
        <w:t xml:space="preserve"> permettra de </w:t>
      </w:r>
      <w:r w:rsidRPr="00677FA5">
        <w:t>repérer les sources d’économie et d’en faire un objet de gestion.</w:t>
      </w:r>
    </w:p>
    <w:p w14:paraId="3A08C297" w14:textId="77777777" w:rsidR="001D25CA" w:rsidRPr="00E3444D" w:rsidRDefault="001D25CA" w:rsidP="00B1627B"/>
    <w:p w14:paraId="58DA86E3" w14:textId="77777777" w:rsidR="00EA4FA2" w:rsidRDefault="00EA4FA2" w:rsidP="00D019DC">
      <w:pPr>
        <w:pStyle w:val="Titre4"/>
      </w:pPr>
      <w:bookmarkStart w:id="284" w:name="_Toc115251951"/>
      <w:r>
        <w:t>Eau chaude sanitaire</w:t>
      </w:r>
      <w:bookmarkEnd w:id="284"/>
      <w:r>
        <w:t xml:space="preserve"> </w:t>
      </w:r>
    </w:p>
    <w:p w14:paraId="5275A81A" w14:textId="77777777" w:rsidR="00EA4FA2" w:rsidRDefault="00EA4FA2" w:rsidP="00DB0A5F">
      <w:pPr>
        <w:pStyle w:val="sous-titre"/>
      </w:pPr>
      <w:r>
        <w:t xml:space="preserve">conditions à garantir </w:t>
      </w:r>
    </w:p>
    <w:p w14:paraId="06BECE08" w14:textId="77777777" w:rsidR="00EA4FA2" w:rsidRDefault="00EA4FA2" w:rsidP="00644727">
      <w:pPr>
        <w:pStyle w:val="Puce1"/>
      </w:pPr>
      <w:r>
        <w:t>ECS produite : supérieure à 60°C</w:t>
      </w:r>
    </w:p>
    <w:p w14:paraId="60F2C18D" w14:textId="77777777" w:rsidR="00EA4FA2" w:rsidRDefault="00EA4FA2" w:rsidP="00644727">
      <w:pPr>
        <w:pStyle w:val="Puce1"/>
      </w:pPr>
      <w:r>
        <w:t>Garantir une température supérieure à 55°C jusqu’aux points de distribution</w:t>
      </w:r>
    </w:p>
    <w:p w14:paraId="5BF82459" w14:textId="72092A26" w:rsidR="00EA4FA2" w:rsidRDefault="00EA4FA2" w:rsidP="00644727">
      <w:pPr>
        <w:pStyle w:val="Puce1"/>
      </w:pPr>
      <w:r>
        <w:t xml:space="preserve">Mise en place d’un système </w:t>
      </w:r>
      <w:r w:rsidR="00110DFF">
        <w:t>anti-légionnelle</w:t>
      </w:r>
      <w:r>
        <w:t>.</w:t>
      </w:r>
    </w:p>
    <w:p w14:paraId="59975A46" w14:textId="77777777" w:rsidR="00EA4FA2" w:rsidRDefault="00EA4FA2" w:rsidP="00DB0A5F">
      <w:pPr>
        <w:pStyle w:val="sous-titre"/>
      </w:pPr>
      <w:r>
        <w:t>production</w:t>
      </w:r>
    </w:p>
    <w:p w14:paraId="1E6F1782" w14:textId="15999E41" w:rsidR="00EA4FA2" w:rsidRPr="00EA4FA2" w:rsidRDefault="00EA4FA2" w:rsidP="00B1627B">
      <w:r w:rsidRPr="00EA4FA2">
        <w:t xml:space="preserve">Les besoins en ECS du bâtiment sont limités aux usages suivants : </w:t>
      </w:r>
    </w:p>
    <w:p w14:paraId="26E5952B" w14:textId="43E0DA36" w:rsidR="00EA4FA2" w:rsidRDefault="00EA4FA2" w:rsidP="00644727">
      <w:pPr>
        <w:pStyle w:val="Puce1"/>
      </w:pPr>
      <w:r w:rsidRPr="00684268">
        <w:t>Lave-mains</w:t>
      </w:r>
      <w:r w:rsidR="00684268">
        <w:t xml:space="preserve"> dans les vestiaires</w:t>
      </w:r>
      <w:r w:rsidR="0003622D">
        <w:t xml:space="preserve">, sanitaires, </w:t>
      </w:r>
    </w:p>
    <w:p w14:paraId="50985C46" w14:textId="77777777" w:rsidR="00EA4FA2" w:rsidRDefault="00EA4FA2" w:rsidP="00644727">
      <w:pPr>
        <w:pStyle w:val="Puce1"/>
      </w:pPr>
      <w:r>
        <w:t>Vidoirs et entretien des locaux ;</w:t>
      </w:r>
    </w:p>
    <w:p w14:paraId="0018D87A" w14:textId="69998AE7" w:rsidR="00EA4FA2" w:rsidRDefault="00F5734E" w:rsidP="00644727">
      <w:pPr>
        <w:pStyle w:val="Puce1"/>
      </w:pPr>
      <w:r>
        <w:t>S</w:t>
      </w:r>
      <w:r w:rsidR="00EA4FA2">
        <w:t xml:space="preserve">alle de </w:t>
      </w:r>
      <w:r>
        <w:t>repas/</w:t>
      </w:r>
      <w:r w:rsidR="00EA4FA2">
        <w:t>repos</w:t>
      </w:r>
      <w:r w:rsidR="0003622D">
        <w:t>, Foyer.</w:t>
      </w:r>
    </w:p>
    <w:p w14:paraId="43C8CE67" w14:textId="0170B937" w:rsidR="002B579D" w:rsidRPr="002B579D" w:rsidRDefault="0003622D" w:rsidP="002B579D">
      <w:r>
        <w:t>Le</w:t>
      </w:r>
      <w:r w:rsidR="002B579D" w:rsidRPr="002B579D">
        <w:t xml:space="preserve"> mode de production d’ECS (centralisé ou décentralisé) sera déterminé en fonction des contraintes techniques du bâtiment existant. Les solutions envisageables incluent l’installation de ballons thermodynamiques, pompes à chaleur ou ballons électriques à accumulation, tous conformes aux directives européennes </w:t>
      </w:r>
      <w:proofErr w:type="spellStart"/>
      <w:r w:rsidR="002B579D" w:rsidRPr="002B579D">
        <w:t>ErP</w:t>
      </w:r>
      <w:proofErr w:type="spellEnd"/>
      <w:r w:rsidR="002B579D" w:rsidRPr="002B579D">
        <w:t xml:space="preserve"> en matière d’éco-conception.</w:t>
      </w:r>
    </w:p>
    <w:p w14:paraId="09A3294D" w14:textId="77777777" w:rsidR="002B579D" w:rsidRPr="002B579D" w:rsidRDefault="002B579D" w:rsidP="002B579D">
      <w:r w:rsidRPr="002B579D">
        <w:t>Les équipements électriques devront être labellisés « NF performance » avec protection électronique par anode titane, sans entretien. Lorsque l’intégration dans des placards techniques n’est pas possible, ils seront positionnés dans des espaces dédiés, garantissant accessibilité et entretien aisé.</w:t>
      </w:r>
    </w:p>
    <w:p w14:paraId="53742751" w14:textId="77777777" w:rsidR="002B579D" w:rsidRPr="002B579D" w:rsidRDefault="002B579D" w:rsidP="002B579D">
      <w:r w:rsidRPr="002B579D">
        <w:t>Les exigences minimales incluent :</w:t>
      </w:r>
    </w:p>
    <w:p w14:paraId="2A153F0B" w14:textId="77777777" w:rsidR="002B579D" w:rsidRPr="002B579D" w:rsidRDefault="002B579D" w:rsidP="002B579D">
      <w:pPr>
        <w:pStyle w:val="Paragraphedeliste"/>
        <w:numPr>
          <w:ilvl w:val="0"/>
          <w:numId w:val="31"/>
        </w:numPr>
      </w:pPr>
      <w:r w:rsidRPr="002B579D">
        <w:t>Installation de sondes de température sur le départ d’ECS global et sur chaque retour pour assurer un contrôle optimal ;</w:t>
      </w:r>
    </w:p>
    <w:p w14:paraId="0C206310" w14:textId="77777777" w:rsidR="002B579D" w:rsidRPr="002B579D" w:rsidRDefault="002B579D" w:rsidP="002B579D">
      <w:pPr>
        <w:pStyle w:val="Paragraphedeliste"/>
        <w:numPr>
          <w:ilvl w:val="0"/>
          <w:numId w:val="31"/>
        </w:numPr>
      </w:pPr>
      <w:r w:rsidRPr="002B579D">
        <w:t>Mise en place d’un mitigeur centralisé situé au plus près des points de puisage pour éviter les pertes de chaleur ;</w:t>
      </w:r>
    </w:p>
    <w:p w14:paraId="51851D06" w14:textId="77777777" w:rsidR="002B579D" w:rsidRPr="002B579D" w:rsidRDefault="002B579D" w:rsidP="002B579D">
      <w:pPr>
        <w:pStyle w:val="Paragraphedeliste"/>
        <w:numPr>
          <w:ilvl w:val="0"/>
          <w:numId w:val="31"/>
        </w:numPr>
      </w:pPr>
      <w:r w:rsidRPr="002B579D">
        <w:t>Désinfection régulière du réseau pour garantir une qualité sanitaire optimale ;</w:t>
      </w:r>
    </w:p>
    <w:p w14:paraId="7AB76291" w14:textId="77777777" w:rsidR="002B579D" w:rsidRPr="002B579D" w:rsidRDefault="002B579D" w:rsidP="002B579D">
      <w:pPr>
        <w:pStyle w:val="Paragraphedeliste"/>
        <w:numPr>
          <w:ilvl w:val="0"/>
          <w:numId w:val="31"/>
        </w:numPr>
      </w:pPr>
      <w:r w:rsidRPr="002B579D">
        <w:t>Traitement de l’eau contre le tartre et la corrosion ;</w:t>
      </w:r>
    </w:p>
    <w:p w14:paraId="684D4A63" w14:textId="77777777" w:rsidR="002B579D" w:rsidRPr="002B579D" w:rsidRDefault="002B579D" w:rsidP="002B579D">
      <w:pPr>
        <w:pStyle w:val="Paragraphedeliste"/>
        <w:numPr>
          <w:ilvl w:val="0"/>
          <w:numId w:val="31"/>
        </w:numPr>
      </w:pPr>
      <w:r w:rsidRPr="002B579D">
        <w:t>Bouclage du réseau pour maintenir une température stable et éviter le gaspillage d’eau ;</w:t>
      </w:r>
    </w:p>
    <w:p w14:paraId="12594CDB" w14:textId="3D270D9B" w:rsidR="002B579D" w:rsidRDefault="002B579D" w:rsidP="002B579D">
      <w:pPr>
        <w:pStyle w:val="Paragraphedeliste"/>
        <w:numPr>
          <w:ilvl w:val="0"/>
          <w:numId w:val="31"/>
        </w:numPr>
      </w:pPr>
      <w:r w:rsidRPr="002B579D">
        <w:t>Calorifugeage des réseaux situés en dehors des volumes chauffés pour éviter la condensation et les risques de gel en période froide.</w:t>
      </w:r>
    </w:p>
    <w:p w14:paraId="4AD71A35" w14:textId="77777777" w:rsidR="00EA4FA2" w:rsidRDefault="00EA4FA2" w:rsidP="00DB0A5F">
      <w:pPr>
        <w:pStyle w:val="sous-titre"/>
      </w:pPr>
      <w:r>
        <w:t>distribution</w:t>
      </w:r>
    </w:p>
    <w:p w14:paraId="02769BE4" w14:textId="319098E2" w:rsidR="002B579D" w:rsidRPr="002B579D" w:rsidRDefault="002B579D" w:rsidP="002B579D">
      <w:r w:rsidRPr="002B579D">
        <w:t>Les réseaux d’ECS et d’eau froide sanitaire (EFS) seront calorifugés indépendamment et conçus pour être facilement accessibles sans nécessiter de démontage complexe. Les vitesses d’écoulement respecteront un seuil maximal de 1,5 m/s dans les colonnes montantes afin de prévenir l’usure prématurée des installations.</w:t>
      </w:r>
    </w:p>
    <w:p w14:paraId="1B473626" w14:textId="77777777" w:rsidR="002B579D" w:rsidRPr="002B579D" w:rsidRDefault="002B579D" w:rsidP="002B579D">
      <w:r w:rsidRPr="002B579D">
        <w:t>Les réseaux de distribution existants seront évalués pour identifier les éventuelles mises à niveau nécessaires, garantissant la conformité avec les normes en vigueur et une distribution efficace répondant aux besoins des résidents.</w:t>
      </w:r>
    </w:p>
    <w:p w14:paraId="4024C2A7" w14:textId="15F50BC1" w:rsidR="00EA4FA2" w:rsidRDefault="00EA4FA2" w:rsidP="00B1627B"/>
    <w:p w14:paraId="5D4C5716" w14:textId="77777777" w:rsidR="00EA4FA2" w:rsidRDefault="00EA4FA2" w:rsidP="00D019DC">
      <w:pPr>
        <w:pStyle w:val="Titre4"/>
      </w:pPr>
      <w:bookmarkStart w:id="285" w:name="_Toc115251952"/>
      <w:r>
        <w:t>Eau froide sanitaire</w:t>
      </w:r>
      <w:bookmarkEnd w:id="285"/>
      <w:r>
        <w:t xml:space="preserve"> </w:t>
      </w:r>
    </w:p>
    <w:p w14:paraId="54B5D8CF" w14:textId="578ABECD" w:rsidR="00EA4FA2" w:rsidRPr="00EA4FA2" w:rsidRDefault="00EA4FA2" w:rsidP="00B1627B">
      <w:r w:rsidRPr="00EA4FA2">
        <w:t xml:space="preserve">Les bases de calcul des débits sont définies par les textes réglementaires. Les calculs des débits et de consommation en eau devront prendre </w:t>
      </w:r>
      <w:r w:rsidR="00F5734E">
        <w:t>en</w:t>
      </w:r>
      <w:r w:rsidR="00F5734E" w:rsidRPr="00EA4FA2">
        <w:t xml:space="preserve"> </w:t>
      </w:r>
      <w:r w:rsidRPr="00EA4FA2">
        <w:t xml:space="preserve">compte les besoins particuliers suivant les équipements mentionnés dans les fiches par local.  </w:t>
      </w:r>
    </w:p>
    <w:p w14:paraId="5F4B53AA" w14:textId="77777777" w:rsidR="00EA4FA2" w:rsidRDefault="00EA4FA2" w:rsidP="00DB0A5F">
      <w:pPr>
        <w:pStyle w:val="sous-titre"/>
      </w:pPr>
      <w:r>
        <w:lastRenderedPageBreak/>
        <w:t xml:space="preserve">branchement général d’eau potable </w:t>
      </w:r>
    </w:p>
    <w:p w14:paraId="67D5921F" w14:textId="5060C8C8" w:rsidR="00EA4FA2" w:rsidRPr="00EA4FA2" w:rsidRDefault="00EA4FA2" w:rsidP="00B1627B">
      <w:r w:rsidRPr="00EA4FA2">
        <w:t xml:space="preserve">L’alimentation en eau sera réalisée à partir du réseau </w:t>
      </w:r>
      <w:r w:rsidR="0003622D">
        <w:t>de l’établissement</w:t>
      </w:r>
    </w:p>
    <w:p w14:paraId="3E72E146" w14:textId="77777777" w:rsidR="00EA4FA2" w:rsidRDefault="00EA4FA2" w:rsidP="00DB0A5F">
      <w:pPr>
        <w:pStyle w:val="sous-titre"/>
      </w:pPr>
      <w:r>
        <w:t xml:space="preserve">réseaux </w:t>
      </w:r>
    </w:p>
    <w:p w14:paraId="475A4248" w14:textId="77777777" w:rsidR="00AC447C" w:rsidRPr="00AC447C" w:rsidRDefault="00AC447C" w:rsidP="00AC447C">
      <w:r w:rsidRPr="00AC447C">
        <w:t>L’installation d’eau sera divisée en plusieurs réseaux en fonction de l'usage de l'eau :</w:t>
      </w:r>
    </w:p>
    <w:p w14:paraId="6CAD9BE5" w14:textId="77777777" w:rsidR="00AC447C" w:rsidRPr="00AC447C" w:rsidRDefault="00AC447C" w:rsidP="00AC447C">
      <w:pPr>
        <w:pStyle w:val="Puce2"/>
      </w:pPr>
      <w:r w:rsidRPr="00AC447C">
        <w:t>Réseau 1 : Eau à usage alimentaire et sanitaire, alimentant les points d'eau dans les sanitaires et la cuisine.</w:t>
      </w:r>
    </w:p>
    <w:p w14:paraId="5B4294EE" w14:textId="77777777" w:rsidR="00AC447C" w:rsidRPr="00AC447C" w:rsidRDefault="00AC447C" w:rsidP="00AC447C">
      <w:pPr>
        <w:pStyle w:val="Puce2"/>
      </w:pPr>
      <w:r w:rsidRPr="00AC447C">
        <w:t>Réseau 2 : Eau à usage technique et d’exploitation, pour les installations telles que les machines à laver et les systèmes de nettoyage extérieur.</w:t>
      </w:r>
    </w:p>
    <w:p w14:paraId="2458484D" w14:textId="77777777" w:rsidR="00AC447C" w:rsidRPr="00AC447C" w:rsidRDefault="00AC447C" w:rsidP="00AC447C">
      <w:pPr>
        <w:pStyle w:val="Puce2"/>
      </w:pPr>
      <w:r w:rsidRPr="00AC447C">
        <w:t>Réseau 3 : Eau non potable, pour l’irrigation des espaces verts et le nettoyage extérieur, avec récupération et recyclage des eaux de lavage.</w:t>
      </w:r>
    </w:p>
    <w:p w14:paraId="26B5EAA7" w14:textId="57A888E2" w:rsidR="00BD2F73" w:rsidRPr="00EA4FA2" w:rsidRDefault="00AC447C" w:rsidP="00AC447C">
      <w:r w:rsidRPr="00AC447C">
        <w:t>Chaque réseau sera équipé de sous-comptages permettant de suivre les consommations spécifiques à chaque usage. Des points d'alimentation seront également prévus pour le nettoyage des espaces extérieurs et l'arrosage des espaces verts, avec possibilité de condamnation depuis l'intérieur.</w:t>
      </w:r>
    </w:p>
    <w:p w14:paraId="719CECAD" w14:textId="77777777" w:rsidR="00EA4FA2" w:rsidRDefault="00EA4FA2" w:rsidP="00DB0A5F">
      <w:pPr>
        <w:pStyle w:val="sous-titre"/>
      </w:pPr>
      <w:r>
        <w:t xml:space="preserve">COLONNES MONTANTES </w:t>
      </w:r>
    </w:p>
    <w:p w14:paraId="026D9E97" w14:textId="421129AF" w:rsidR="00AC447C" w:rsidRPr="00AC447C" w:rsidRDefault="00AC447C" w:rsidP="00AC447C">
      <w:r>
        <w:t>Les</w:t>
      </w:r>
      <w:r w:rsidRPr="00AC447C">
        <w:t xml:space="preserve"> colonnes montantes existantes seront conservées, mais des travaux d'adaptation seront réalisés pour garantir leur conformité aux normes actuelles et leur bon fonctionnement dans le cadre du réaménagement. Ces colonnes passent dans des gaines techniques visitables et seront équipées des éléments suivants pour assurer la sécurité et la maintenance :</w:t>
      </w:r>
    </w:p>
    <w:p w14:paraId="4269C426" w14:textId="77777777" w:rsidR="00AC447C" w:rsidRPr="00AC447C" w:rsidRDefault="00AC447C" w:rsidP="00AC447C">
      <w:pPr>
        <w:pStyle w:val="Puce2"/>
        <w:ind w:left="714" w:hanging="357"/>
      </w:pPr>
      <w:r w:rsidRPr="00AC447C">
        <w:t>Vanne d'isolement : Chaque colonne montante sera équipée d'une vanne d'isolement permettant de couper l'approvisionnement en eau en cas de besoin.</w:t>
      </w:r>
    </w:p>
    <w:p w14:paraId="6E96AF9C" w14:textId="77777777" w:rsidR="00AC447C" w:rsidRPr="00AC447C" w:rsidRDefault="00AC447C" w:rsidP="00AC447C">
      <w:pPr>
        <w:pStyle w:val="Puce2"/>
        <w:ind w:left="714" w:hanging="357"/>
      </w:pPr>
      <w:r w:rsidRPr="00AC447C">
        <w:t>Vanne de vidange : Une vanne de vidange sera installée sur chaque colonne pour faciliter l'entretien, les réparations ou le remplacement des sections de réseau si nécessaire.</w:t>
      </w:r>
    </w:p>
    <w:p w14:paraId="25DBE14B" w14:textId="77777777" w:rsidR="00AC447C" w:rsidRPr="00AC447C" w:rsidRDefault="00AC447C" w:rsidP="00AC447C">
      <w:pPr>
        <w:pStyle w:val="Puce2"/>
        <w:ind w:left="714" w:hanging="357"/>
      </w:pPr>
      <w:r w:rsidRPr="00AC447C">
        <w:t>Robinet pour prise d'échantillons : Un robinet sera prévu à chaque niveau desservi afin de permettre la prise d’échantillons d’eau pour des contrôles réguliers.</w:t>
      </w:r>
    </w:p>
    <w:p w14:paraId="7F5ECA31" w14:textId="77777777" w:rsidR="00AC447C" w:rsidRPr="00AC447C" w:rsidRDefault="00AC447C" w:rsidP="00AC447C">
      <w:pPr>
        <w:pStyle w:val="Puce2"/>
        <w:ind w:left="714" w:hanging="357"/>
      </w:pPr>
      <w:r w:rsidRPr="00AC447C">
        <w:t>Anti-bélier avec vanne d’isolement plombée : Un anti-bélier sera intégré pour limiter les coups de bélier dans les colonnes. Il sera équipé d’une vanne d’isolement plombée en position d’ouverture, ce qui permettra de réduire les risques de variations de pression et les vibrations dans les installations.</w:t>
      </w:r>
    </w:p>
    <w:p w14:paraId="727FB2BB" w14:textId="77777777" w:rsidR="00AC447C" w:rsidRPr="00AC447C" w:rsidRDefault="00AC447C" w:rsidP="00AC447C">
      <w:pPr>
        <w:pStyle w:val="Puce2"/>
        <w:ind w:left="714" w:hanging="357"/>
      </w:pPr>
      <w:r w:rsidRPr="00AC447C">
        <w:t>Piquages à tous les niveaux desservis : Chaque niveau desservi par la colonne montante sera équipé d’un piquage permettant de dériver l'eau vers les points de consommation. Chaque piquage sera équipé d'une vanne d'isolement, permettant une coupure localisée en cas de besoin.</w:t>
      </w:r>
    </w:p>
    <w:p w14:paraId="27F8B6BB" w14:textId="77777777" w:rsidR="00AC447C" w:rsidRPr="00AC447C" w:rsidRDefault="00AC447C" w:rsidP="00AC447C">
      <w:pPr>
        <w:pStyle w:val="Puce2"/>
        <w:ind w:left="714" w:hanging="357"/>
      </w:pPr>
      <w:r w:rsidRPr="00AC447C">
        <w:t>Protection contre la pollution (clapet anti-pollution) : Chaque piquage sera doté d’un ensemble de protections de type « EA » (clapet anti-pollution), afin de prévenir toute contamination croisée entre les différents réseaux d'eau.</w:t>
      </w:r>
    </w:p>
    <w:p w14:paraId="0B86F516" w14:textId="77777777" w:rsidR="00AC447C" w:rsidRPr="00AC447C" w:rsidRDefault="00AC447C" w:rsidP="00AC447C">
      <w:pPr>
        <w:pStyle w:val="Puce2"/>
        <w:ind w:left="714" w:hanging="357"/>
      </w:pPr>
      <w:r w:rsidRPr="00AC447C">
        <w:t>Matériau des canalisations : Les colonnes montantes existantes seront maintenues en canalisations PVC-C, un matériau adapté à la distribution d’eau potable et résistants à la chaleur. Si des modifications ou extensions sont nécessaires, le même type de matériau sera utilisé pour garantir l’homogénéité du système.</w:t>
      </w:r>
    </w:p>
    <w:p w14:paraId="5374F59A" w14:textId="77777777" w:rsidR="00AC447C" w:rsidRPr="00AC447C" w:rsidRDefault="00AC447C" w:rsidP="00AC447C">
      <w:pPr>
        <w:pStyle w:val="Puce2"/>
        <w:ind w:left="714" w:hanging="357"/>
      </w:pPr>
      <w:r w:rsidRPr="00AC447C">
        <w:t>Accessibilité : Les canalisations chemineront dans les faux-plafonds visitables uniquement, afin de garantir un accès facile pour les interventions de maintenance et les vérifications nécessaires. Des espaces seront prévus pour faciliter les réparations et le contrôle des installations sans nécessiter de démontage complexe.</w:t>
      </w:r>
    </w:p>
    <w:p w14:paraId="7FEE07A7" w14:textId="77777777" w:rsidR="00EA4FA2" w:rsidRDefault="00EA4FA2" w:rsidP="00D019DC">
      <w:pPr>
        <w:pStyle w:val="Titre4"/>
      </w:pPr>
      <w:bookmarkStart w:id="286" w:name="_Ref42617202"/>
      <w:bookmarkStart w:id="287" w:name="_Toc115251954"/>
      <w:r>
        <w:t>Assainissement (eaux usées, eaux pluviales, eaux de lavage)</w:t>
      </w:r>
      <w:bookmarkEnd w:id="286"/>
      <w:bookmarkEnd w:id="287"/>
    </w:p>
    <w:p w14:paraId="69A881AF" w14:textId="5777B1C8" w:rsidR="00EA4FA2" w:rsidRDefault="00EA4FA2" w:rsidP="00B1627B">
      <w:r w:rsidRPr="00EA4FA2">
        <w:t xml:space="preserve">Les réseaux seront de type séparatif jusqu’en limite de propriété et quel que soit le type du réseau public existant. </w:t>
      </w:r>
    </w:p>
    <w:p w14:paraId="766E0D81" w14:textId="4F91A39C" w:rsidR="00C7012A" w:rsidRDefault="00C7012A" w:rsidP="00C7012A">
      <w:r w:rsidRPr="00C7012A">
        <w:lastRenderedPageBreak/>
        <w:t>Certains locaux seront équipés de siphons de sol pour l'évacuation des eaux résiduaires. Lorsque ces locaux sont des zones de maintenance ou de manipulation de produits, les eaux résiduaires seront acheminées vers de</w:t>
      </w:r>
      <w:r>
        <w:t>s</w:t>
      </w:r>
      <w:r w:rsidRPr="00C7012A">
        <w:t xml:space="preserve"> dispositifs de pré-traitement.</w:t>
      </w:r>
    </w:p>
    <w:p w14:paraId="2AA55686" w14:textId="44C47406" w:rsidR="00EA4FA2" w:rsidRDefault="006F5536" w:rsidP="00D019DC">
      <w:pPr>
        <w:pStyle w:val="Titre4"/>
      </w:pPr>
      <w:bookmarkStart w:id="288" w:name="_Toc115251955"/>
      <w:r>
        <w:t>Équipements</w:t>
      </w:r>
      <w:r w:rsidR="00EA4FA2">
        <w:t xml:space="preserve"> sanitaires</w:t>
      </w:r>
      <w:bookmarkEnd w:id="288"/>
      <w:r w:rsidR="00EA4FA2">
        <w:t xml:space="preserve"> </w:t>
      </w:r>
    </w:p>
    <w:p w14:paraId="23F521BB" w14:textId="77777777" w:rsidR="00EA4FA2" w:rsidRPr="00EA4FA2" w:rsidRDefault="00EA4FA2" w:rsidP="00B1627B">
      <w:r w:rsidRPr="00EA4FA2">
        <w:t xml:space="preserve">Tous les appareils sanitaires seront prévus complètement installés, y compris robinetteries, vidanges, accessoires et raccords, scellements nécessaires et renforts de cloisons. Les équipements sont précisés dans les fiches espaces. </w:t>
      </w:r>
    </w:p>
    <w:p w14:paraId="0E1BCE9D" w14:textId="30C31F62" w:rsidR="00EA4FA2" w:rsidRPr="00EA4FA2" w:rsidRDefault="00EA4FA2" w:rsidP="00B1627B">
      <w:r w:rsidRPr="00EA4FA2">
        <w:t xml:space="preserve">Les appareillages sanitaires devront être estampillés « NF-sanitaires » avec robinetterie conforme « NF-robinetterie » gage de robustesse, de performances acoustiques et d’économie d’eau. Ils devront permettre un entretien facile. </w:t>
      </w:r>
      <w:r w:rsidR="006F5536" w:rsidRPr="00EA4FA2">
        <w:t>À</w:t>
      </w:r>
      <w:r w:rsidRPr="00EA4FA2">
        <w:t xml:space="preserve"> titre d’exemple, les cuvettes des WC seront suspendues.</w:t>
      </w:r>
    </w:p>
    <w:p w14:paraId="5BD2220B" w14:textId="22009977" w:rsidR="00EA4FA2" w:rsidRPr="00EA4FA2" w:rsidRDefault="00EA4FA2" w:rsidP="00B1627B">
      <w:r w:rsidRPr="00EA4FA2">
        <w:t>Les c</w:t>
      </w:r>
      <w:r w:rsidR="00636049">
        <w:t>ô</w:t>
      </w:r>
      <w:r w:rsidRPr="00EA4FA2">
        <w:t>tes d’installation devront respecter les préconisations de montage du fabricant ainsi que les règles d’accessibilité PMR en vigueur s’appliquant au projet.</w:t>
      </w:r>
    </w:p>
    <w:p w14:paraId="2770E500" w14:textId="77777777" w:rsidR="00EA4FA2" w:rsidRPr="00EA4FA2" w:rsidRDefault="00EA4FA2" w:rsidP="00B1627B">
      <w:r w:rsidRPr="00EA4FA2">
        <w:t>Il sera mis en œuvre des systèmes hydro-économes afin de minimiser les consommations d’eau potable (réservoirs de chasses d’eau à double commande 3/6L, mitigeurs à butée, stop douche, etc.).</w:t>
      </w:r>
    </w:p>
    <w:p w14:paraId="310E0525" w14:textId="77777777" w:rsidR="00EA4FA2" w:rsidRPr="00EA4FA2" w:rsidRDefault="00EA4FA2" w:rsidP="00B1627B">
      <w:r w:rsidRPr="00EA4FA2">
        <w:t>La disposition des sanitaires permettra de localiser dans un couloir technique l’accès de maintenance aux équipements sanitaires (accessibilité aux gaines, y compris celles recevant le réservoir des WC suspendus).</w:t>
      </w:r>
    </w:p>
    <w:p w14:paraId="4C789A64" w14:textId="77777777" w:rsidR="00EA4FA2" w:rsidRDefault="00EA4FA2" w:rsidP="00DB0A5F">
      <w:pPr>
        <w:pStyle w:val="sous-titre"/>
      </w:pPr>
      <w:r>
        <w:t xml:space="preserve">robinetterie </w:t>
      </w:r>
    </w:p>
    <w:p w14:paraId="49C7D02F" w14:textId="6012FD18" w:rsidR="00EA4FA2" w:rsidRPr="00EA4FA2" w:rsidRDefault="00EA4FA2" w:rsidP="00B1627B">
      <w:r w:rsidRPr="00EA4FA2">
        <w:t>Les robinetteries sur les équipements seront équipées de cartouche</w:t>
      </w:r>
      <w:ins w:id="289" w:author="DOHIN Corinne" w:date="2025-05-07T10:01:00Z">
        <w:r w:rsidR="00C26EA3">
          <w:t>s</w:t>
        </w:r>
      </w:ins>
      <w:r w:rsidRPr="00EA4FA2">
        <w:t xml:space="preserve"> en céramique, de limiteur</w:t>
      </w:r>
      <w:ins w:id="290" w:author="DOHIN Corinne" w:date="2025-05-07T10:01:00Z">
        <w:r w:rsidR="00C26EA3">
          <w:t>s</w:t>
        </w:r>
      </w:ins>
      <w:r w:rsidRPr="00EA4FA2">
        <w:t xml:space="preserve"> de débit et de butée</w:t>
      </w:r>
      <w:ins w:id="291" w:author="DOHIN Corinne" w:date="2025-05-07T10:01:00Z">
        <w:r w:rsidR="00C26EA3">
          <w:t>s</w:t>
        </w:r>
      </w:ins>
      <w:r w:rsidRPr="00EA4FA2">
        <w:t xml:space="preserve"> de température de manière à assurer un mélange EF/EC pour obtenir 40°C environ et fonctionn</w:t>
      </w:r>
      <w:ins w:id="292" w:author="DOHIN Corinne" w:date="2025-05-07T10:01:00Z">
        <w:r w:rsidR="00C26EA3">
          <w:t>a</w:t>
        </w:r>
      </w:ins>
      <w:del w:id="293" w:author="DOHIN Corinne" w:date="2025-05-07T10:01:00Z">
        <w:r w:rsidRPr="00EA4FA2" w:rsidDel="00C26EA3">
          <w:delText>e</w:delText>
        </w:r>
      </w:del>
      <w:r w:rsidRPr="00EA4FA2">
        <w:t xml:space="preserve">nt par infrarouge sur secteur. </w:t>
      </w:r>
    </w:p>
    <w:p w14:paraId="118A7D75" w14:textId="77777777" w:rsidR="00EA4FA2" w:rsidRPr="00EA4FA2" w:rsidRDefault="00EA4FA2" w:rsidP="00B1627B">
      <w:r w:rsidRPr="00EA4FA2">
        <w:t xml:space="preserve">La robinetterie devra répondre de manière générale aux conditions suivantes : </w:t>
      </w:r>
    </w:p>
    <w:p w14:paraId="08FBB7F1" w14:textId="77777777" w:rsidR="00EA4FA2" w:rsidRDefault="00EA4FA2" w:rsidP="00644727">
      <w:pPr>
        <w:pStyle w:val="Puce1"/>
      </w:pPr>
      <w:r>
        <w:t>Robinetterie de première qualité pour usage intensif, garantie 5 ans ;</w:t>
      </w:r>
    </w:p>
    <w:p w14:paraId="3BCC4223" w14:textId="725C02BF" w:rsidR="00EA4FA2" w:rsidRDefault="00EA4FA2" w:rsidP="00644727">
      <w:pPr>
        <w:pStyle w:val="Puce1"/>
      </w:pPr>
      <w:r w:rsidRPr="00281D2D">
        <w:t>Pour les équipements utilisés par les PMR, la robinetterie comportera des commandes de température latérales</w:t>
      </w:r>
      <w:r w:rsidR="006F5536">
        <w:t> ;</w:t>
      </w:r>
    </w:p>
    <w:p w14:paraId="4EE24967" w14:textId="65432ADC" w:rsidR="00BD2F73" w:rsidRDefault="00BD2F73" w:rsidP="00644727">
      <w:pPr>
        <w:pStyle w:val="Puce1"/>
      </w:pPr>
      <w:r>
        <w:t>R</w:t>
      </w:r>
      <w:r w:rsidRPr="00BD2F73">
        <w:t>obinetterie temporisée sur détection infrarouge. Pour des raisons d’économie, cette robinetterie sera alimentée par pile</w:t>
      </w:r>
      <w:r>
        <w:t>.</w:t>
      </w:r>
    </w:p>
    <w:p w14:paraId="26120B4A" w14:textId="6808D17E" w:rsidR="00EA4FA2" w:rsidRDefault="00EA4FA2" w:rsidP="00B1627B">
      <w:r w:rsidRPr="000327BF">
        <w:t>Sur le plan de</w:t>
      </w:r>
      <w:r w:rsidR="006F5536">
        <w:t xml:space="preserve"> </w:t>
      </w:r>
      <w:r w:rsidRPr="000327BF">
        <w:t>l’acoustique, les robinets devront être classés IB et avoir un in</w:t>
      </w:r>
      <w:r>
        <w:t>dice DS au minimum de 25 dB(A).</w:t>
      </w:r>
    </w:p>
    <w:p w14:paraId="57E29637" w14:textId="7307C28C" w:rsidR="00D019DC" w:rsidDel="002704C9" w:rsidRDefault="00D019DC" w:rsidP="00D019DC">
      <w:pPr>
        <w:rPr>
          <w:del w:id="294" w:author="MAZOUZ Sabrina" w:date="2025-06-18T16:43:00Z"/>
        </w:rPr>
      </w:pPr>
      <w:r>
        <w:t>Les robinets de puisage doivent être positionnés de manière à réduire le risque de choc</w:t>
      </w:r>
      <w:del w:id="295" w:author="DOHIN Corinne" w:date="2025-05-07T10:02:00Z">
        <w:r w:rsidDel="00C26EA3">
          <w:delText>s</w:delText>
        </w:r>
      </w:del>
      <w:r>
        <w:t xml:space="preserve"> avec les véhicules.</w:t>
      </w:r>
    </w:p>
    <w:p w14:paraId="3AE07C66" w14:textId="77777777" w:rsidR="00D019DC" w:rsidRDefault="00D019DC" w:rsidP="00B1627B"/>
    <w:p w14:paraId="605AFBD5" w14:textId="77777777" w:rsidR="00EA4FA2" w:rsidRDefault="00EA4FA2" w:rsidP="00DB0A5F">
      <w:pPr>
        <w:pStyle w:val="sous-titre"/>
      </w:pPr>
      <w:r>
        <w:t xml:space="preserve">sanitaires </w:t>
      </w:r>
    </w:p>
    <w:p w14:paraId="1D7C108B" w14:textId="77777777" w:rsidR="00EA4FA2" w:rsidRPr="00EA4FA2" w:rsidRDefault="00EA4FA2" w:rsidP="00B1627B">
      <w:r w:rsidRPr="00EA4FA2">
        <w:t xml:space="preserve">Les WC seront équipés : </w:t>
      </w:r>
    </w:p>
    <w:p w14:paraId="3B936922" w14:textId="77777777" w:rsidR="00EA4FA2" w:rsidRDefault="00EA4FA2" w:rsidP="00644727">
      <w:pPr>
        <w:pStyle w:val="Puce1"/>
      </w:pPr>
      <w:r>
        <w:t>D’abattants doubles, en résine, à charnières métalliques chromées ;</w:t>
      </w:r>
    </w:p>
    <w:p w14:paraId="0AE7688D" w14:textId="315EFCEF" w:rsidR="00BD2F73" w:rsidRPr="00BD2F73" w:rsidRDefault="00EA4FA2" w:rsidP="00644727">
      <w:pPr>
        <w:pStyle w:val="Puce1"/>
      </w:pPr>
      <w:r w:rsidRPr="001A2905">
        <w:t xml:space="preserve">De bâtis-support intégrant les fixations, la manchette de raccordement, le coude d’évacuation orientable et l’ensemble de chasse (réservoir, robinet d’arrêt, mécanisme silencieux double chasse), et renforts de cloisons nécessaires à la mise en </w:t>
      </w:r>
      <w:r>
        <w:t>œuvre</w:t>
      </w:r>
      <w:r w:rsidRPr="001A2905">
        <w:t>.</w:t>
      </w:r>
      <w:r w:rsidR="00BD2F73">
        <w:t xml:space="preserve"> </w:t>
      </w:r>
    </w:p>
    <w:p w14:paraId="093B2D58" w14:textId="77777777" w:rsidR="00EA4FA2" w:rsidRPr="001A2905" w:rsidRDefault="00EA4FA2" w:rsidP="00644727">
      <w:pPr>
        <w:pStyle w:val="Puce1"/>
      </w:pPr>
      <w:r w:rsidRPr="001A2905">
        <w:t xml:space="preserve">De cuvettes suspendues sur ossature métallique, capables de supporter sans dommage des charges d’au moins 150 kg y compris bâtis supports et renforts de cloisons nécessaires à la mise en </w:t>
      </w:r>
      <w:r>
        <w:t>œuvre</w:t>
      </w:r>
      <w:r w:rsidRPr="001A2905">
        <w:t>.</w:t>
      </w:r>
    </w:p>
    <w:p w14:paraId="3E4739E6" w14:textId="77777777" w:rsidR="00EA4FA2" w:rsidRPr="00EA4FA2" w:rsidRDefault="00EA4FA2" w:rsidP="00B1627B">
      <w:r w:rsidRPr="00EA4FA2">
        <w:t>L’espace sous cuvette sera au moins de 10 cm afin de rendre possible le nettoyage.</w:t>
      </w:r>
    </w:p>
    <w:p w14:paraId="4D84F77C" w14:textId="77777777" w:rsidR="00EA4FA2" w:rsidRPr="00EA4FA2" w:rsidRDefault="00EA4FA2" w:rsidP="00B1627B">
      <w:r w:rsidRPr="00EA4FA2">
        <w:t>Les WC seront tous équipés en double commande encastrée, à débits normal et réduit.</w:t>
      </w:r>
    </w:p>
    <w:p w14:paraId="6E9DD2EE" w14:textId="77777777" w:rsidR="00EA4FA2" w:rsidRDefault="00EA4FA2" w:rsidP="00DB0A5F">
      <w:pPr>
        <w:pStyle w:val="sous-titre"/>
      </w:pPr>
      <w:r>
        <w:t xml:space="preserve">lavabos – vasques </w:t>
      </w:r>
    </w:p>
    <w:p w14:paraId="37B1EB39" w14:textId="77777777" w:rsidR="00EA4FA2" w:rsidRPr="00EA4FA2" w:rsidRDefault="00EA4FA2" w:rsidP="00B1627B">
      <w:r w:rsidRPr="00EA4FA2">
        <w:t>Les dessous des lavabos ou vasques seront au moins à 0,70 m du sol et leur dessus au plus à 0,85 m dans tous les locaux. Ils seront posés sur console et accolés au mur avec vidange à grille.</w:t>
      </w:r>
    </w:p>
    <w:p w14:paraId="3F99CB57" w14:textId="77777777" w:rsidR="00EA4FA2" w:rsidRPr="00EA4FA2" w:rsidRDefault="00EA4FA2" w:rsidP="00B1627B">
      <w:r w:rsidRPr="00EA4FA2">
        <w:lastRenderedPageBreak/>
        <w:t>Ces appareils seront sans bonde, ni trop-plein. Les vasques seront encastrées sans débordement et munies de mitigeur à cartouche en céramique avec contrôle de température haute.</w:t>
      </w:r>
    </w:p>
    <w:p w14:paraId="0A1A9616" w14:textId="77777777" w:rsidR="00EA4FA2" w:rsidRPr="00EA4FA2" w:rsidRDefault="00EA4FA2" w:rsidP="00B1627B">
      <w:r w:rsidRPr="00EA4FA2">
        <w:t>Le support des vasques et des lavabos devra être une prestation soignée et décorative.</w:t>
      </w:r>
    </w:p>
    <w:p w14:paraId="38FC766D" w14:textId="336B07B3" w:rsidR="00EA4FA2" w:rsidRPr="002A77A1" w:rsidRDefault="00EA4FA2" w:rsidP="00B1627B">
      <w:r w:rsidRPr="002A77A1">
        <w:t>Sont compris dans l’opération, miroir et applique d’éclairage au-dessus des points d’eau</w:t>
      </w:r>
      <w:del w:id="296" w:author="DOHIN Corinne" w:date="2025-05-07T10:03:00Z">
        <w:r w:rsidRPr="002A77A1" w:rsidDel="00C26EA3">
          <w:delText>x</w:delText>
        </w:r>
      </w:del>
      <w:r w:rsidRPr="002A77A1">
        <w:t xml:space="preserve"> (voir fiches espaces).</w:t>
      </w:r>
    </w:p>
    <w:p w14:paraId="2C13273C" w14:textId="7E5DFFD4" w:rsidR="00C26EA3" w:rsidRPr="00EA4FA2" w:rsidRDefault="00C26EA3" w:rsidP="00B1627B">
      <w:r w:rsidRPr="002A77A1">
        <w:t>L’espace entre le robinet et la vasque doit permettre le passage d’un contenant de type bouteille, gourde.</w:t>
      </w:r>
    </w:p>
    <w:p w14:paraId="5CB30E60" w14:textId="77777777" w:rsidR="00EA4FA2" w:rsidRDefault="00EA4FA2" w:rsidP="00DB0A5F">
      <w:pPr>
        <w:pStyle w:val="sous-titre"/>
      </w:pPr>
      <w:r>
        <w:t xml:space="preserve">vidoirs et déversoirs </w:t>
      </w:r>
    </w:p>
    <w:p w14:paraId="5C3B61A0" w14:textId="77777777" w:rsidR="00EA4FA2" w:rsidRDefault="00EA4FA2" w:rsidP="00B1627B">
      <w:r>
        <w:t>Grille mobile et grille de fond vissée ;</w:t>
      </w:r>
    </w:p>
    <w:p w14:paraId="6D1D0E6A" w14:textId="4E785212" w:rsidR="00EA4FA2" w:rsidRDefault="00EA4FA2" w:rsidP="00B1627B">
      <w:r>
        <w:t xml:space="preserve">Robinet à bec orientable avec rosace chromée et brise jet flexible </w:t>
      </w:r>
    </w:p>
    <w:p w14:paraId="5C5AE69E" w14:textId="18347CB0" w:rsidR="00531699" w:rsidRDefault="00531699" w:rsidP="00531699">
      <w:r w:rsidRPr="00EA4FA2">
        <w:t xml:space="preserve">L’espace sous </w:t>
      </w:r>
      <w:r>
        <w:t>le siphon</w:t>
      </w:r>
      <w:r w:rsidRPr="00EA4FA2">
        <w:t xml:space="preserve"> sera au moins de 10 cm afin de rendre possible le nettoyage</w:t>
      </w:r>
      <w:r>
        <w:t xml:space="preserve"> et la maintenance</w:t>
      </w:r>
      <w:r w:rsidRPr="00EA4FA2">
        <w:t>.</w:t>
      </w:r>
    </w:p>
    <w:p w14:paraId="30A03A17" w14:textId="5230E973" w:rsidR="00AE7709" w:rsidRPr="00EA4FA2" w:rsidRDefault="00AE7709" w:rsidP="00531699">
      <w:r>
        <w:t xml:space="preserve">Les </w:t>
      </w:r>
      <w:r w:rsidRPr="00677FA5">
        <w:t xml:space="preserve">siphons de sol </w:t>
      </w:r>
      <w:r>
        <w:t xml:space="preserve">seront </w:t>
      </w:r>
      <w:r w:rsidRPr="00677FA5">
        <w:t>sans bac</w:t>
      </w:r>
      <w:r>
        <w:t>, en inox et à cloche amovible</w:t>
      </w:r>
    </w:p>
    <w:p w14:paraId="4D1C2986" w14:textId="77777777" w:rsidR="00EA4FA2" w:rsidRDefault="00EA4FA2" w:rsidP="00DB0A5F">
      <w:pPr>
        <w:pStyle w:val="sous-titre"/>
      </w:pPr>
      <w:r>
        <w:t xml:space="preserve">accessoires </w:t>
      </w:r>
    </w:p>
    <w:p w14:paraId="47E5EECE" w14:textId="0FE1AC47" w:rsidR="00EA4FA2" w:rsidRDefault="00EA4FA2" w:rsidP="00B1627B">
      <w:r w:rsidRPr="00EA4FA2">
        <w:t>Les appareils sanitaires seront à équiper de tous les accessoires nécessaires : patères, miroir</w:t>
      </w:r>
      <w:ins w:id="297" w:author="DOHIN Corinne" w:date="2025-05-07T10:05:00Z">
        <w:r w:rsidR="00C26EA3">
          <w:t>s</w:t>
        </w:r>
      </w:ins>
      <w:r w:rsidRPr="00EA4FA2">
        <w:t>… De même, les appareils destinés aux</w:t>
      </w:r>
      <w:r w:rsidR="00C26EA3">
        <w:t xml:space="preserve"> PMR</w:t>
      </w:r>
      <w:r w:rsidRPr="00EA4FA2">
        <w:t xml:space="preserve"> </w:t>
      </w:r>
      <w:r w:rsidR="00531699">
        <w:t xml:space="preserve">(sanitaires, douches) </w:t>
      </w:r>
      <w:r w:rsidRPr="00EA4FA2">
        <w:t>seront équipés d’accessoires spécifiques : rehausses, barres de soulèvement non repliable</w:t>
      </w:r>
      <w:r w:rsidR="00531699">
        <w:t>, barre de maintien</w:t>
      </w:r>
      <w:r w:rsidRPr="00EA4FA2">
        <w:t>.</w:t>
      </w:r>
    </w:p>
    <w:p w14:paraId="2EFD35AE" w14:textId="76159D39" w:rsidR="000F2879" w:rsidRDefault="00531699" w:rsidP="00644727">
      <w:pPr>
        <w:pStyle w:val="Titre3"/>
      </w:pPr>
      <w:bookmarkStart w:id="298" w:name="_Toc115251956"/>
      <w:bookmarkStart w:id="299" w:name="_Toc201167190"/>
      <w:r w:rsidRPr="008A5B1E">
        <w:t>Électricité</w:t>
      </w:r>
      <w:r w:rsidR="000F2879" w:rsidRPr="008A5B1E">
        <w:t xml:space="preserve"> courants forts</w:t>
      </w:r>
      <w:bookmarkEnd w:id="298"/>
      <w:bookmarkEnd w:id="299"/>
      <w:r w:rsidR="005448D0" w:rsidRPr="008A5B1E">
        <w:t xml:space="preserve"> </w:t>
      </w:r>
    </w:p>
    <w:p w14:paraId="3D81CA7B" w14:textId="77777777" w:rsidR="002420DE" w:rsidRDefault="002420DE" w:rsidP="00D019DC">
      <w:pPr>
        <w:pStyle w:val="Titre4"/>
      </w:pPr>
      <w:bookmarkStart w:id="300" w:name="_Toc115251957"/>
      <w:r>
        <w:t>Généralités électriques</w:t>
      </w:r>
      <w:bookmarkEnd w:id="300"/>
      <w:r>
        <w:t xml:space="preserve"> </w:t>
      </w:r>
    </w:p>
    <w:p w14:paraId="505B8B09" w14:textId="391E9EDC" w:rsidR="00226CA1" w:rsidRPr="00226CA1" w:rsidRDefault="00226CA1" w:rsidP="00B1627B">
      <w:r w:rsidRPr="00226CA1">
        <w:t xml:space="preserve">L’opérateur établira le diagnostic des installations </w:t>
      </w:r>
      <w:r w:rsidR="00C26EA3" w:rsidRPr="00226CA1">
        <w:t>présente</w:t>
      </w:r>
      <w:r w:rsidR="00C26EA3">
        <w:t>s</w:t>
      </w:r>
      <w:r w:rsidR="00C26EA3" w:rsidRPr="00226CA1">
        <w:t xml:space="preserve"> </w:t>
      </w:r>
      <w:r w:rsidRPr="00226CA1">
        <w:t>sur le bâtiment existant. En fonction des enjeux relevés, il pourra adapter les prescriptions du présent volet technique. Pour les réseaux d’électricité existants, l’opérateur devra baser sa proposition sur une adaptation de l’installation en fonction du projet.</w:t>
      </w:r>
    </w:p>
    <w:p w14:paraId="37419731" w14:textId="591D33DD" w:rsidR="002420DE" w:rsidRPr="002420DE" w:rsidRDefault="002420DE" w:rsidP="00B1627B">
      <w:r w:rsidRPr="002420DE">
        <w:t>Toutes les installations doivent répondre aux règles de l’art, aux normes, règlements et référentiels en vigueur.</w:t>
      </w:r>
    </w:p>
    <w:p w14:paraId="6A5209B7" w14:textId="77777777" w:rsidR="002420DE" w:rsidRPr="002420DE" w:rsidRDefault="002420DE" w:rsidP="00B1627B">
      <w:r w:rsidRPr="002420DE">
        <w:t>L’ensemble des installations de courants forts (CFO) et de courants faibles (CFA) fait l’objet d’un repérage et d’un étiquetage précis avec des plans et schémas qui sont disposés dans chaque armoire.</w:t>
      </w:r>
    </w:p>
    <w:p w14:paraId="684BA64B" w14:textId="77777777" w:rsidR="002420DE" w:rsidRDefault="002420DE" w:rsidP="00B1627B">
      <w:r w:rsidRPr="002420DE">
        <w:t>Le concepteur prévoit la séparation des circuits permettant un comptage à minima des grands types d’usages : CVC, éclairage, ascenseurs, production d’ECS, bureautique, …</w:t>
      </w:r>
    </w:p>
    <w:p w14:paraId="53794D36" w14:textId="77777777" w:rsidR="00226CA1" w:rsidRPr="002420DE" w:rsidRDefault="00226CA1" w:rsidP="00B1627B"/>
    <w:p w14:paraId="1E3362E6" w14:textId="77777777" w:rsidR="002420DE" w:rsidRDefault="002420DE" w:rsidP="00D019DC">
      <w:pPr>
        <w:pStyle w:val="Titre4"/>
      </w:pPr>
      <w:bookmarkStart w:id="301" w:name="_Toc115251958"/>
      <w:r>
        <w:t>Alimentation générale du site</w:t>
      </w:r>
      <w:bookmarkEnd w:id="301"/>
      <w:r>
        <w:t xml:space="preserve"> </w:t>
      </w:r>
    </w:p>
    <w:p w14:paraId="4C8A6E8E" w14:textId="2DDF84E9" w:rsidR="00226CA1" w:rsidRPr="00226CA1" w:rsidRDefault="00226CA1" w:rsidP="00226CA1">
      <w:pPr>
        <w:autoSpaceDE w:val="0"/>
        <w:autoSpaceDN w:val="0"/>
        <w:adjustRightInd w:val="0"/>
        <w:snapToGrid w:val="0"/>
        <w:spacing w:before="280" w:after="0"/>
        <w:jc w:val="left"/>
      </w:pPr>
      <w:r w:rsidRPr="00226CA1">
        <w:t>Le point d’accès à l’énergie sera à déterminer. Il devra être vérifié la capacité du réseau à fournir la puissance nécessaire à l’ouvrage.</w:t>
      </w:r>
    </w:p>
    <w:p w14:paraId="27FC454E" w14:textId="18D89225" w:rsidR="00226CA1" w:rsidRPr="00226CA1" w:rsidRDefault="00226CA1" w:rsidP="00226CA1">
      <w:pPr>
        <w:autoSpaceDE w:val="0"/>
        <w:autoSpaceDN w:val="0"/>
        <w:adjustRightInd w:val="0"/>
        <w:snapToGrid w:val="0"/>
        <w:spacing w:before="226" w:after="0" w:line="301" w:lineRule="auto"/>
      </w:pPr>
      <w:r w:rsidRPr="00226CA1">
        <w:t>Les prestations comprendront l’ensemble des matériels nécessaires à l’obtention du niveau minimal d’exigence</w:t>
      </w:r>
      <w:del w:id="302" w:author="DOHIN Corinne" w:date="2025-05-07T10:06:00Z">
        <w:r w:rsidRPr="00226CA1" w:rsidDel="00C26EA3">
          <w:delText>s</w:delText>
        </w:r>
      </w:del>
      <w:r w:rsidRPr="00226CA1">
        <w:t xml:space="preserve"> requise</w:t>
      </w:r>
      <w:del w:id="303" w:author="DOHIN Corinne" w:date="2025-05-07T10:06:00Z">
        <w:r w:rsidRPr="00226CA1" w:rsidDel="00C26EA3">
          <w:delText>s</w:delText>
        </w:r>
      </w:del>
      <w:r w:rsidRPr="00226CA1">
        <w:t xml:space="preserve">, les appareillages, la mise en œuvre, les tests et essais (fourniture des cahiers de recettes pour les courants faibles…) et l’obtention des certificats de conformité nécessaires préalablement à la mise en service. Toutes les armoires électriques seront numérotées en respectant le principe de l’A.I.C </w:t>
      </w:r>
    </w:p>
    <w:p w14:paraId="3465CD33" w14:textId="28A63218" w:rsidR="002420DE" w:rsidRPr="002420DE" w:rsidRDefault="002420DE" w:rsidP="00B1627B">
      <w:r w:rsidRPr="002420DE">
        <w:t xml:space="preserve">Il est prévu : </w:t>
      </w:r>
    </w:p>
    <w:p w14:paraId="407DE77B" w14:textId="0CFB915D" w:rsidR="002420DE" w:rsidRDefault="00226CA1" w:rsidP="00644727">
      <w:pPr>
        <w:pStyle w:val="Puce1"/>
      </w:pPr>
      <w:r>
        <w:t>La création de l’armoire principale (TGBT) </w:t>
      </w:r>
      <w:r w:rsidR="002420DE" w:rsidRPr="00063DE8">
        <w:t>;</w:t>
      </w:r>
    </w:p>
    <w:p w14:paraId="23831EFD" w14:textId="09764798" w:rsidR="00226CA1" w:rsidRDefault="00226CA1" w:rsidP="00644727">
      <w:pPr>
        <w:pStyle w:val="Puce1"/>
      </w:pPr>
      <w:r>
        <w:t>La création d’armoires divisionnaires :</w:t>
      </w:r>
    </w:p>
    <w:p w14:paraId="7B95FA5A" w14:textId="79F909EB" w:rsidR="00226CA1" w:rsidRDefault="00226CA1" w:rsidP="00644727">
      <w:pPr>
        <w:pStyle w:val="Puce1"/>
      </w:pPr>
      <w:r>
        <w:t>La mise en place d’un système de comptage énergétique ;</w:t>
      </w:r>
    </w:p>
    <w:p w14:paraId="7DD83F94" w14:textId="6F8E04A6" w:rsidR="00F0405E" w:rsidRDefault="00F0405E" w:rsidP="00644727">
      <w:pPr>
        <w:pStyle w:val="Puce1"/>
      </w:pPr>
      <w:r>
        <w:t>La création des liaisons primaires et secondaires ;</w:t>
      </w:r>
    </w:p>
    <w:p w14:paraId="27AB7F45" w14:textId="2AD43C9C" w:rsidR="00F0405E" w:rsidRDefault="00F0405E" w:rsidP="00644727">
      <w:pPr>
        <w:pStyle w:val="Puce1"/>
      </w:pPr>
      <w:r>
        <w:t>La mise en place de luminaire</w:t>
      </w:r>
      <w:r w:rsidR="00C26EA3">
        <w:t>s</w:t>
      </w:r>
      <w:r>
        <w:t> ;</w:t>
      </w:r>
    </w:p>
    <w:p w14:paraId="2AE925F9" w14:textId="70B63137" w:rsidR="00F0405E" w:rsidRPr="00F0405E" w:rsidRDefault="00F0405E" w:rsidP="00F0405E">
      <w:pPr>
        <w:pStyle w:val="Puce1"/>
      </w:pPr>
      <w:r w:rsidRPr="00F0405E">
        <w:lastRenderedPageBreak/>
        <w:t>L’intégration d’une gestion d’éclairage des luminaires sur l’ensemble des bureaux et de détection de présence dans les circulations et certaines salles communes ;</w:t>
      </w:r>
    </w:p>
    <w:p w14:paraId="78CC39B7" w14:textId="0CA4A6FA" w:rsidR="00F0405E" w:rsidRPr="00F0405E" w:rsidRDefault="00F0405E" w:rsidP="00F0405E">
      <w:pPr>
        <w:pStyle w:val="Puce1"/>
      </w:pPr>
      <w:r w:rsidRPr="00F0405E">
        <w:rPr>
          <w:spacing w:val="-14"/>
        </w:rPr>
        <w:t>La</w:t>
      </w:r>
      <w:r w:rsidRPr="00F0405E">
        <w:rPr>
          <w:spacing w:val="-9"/>
        </w:rPr>
        <w:t xml:space="preserve"> </w:t>
      </w:r>
      <w:r w:rsidRPr="00F0405E">
        <w:rPr>
          <w:spacing w:val="-14"/>
        </w:rPr>
        <w:t>m</w:t>
      </w:r>
      <w:r w:rsidRPr="00F0405E">
        <w:t>i</w:t>
      </w:r>
      <w:r w:rsidRPr="00F0405E">
        <w:rPr>
          <w:spacing w:val="-8"/>
        </w:rPr>
        <w:t>s</w:t>
      </w:r>
      <w:r w:rsidRPr="00F0405E">
        <w:rPr>
          <w:spacing w:val="-17"/>
        </w:rPr>
        <w:t>e</w:t>
      </w:r>
      <w:r w:rsidRPr="00F0405E">
        <w:rPr>
          <w:spacing w:val="-9"/>
        </w:rPr>
        <w:t xml:space="preserve"> </w:t>
      </w:r>
      <w:r w:rsidRPr="00F0405E">
        <w:rPr>
          <w:spacing w:val="-16"/>
        </w:rPr>
        <w:t>e</w:t>
      </w:r>
      <w:r w:rsidRPr="00F0405E">
        <w:rPr>
          <w:spacing w:val="-14"/>
        </w:rPr>
        <w:t>n</w:t>
      </w:r>
      <w:r w:rsidRPr="00F0405E">
        <w:rPr>
          <w:spacing w:val="-9"/>
        </w:rPr>
        <w:t xml:space="preserve"> </w:t>
      </w:r>
      <w:r w:rsidRPr="00F0405E">
        <w:rPr>
          <w:spacing w:val="-11"/>
        </w:rPr>
        <w:t>p</w:t>
      </w:r>
      <w:r w:rsidRPr="00F0405E">
        <w:t>l</w:t>
      </w:r>
      <w:r w:rsidRPr="00F0405E">
        <w:rPr>
          <w:spacing w:val="-14"/>
        </w:rPr>
        <w:t>a</w:t>
      </w:r>
      <w:r w:rsidRPr="00F0405E">
        <w:rPr>
          <w:spacing w:val="-7"/>
        </w:rPr>
        <w:t>c</w:t>
      </w:r>
      <w:r w:rsidRPr="00F0405E">
        <w:rPr>
          <w:spacing w:val="-16"/>
        </w:rPr>
        <w:t>e</w:t>
      </w:r>
      <w:r w:rsidRPr="00F0405E">
        <w:rPr>
          <w:spacing w:val="-9"/>
        </w:rPr>
        <w:t xml:space="preserve"> </w:t>
      </w:r>
      <w:r w:rsidRPr="00F0405E">
        <w:rPr>
          <w:spacing w:val="-11"/>
        </w:rPr>
        <w:t>d</w:t>
      </w:r>
      <w:r w:rsidRPr="00F0405E">
        <w:rPr>
          <w:spacing w:val="-14"/>
        </w:rPr>
        <w:t>e</w:t>
      </w:r>
      <w:r w:rsidRPr="00F0405E">
        <w:rPr>
          <w:spacing w:val="-9"/>
        </w:rPr>
        <w:t xml:space="preserve"> </w:t>
      </w:r>
      <w:r w:rsidRPr="00F0405E">
        <w:rPr>
          <w:spacing w:val="-8"/>
        </w:rPr>
        <w:t>s</w:t>
      </w:r>
      <w:r w:rsidRPr="00F0405E">
        <w:rPr>
          <w:spacing w:val="-16"/>
        </w:rPr>
        <w:t>y</w:t>
      </w:r>
      <w:r w:rsidRPr="00F0405E">
        <w:rPr>
          <w:spacing w:val="-8"/>
        </w:rPr>
        <w:t>s</w:t>
      </w:r>
      <w:r w:rsidRPr="00F0405E">
        <w:t>t</w:t>
      </w:r>
      <w:r w:rsidRPr="00F0405E">
        <w:rPr>
          <w:spacing w:val="-16"/>
        </w:rPr>
        <w:t>è</w:t>
      </w:r>
      <w:r w:rsidRPr="00F0405E">
        <w:rPr>
          <w:spacing w:val="-14"/>
        </w:rPr>
        <w:t>m</w:t>
      </w:r>
      <w:r w:rsidRPr="00F0405E">
        <w:rPr>
          <w:spacing w:val="-16"/>
        </w:rPr>
        <w:t>e</w:t>
      </w:r>
      <w:r w:rsidR="00C26EA3">
        <w:rPr>
          <w:spacing w:val="-16"/>
        </w:rPr>
        <w:t>s</w:t>
      </w:r>
      <w:r w:rsidRPr="00F0405E">
        <w:rPr>
          <w:spacing w:val="-10"/>
        </w:rPr>
        <w:t xml:space="preserve"> </w:t>
      </w:r>
      <w:r w:rsidRPr="00F0405E">
        <w:rPr>
          <w:spacing w:val="-11"/>
        </w:rPr>
        <w:t>d</w:t>
      </w:r>
      <w:r w:rsidRPr="00F0405E">
        <w:rPr>
          <w:spacing w:val="-17"/>
        </w:rPr>
        <w:t>e</w:t>
      </w:r>
      <w:r w:rsidRPr="00F0405E">
        <w:rPr>
          <w:spacing w:val="-9"/>
        </w:rPr>
        <w:t xml:space="preserve"> </w:t>
      </w:r>
      <w:r w:rsidRPr="00F0405E">
        <w:rPr>
          <w:spacing w:val="-11"/>
        </w:rPr>
        <w:t>g</w:t>
      </w:r>
      <w:r w:rsidRPr="00F0405E">
        <w:t>r</w:t>
      </w:r>
      <w:r w:rsidRPr="00F0405E">
        <w:rPr>
          <w:spacing w:val="-14"/>
        </w:rPr>
        <w:t>a</w:t>
      </w:r>
      <w:r w:rsidRPr="00F0405E">
        <w:rPr>
          <w:spacing w:val="-11"/>
        </w:rPr>
        <w:t>d</w:t>
      </w:r>
      <w:r w:rsidRPr="00F0405E">
        <w:rPr>
          <w:spacing w:val="-14"/>
        </w:rPr>
        <w:t>a</w:t>
      </w:r>
      <w:r w:rsidRPr="00F0405E">
        <w:t>ti</w:t>
      </w:r>
      <w:r w:rsidRPr="00F0405E">
        <w:rPr>
          <w:spacing w:val="-9"/>
        </w:rPr>
        <w:t>o</w:t>
      </w:r>
      <w:r w:rsidRPr="00F0405E">
        <w:rPr>
          <w:spacing w:val="-14"/>
        </w:rPr>
        <w:t>n</w:t>
      </w:r>
      <w:r w:rsidRPr="00F0405E">
        <w:rPr>
          <w:spacing w:val="-9"/>
        </w:rPr>
        <w:t xml:space="preserve"> </w:t>
      </w:r>
      <w:r w:rsidRPr="00F0405E">
        <w:rPr>
          <w:spacing w:val="-11"/>
        </w:rPr>
        <w:t>d</w:t>
      </w:r>
      <w:r w:rsidRPr="00F0405E">
        <w:rPr>
          <w:spacing w:val="-17"/>
        </w:rPr>
        <w:t>e</w:t>
      </w:r>
      <w:r w:rsidRPr="00F0405E">
        <w:rPr>
          <w:spacing w:val="-9"/>
        </w:rPr>
        <w:t xml:space="preserve"> </w:t>
      </w:r>
      <w:r w:rsidRPr="00F0405E">
        <w:t>l</w:t>
      </w:r>
      <w:r w:rsidRPr="00F0405E">
        <w:rPr>
          <w:spacing w:val="-12"/>
        </w:rPr>
        <w:t>a</w:t>
      </w:r>
      <w:r w:rsidRPr="00F0405E">
        <w:rPr>
          <w:spacing w:val="-9"/>
        </w:rPr>
        <w:t xml:space="preserve"> </w:t>
      </w:r>
      <w:r w:rsidRPr="00F0405E">
        <w:t>l</w:t>
      </w:r>
      <w:r w:rsidRPr="00F0405E">
        <w:rPr>
          <w:spacing w:val="-14"/>
        </w:rPr>
        <w:t>u</w:t>
      </w:r>
      <w:r w:rsidRPr="00F0405E">
        <w:rPr>
          <w:spacing w:val="-13"/>
        </w:rPr>
        <w:t>m</w:t>
      </w:r>
      <w:r w:rsidRPr="00F0405E">
        <w:t>i</w:t>
      </w:r>
      <w:r w:rsidRPr="00F0405E">
        <w:rPr>
          <w:spacing w:val="-14"/>
        </w:rPr>
        <w:t>n</w:t>
      </w:r>
      <w:r w:rsidRPr="00F0405E">
        <w:rPr>
          <w:spacing w:val="-9"/>
        </w:rPr>
        <w:t>o</w:t>
      </w:r>
      <w:r w:rsidRPr="00F0405E">
        <w:rPr>
          <w:spacing w:val="-8"/>
        </w:rPr>
        <w:t>s</w:t>
      </w:r>
      <w:r w:rsidRPr="00F0405E">
        <w:t>i</w:t>
      </w:r>
      <w:r w:rsidRPr="00F0405E">
        <w:rPr>
          <w:spacing w:val="5"/>
        </w:rPr>
        <w:t>t</w:t>
      </w:r>
      <w:r w:rsidRPr="00F0405E">
        <w:rPr>
          <w:spacing w:val="-16"/>
        </w:rPr>
        <w:t>é</w:t>
      </w:r>
      <w:r w:rsidRPr="00F0405E">
        <w:rPr>
          <w:spacing w:val="-10"/>
        </w:rPr>
        <w:t xml:space="preserve"> </w:t>
      </w:r>
      <w:r w:rsidRPr="00F0405E">
        <w:rPr>
          <w:spacing w:val="-16"/>
        </w:rPr>
        <w:t>e</w:t>
      </w:r>
      <w:r w:rsidRPr="00F0405E">
        <w:t>t</w:t>
      </w:r>
      <w:r w:rsidRPr="00F0405E">
        <w:rPr>
          <w:spacing w:val="-7"/>
        </w:rPr>
        <w:t xml:space="preserve"> </w:t>
      </w:r>
      <w:r w:rsidRPr="00F0405E">
        <w:t>l</w:t>
      </w:r>
      <w:r w:rsidRPr="00F0405E">
        <w:rPr>
          <w:spacing w:val="-16"/>
        </w:rPr>
        <w:t>e</w:t>
      </w:r>
      <w:r w:rsidRPr="00F0405E">
        <w:rPr>
          <w:spacing w:val="-9"/>
        </w:rPr>
        <w:t xml:space="preserve">s </w:t>
      </w:r>
      <w:r w:rsidRPr="00F0405E">
        <w:t>l</w:t>
      </w:r>
      <w:r w:rsidRPr="00F0405E">
        <w:rPr>
          <w:spacing w:val="-14"/>
        </w:rPr>
        <w:t>u</w:t>
      </w:r>
      <w:r w:rsidRPr="00F0405E">
        <w:rPr>
          <w:spacing w:val="-13"/>
        </w:rPr>
        <w:t>m</w:t>
      </w:r>
      <w:r w:rsidRPr="00F0405E">
        <w:t>i</w:t>
      </w:r>
      <w:r w:rsidRPr="00F0405E">
        <w:rPr>
          <w:spacing w:val="-14"/>
        </w:rPr>
        <w:t>na</w:t>
      </w:r>
      <w:r w:rsidRPr="00F0405E">
        <w:t>i</w:t>
      </w:r>
      <w:r w:rsidRPr="00F0405E">
        <w:rPr>
          <w:spacing w:val="-5"/>
        </w:rPr>
        <w:t>r</w:t>
      </w:r>
      <w:r w:rsidRPr="00F0405E">
        <w:rPr>
          <w:spacing w:val="-16"/>
        </w:rPr>
        <w:t>e</w:t>
      </w:r>
      <w:r w:rsidRPr="00F0405E">
        <w:t xml:space="preserve">s </w:t>
      </w:r>
      <w:r w:rsidRPr="00F0405E">
        <w:rPr>
          <w:spacing w:val="-7"/>
        </w:rPr>
        <w:t>c</w:t>
      </w:r>
      <w:r w:rsidRPr="00F0405E">
        <w:rPr>
          <w:spacing w:val="-10"/>
        </w:rPr>
        <w:t>o</w:t>
      </w:r>
      <w:r w:rsidRPr="00F0405E">
        <w:t>m</w:t>
      </w:r>
      <w:r w:rsidRPr="00F0405E">
        <w:rPr>
          <w:spacing w:val="-12"/>
        </w:rPr>
        <w:t>p</w:t>
      </w:r>
      <w:r w:rsidRPr="00F0405E">
        <w:rPr>
          <w:spacing w:val="-15"/>
        </w:rPr>
        <w:t>a</w:t>
      </w:r>
      <w:r w:rsidRPr="00F0405E">
        <w:rPr>
          <w:spacing w:val="-1"/>
        </w:rPr>
        <w:t>ti</w:t>
      </w:r>
      <w:r w:rsidRPr="00F0405E">
        <w:rPr>
          <w:spacing w:val="-12"/>
        </w:rPr>
        <w:t>b</w:t>
      </w:r>
      <w:r w:rsidRPr="00F0405E">
        <w:rPr>
          <w:spacing w:val="-1"/>
        </w:rPr>
        <w:t>l</w:t>
      </w:r>
      <w:r w:rsidRPr="00F0405E">
        <w:rPr>
          <w:spacing w:val="-18"/>
        </w:rPr>
        <w:t>e</w:t>
      </w:r>
      <w:r w:rsidRPr="00F0405E">
        <w:rPr>
          <w:spacing w:val="-9"/>
        </w:rPr>
        <w:t>s</w:t>
      </w:r>
      <w:r w:rsidRPr="00F0405E">
        <w:rPr>
          <w:spacing w:val="-11"/>
        </w:rPr>
        <w:t xml:space="preserve"> </w:t>
      </w:r>
      <w:r w:rsidRPr="00F0405E">
        <w:rPr>
          <w:spacing w:val="-12"/>
        </w:rPr>
        <w:t>d</w:t>
      </w:r>
      <w:r w:rsidRPr="00F0405E">
        <w:rPr>
          <w:spacing w:val="-15"/>
        </w:rPr>
        <w:t>an</w:t>
      </w:r>
      <w:r w:rsidRPr="00F0405E">
        <w:rPr>
          <w:spacing w:val="-9"/>
        </w:rPr>
        <w:t>s</w:t>
      </w:r>
      <w:r w:rsidRPr="00F0405E">
        <w:rPr>
          <w:spacing w:val="-11"/>
        </w:rPr>
        <w:t xml:space="preserve"> </w:t>
      </w:r>
      <w:r w:rsidRPr="00F0405E">
        <w:rPr>
          <w:spacing w:val="-1"/>
        </w:rPr>
        <w:t>l</w:t>
      </w:r>
      <w:r w:rsidRPr="00F0405E">
        <w:rPr>
          <w:spacing w:val="-17"/>
        </w:rPr>
        <w:t>e</w:t>
      </w:r>
      <w:r w:rsidRPr="00F0405E">
        <w:rPr>
          <w:spacing w:val="-8"/>
        </w:rPr>
        <w:t>s</w:t>
      </w:r>
      <w:r w:rsidRPr="00F0405E">
        <w:rPr>
          <w:spacing w:val="-10"/>
        </w:rPr>
        <w:t xml:space="preserve"> </w:t>
      </w:r>
      <w:r w:rsidRPr="00F0405E">
        <w:rPr>
          <w:spacing w:val="-9"/>
        </w:rPr>
        <w:t>s</w:t>
      </w:r>
      <w:r w:rsidRPr="00F0405E">
        <w:rPr>
          <w:spacing w:val="-15"/>
        </w:rPr>
        <w:t>a</w:t>
      </w:r>
      <w:r w:rsidRPr="00F0405E">
        <w:rPr>
          <w:spacing w:val="-1"/>
        </w:rPr>
        <w:t>ll</w:t>
      </w:r>
      <w:r w:rsidRPr="00F0405E">
        <w:rPr>
          <w:spacing w:val="-17"/>
        </w:rPr>
        <w:t>e</w:t>
      </w:r>
      <w:r w:rsidRPr="00F0405E">
        <w:rPr>
          <w:spacing w:val="-8"/>
        </w:rPr>
        <w:t>s</w:t>
      </w:r>
      <w:r w:rsidRPr="00F0405E">
        <w:rPr>
          <w:spacing w:val="-10"/>
        </w:rPr>
        <w:t xml:space="preserve"> o</w:t>
      </w:r>
      <w:r w:rsidRPr="00F0405E">
        <w:rPr>
          <w:spacing w:val="-15"/>
        </w:rPr>
        <w:t>ù</w:t>
      </w:r>
      <w:r w:rsidRPr="00F0405E">
        <w:rPr>
          <w:spacing w:val="-10"/>
        </w:rPr>
        <w:t xml:space="preserve"> </w:t>
      </w:r>
      <w:r w:rsidRPr="00F0405E">
        <w:rPr>
          <w:spacing w:val="-12"/>
        </w:rPr>
        <w:t>d</w:t>
      </w:r>
      <w:r w:rsidRPr="00F0405E">
        <w:rPr>
          <w:spacing w:val="-18"/>
        </w:rPr>
        <w:t>e</w:t>
      </w:r>
      <w:r w:rsidRPr="00F0405E">
        <w:rPr>
          <w:spacing w:val="-8"/>
        </w:rPr>
        <w:t xml:space="preserve"> </w:t>
      </w:r>
      <w:r w:rsidRPr="00F0405E">
        <w:rPr>
          <w:spacing w:val="-1"/>
        </w:rPr>
        <w:t>l</w:t>
      </w:r>
      <w:r w:rsidRPr="00F0405E">
        <w:t>a</w:t>
      </w:r>
      <w:r w:rsidRPr="00F0405E">
        <w:rPr>
          <w:spacing w:val="-9"/>
        </w:rPr>
        <w:t xml:space="preserve"> </w:t>
      </w:r>
      <w:r w:rsidRPr="00F0405E">
        <w:rPr>
          <w:spacing w:val="-11"/>
        </w:rPr>
        <w:t>p</w:t>
      </w:r>
      <w:r w:rsidRPr="00F0405E">
        <w:rPr>
          <w:spacing w:val="-5"/>
        </w:rPr>
        <w:t>r</w:t>
      </w:r>
      <w:r w:rsidRPr="00F0405E">
        <w:rPr>
          <w:spacing w:val="-9"/>
        </w:rPr>
        <w:t>o</w:t>
      </w:r>
      <w:r w:rsidRPr="00F0405E">
        <w:t>j</w:t>
      </w:r>
      <w:r w:rsidRPr="00F0405E">
        <w:rPr>
          <w:spacing w:val="-16"/>
        </w:rPr>
        <w:t>e</w:t>
      </w:r>
      <w:r w:rsidRPr="00F0405E">
        <w:rPr>
          <w:spacing w:val="-6"/>
        </w:rPr>
        <w:t>c</w:t>
      </w:r>
      <w:r w:rsidRPr="00F0405E">
        <w:t>ti</w:t>
      </w:r>
      <w:r w:rsidRPr="00F0405E">
        <w:rPr>
          <w:spacing w:val="-9"/>
        </w:rPr>
        <w:t>o</w:t>
      </w:r>
      <w:r w:rsidRPr="00F0405E">
        <w:t>n</w:t>
      </w:r>
      <w:r w:rsidRPr="00F0405E">
        <w:rPr>
          <w:spacing w:val="-9"/>
        </w:rPr>
        <w:t xml:space="preserve"> </w:t>
      </w:r>
      <w:r w:rsidRPr="00F0405E">
        <w:rPr>
          <w:spacing w:val="-8"/>
        </w:rPr>
        <w:t>s</w:t>
      </w:r>
      <w:r w:rsidRPr="00F0405E">
        <w:rPr>
          <w:spacing w:val="-17"/>
        </w:rPr>
        <w:t>e</w:t>
      </w:r>
      <w:r w:rsidRPr="00F0405E">
        <w:rPr>
          <w:spacing w:val="-5"/>
        </w:rPr>
        <w:t>r</w:t>
      </w:r>
      <w:r w:rsidRPr="00F0405E">
        <w:t>a</w:t>
      </w:r>
      <w:r w:rsidRPr="00F0405E">
        <w:rPr>
          <w:spacing w:val="-9"/>
        </w:rPr>
        <w:t xml:space="preserve"> </w:t>
      </w:r>
      <w:r w:rsidRPr="00F0405E">
        <w:rPr>
          <w:spacing w:val="-11"/>
        </w:rPr>
        <w:t>p</w:t>
      </w:r>
      <w:r w:rsidRPr="00F0405E">
        <w:rPr>
          <w:spacing w:val="-5"/>
        </w:rPr>
        <w:t>r</w:t>
      </w:r>
      <w:r w:rsidRPr="00F0405E">
        <w:rPr>
          <w:spacing w:val="-16"/>
        </w:rPr>
        <w:t>é</w:t>
      </w:r>
      <w:r w:rsidRPr="00F0405E">
        <w:rPr>
          <w:spacing w:val="-13"/>
        </w:rPr>
        <w:t>v</w:t>
      </w:r>
      <w:r w:rsidRPr="00F0405E">
        <w:t>u</w:t>
      </w:r>
      <w:r w:rsidRPr="00F0405E">
        <w:rPr>
          <w:spacing w:val="-16"/>
        </w:rPr>
        <w:t>e</w:t>
      </w:r>
      <w:r w:rsidRPr="00F0405E">
        <w:rPr>
          <w:spacing w:val="-15"/>
        </w:rPr>
        <w:t>,</w:t>
      </w:r>
      <w:r w:rsidRPr="00F0405E">
        <w:rPr>
          <w:spacing w:val="-9"/>
        </w:rPr>
        <w:t xml:space="preserve"> </w:t>
      </w:r>
      <w:r w:rsidRPr="00F0405E">
        <w:t>t</w:t>
      </w:r>
      <w:r w:rsidRPr="00F0405E">
        <w:rPr>
          <w:spacing w:val="-16"/>
        </w:rPr>
        <w:t>e</w:t>
      </w:r>
      <w:r w:rsidRPr="00F0405E">
        <w:rPr>
          <w:spacing w:val="5"/>
        </w:rPr>
        <w:t>l</w:t>
      </w:r>
      <w:r w:rsidRPr="00F0405E">
        <w:t>l</w:t>
      </w:r>
      <w:r w:rsidRPr="00F0405E">
        <w:rPr>
          <w:spacing w:val="-16"/>
        </w:rPr>
        <w:t>e</w:t>
      </w:r>
      <w:r w:rsidRPr="00F0405E">
        <w:rPr>
          <w:spacing w:val="-8"/>
        </w:rPr>
        <w:t>s</w:t>
      </w:r>
      <w:r w:rsidRPr="00F0405E">
        <w:rPr>
          <w:spacing w:val="-9"/>
        </w:rPr>
        <w:t xml:space="preserve"> q</w:t>
      </w:r>
      <w:r w:rsidRPr="00F0405E">
        <w:rPr>
          <w:spacing w:val="-12"/>
        </w:rPr>
        <w:t>u</w:t>
      </w:r>
      <w:r w:rsidRPr="00F0405E">
        <w:rPr>
          <w:spacing w:val="-16"/>
        </w:rPr>
        <w:t>e</w:t>
      </w:r>
      <w:r w:rsidRPr="00F0405E">
        <w:rPr>
          <w:spacing w:val="-10"/>
        </w:rPr>
        <w:t xml:space="preserve"> </w:t>
      </w:r>
      <w:r w:rsidRPr="00F0405E">
        <w:t>l</w:t>
      </w:r>
      <w:r w:rsidRPr="00F0405E">
        <w:rPr>
          <w:spacing w:val="-16"/>
        </w:rPr>
        <w:t>e</w:t>
      </w:r>
      <w:r w:rsidRPr="00F0405E">
        <w:rPr>
          <w:spacing w:val="-9"/>
        </w:rPr>
        <w:t xml:space="preserve">s </w:t>
      </w:r>
      <w:r w:rsidRPr="00F0405E">
        <w:rPr>
          <w:spacing w:val="-8"/>
        </w:rPr>
        <w:t>s</w:t>
      </w:r>
      <w:r w:rsidRPr="00F0405E">
        <w:rPr>
          <w:spacing w:val="-12"/>
        </w:rPr>
        <w:t>a</w:t>
      </w:r>
      <w:r w:rsidRPr="00F0405E">
        <w:t>ll</w:t>
      </w:r>
      <w:r w:rsidRPr="00F0405E">
        <w:rPr>
          <w:spacing w:val="-16"/>
        </w:rPr>
        <w:t>e</w:t>
      </w:r>
      <w:r w:rsidRPr="00F0405E">
        <w:rPr>
          <w:spacing w:val="-9"/>
        </w:rPr>
        <w:t>s</w:t>
      </w:r>
      <w:r w:rsidRPr="00F0405E">
        <w:rPr>
          <w:spacing w:val="-7"/>
        </w:rPr>
        <w:t xml:space="preserve"> </w:t>
      </w:r>
      <w:r w:rsidRPr="00F0405E">
        <w:rPr>
          <w:spacing w:val="-11"/>
        </w:rPr>
        <w:t>d</w:t>
      </w:r>
      <w:r w:rsidRPr="00F0405E">
        <w:t xml:space="preserve">e </w:t>
      </w:r>
      <w:r w:rsidRPr="00F0405E">
        <w:rPr>
          <w:spacing w:val="-5"/>
        </w:rPr>
        <w:t>r</w:t>
      </w:r>
      <w:r w:rsidRPr="00F0405E">
        <w:rPr>
          <w:spacing w:val="-16"/>
        </w:rPr>
        <w:t>é</w:t>
      </w:r>
      <w:r w:rsidRPr="00F0405E">
        <w:t>uni</w:t>
      </w:r>
      <w:r w:rsidRPr="00F0405E">
        <w:rPr>
          <w:spacing w:val="-9"/>
        </w:rPr>
        <w:t>o</w:t>
      </w:r>
      <w:r w:rsidRPr="00F0405E">
        <w:t>n,</w:t>
      </w:r>
      <w:r w:rsidRPr="00F0405E">
        <w:rPr>
          <w:spacing w:val="-9"/>
        </w:rPr>
        <w:t xml:space="preserve"> </w:t>
      </w:r>
      <w:r w:rsidRPr="00F0405E">
        <w:rPr>
          <w:spacing w:val="-16"/>
        </w:rPr>
        <w:t>e</w:t>
      </w:r>
      <w:r w:rsidRPr="00F0405E">
        <w:rPr>
          <w:spacing w:val="-9"/>
        </w:rPr>
        <w:t>s</w:t>
      </w:r>
      <w:r w:rsidRPr="00F0405E">
        <w:rPr>
          <w:spacing w:val="-11"/>
        </w:rPr>
        <w:t>p</w:t>
      </w:r>
      <w:r w:rsidRPr="00F0405E">
        <w:t>a</w:t>
      </w:r>
      <w:r w:rsidRPr="00F0405E">
        <w:rPr>
          <w:spacing w:val="-6"/>
        </w:rPr>
        <w:t>c</w:t>
      </w:r>
      <w:r w:rsidRPr="00F0405E">
        <w:rPr>
          <w:spacing w:val="-16"/>
        </w:rPr>
        <w:t>e</w:t>
      </w:r>
      <w:r w:rsidRPr="00F0405E">
        <w:rPr>
          <w:spacing w:val="-9"/>
        </w:rPr>
        <w:t xml:space="preserve">s </w:t>
      </w:r>
      <w:r w:rsidRPr="00F0405E">
        <w:rPr>
          <w:spacing w:val="-6"/>
        </w:rPr>
        <w:t>c</w:t>
      </w:r>
      <w:r w:rsidRPr="00F0405E">
        <w:rPr>
          <w:spacing w:val="-9"/>
        </w:rPr>
        <w:t>o</w:t>
      </w:r>
      <w:r w:rsidRPr="00F0405E">
        <w:t>lla</w:t>
      </w:r>
      <w:r w:rsidRPr="00F0405E">
        <w:rPr>
          <w:spacing w:val="-11"/>
        </w:rPr>
        <w:t>b</w:t>
      </w:r>
      <w:r w:rsidRPr="00F0405E">
        <w:rPr>
          <w:spacing w:val="-9"/>
        </w:rPr>
        <w:t>o</w:t>
      </w:r>
      <w:r w:rsidRPr="00F0405E">
        <w:rPr>
          <w:spacing w:val="-5"/>
        </w:rPr>
        <w:t>r</w:t>
      </w:r>
      <w:r w:rsidRPr="00F0405E">
        <w:t>ati</w:t>
      </w:r>
      <w:r w:rsidRPr="00F0405E">
        <w:rPr>
          <w:spacing w:val="7"/>
        </w:rPr>
        <w:t>f</w:t>
      </w:r>
      <w:r w:rsidRPr="00F0405E">
        <w:rPr>
          <w:spacing w:val="-8"/>
        </w:rPr>
        <w:t>s</w:t>
      </w:r>
      <w:r w:rsidRPr="00F0405E">
        <w:rPr>
          <w:spacing w:val="25"/>
        </w:rPr>
        <w:t xml:space="preserve"> </w:t>
      </w:r>
      <w:r w:rsidRPr="00F0405E">
        <w:t>;</w:t>
      </w:r>
    </w:p>
    <w:p w14:paraId="41C59798" w14:textId="4B474718" w:rsidR="00F0405E" w:rsidRPr="00F0405E" w:rsidRDefault="00F0405E" w:rsidP="00F0405E">
      <w:pPr>
        <w:pStyle w:val="Puce1"/>
      </w:pPr>
      <w:r w:rsidRPr="00F0405E">
        <w:t>La mise en place de poste</w:t>
      </w:r>
      <w:r w:rsidR="00C26EA3">
        <w:t>s</w:t>
      </w:r>
      <w:r w:rsidRPr="00F0405E">
        <w:t xml:space="preserve"> de travail</w:t>
      </w:r>
      <w:r>
        <w:t xml:space="preserve"> </w:t>
      </w:r>
      <w:r w:rsidRPr="00F0405E">
        <w:t>;</w:t>
      </w:r>
    </w:p>
    <w:p w14:paraId="0033B6A3" w14:textId="3FD34F45" w:rsidR="00F0405E" w:rsidRPr="00F0405E" w:rsidRDefault="00F0405E" w:rsidP="00F0405E">
      <w:pPr>
        <w:pStyle w:val="Puce1"/>
      </w:pPr>
      <w:r w:rsidRPr="00F0405E">
        <w:t>La mise en place de blocs d’éclairage de sécurité.</w:t>
      </w:r>
    </w:p>
    <w:p w14:paraId="53D6C192" w14:textId="3EB42430" w:rsidR="00F0405E" w:rsidRPr="00F0405E" w:rsidRDefault="00F0405E" w:rsidP="00F0405E">
      <w:pPr>
        <w:pStyle w:val="Puce1"/>
        <w:rPr>
          <w:lang w:val="en-US"/>
        </w:rPr>
      </w:pPr>
      <w:r>
        <w:rPr>
          <w:lang w:val="en-US"/>
        </w:rPr>
        <w:t>…</w:t>
      </w:r>
    </w:p>
    <w:p w14:paraId="4FC36FAE" w14:textId="77777777" w:rsidR="002420DE" w:rsidRPr="002A77A1" w:rsidRDefault="002420DE" w:rsidP="00D019DC">
      <w:pPr>
        <w:pStyle w:val="Titre4"/>
        <w:rPr>
          <w:rPrChange w:id="304" w:author="DEPREZ Stephanie" w:date="2025-06-03T14:32:00Z">
            <w:rPr>
              <w:highlight w:val="yellow"/>
            </w:rPr>
          </w:rPrChange>
        </w:rPr>
      </w:pPr>
      <w:bookmarkStart w:id="305" w:name="_Toc115251959"/>
      <w:r w:rsidRPr="002A77A1">
        <w:rPr>
          <w:rPrChange w:id="306" w:author="DEPREZ Stephanie" w:date="2025-06-03T14:32:00Z">
            <w:rPr>
              <w:highlight w:val="yellow"/>
            </w:rPr>
          </w:rPrChange>
        </w:rPr>
        <w:t>Alimentation ondulée</w:t>
      </w:r>
      <w:bookmarkEnd w:id="305"/>
      <w:r w:rsidRPr="002A77A1">
        <w:rPr>
          <w:rPrChange w:id="307" w:author="DEPREZ Stephanie" w:date="2025-06-03T14:32:00Z">
            <w:rPr>
              <w:highlight w:val="yellow"/>
            </w:rPr>
          </w:rPrChange>
        </w:rPr>
        <w:t xml:space="preserve"> </w:t>
      </w:r>
    </w:p>
    <w:p w14:paraId="4145F1AD" w14:textId="453FF324" w:rsidR="007F1ACD" w:rsidRPr="002A77A1" w:rsidRDefault="002420DE" w:rsidP="007F1ACD">
      <w:pPr>
        <w:rPr>
          <w:b/>
          <w:bCs/>
          <w:rPrChange w:id="308" w:author="DEPREZ Stephanie" w:date="2025-06-03T14:32:00Z">
            <w:rPr>
              <w:b/>
              <w:bCs/>
              <w:highlight w:val="yellow"/>
            </w:rPr>
          </w:rPrChange>
        </w:rPr>
      </w:pPr>
      <w:r w:rsidRPr="002A77A1">
        <w:rPr>
          <w:rPrChange w:id="309" w:author="DEPREZ Stephanie" w:date="2025-06-03T14:32:00Z">
            <w:rPr>
              <w:highlight w:val="yellow"/>
            </w:rPr>
          </w:rPrChange>
        </w:rPr>
        <w:t xml:space="preserve">Un onduleur sera mis en place sur le site selon le bilan de puissance des équipements à secourir </w:t>
      </w:r>
      <w:r w:rsidR="003B459B" w:rsidRPr="002A77A1">
        <w:rPr>
          <w:rPrChange w:id="310" w:author="DEPREZ Stephanie" w:date="2025-06-03T14:32:00Z">
            <w:rPr>
              <w:highlight w:val="yellow"/>
            </w:rPr>
          </w:rPrChange>
        </w:rPr>
        <w:t>établi par le concepteur.</w:t>
      </w:r>
      <w:r w:rsidRPr="002A77A1">
        <w:rPr>
          <w:rPrChange w:id="311" w:author="DEPREZ Stephanie" w:date="2025-06-03T14:32:00Z">
            <w:rPr>
              <w:highlight w:val="yellow"/>
            </w:rPr>
          </w:rPrChange>
        </w:rPr>
        <w:t xml:space="preserve"> Il reprendra les éléments nécessaires à la sûreté du site</w:t>
      </w:r>
      <w:r w:rsidR="009E62B6" w:rsidRPr="002A77A1">
        <w:rPr>
          <w:rPrChange w:id="312" w:author="DEPREZ Stephanie" w:date="2025-06-03T14:32:00Z">
            <w:rPr>
              <w:highlight w:val="yellow"/>
            </w:rPr>
          </w:rPrChange>
        </w:rPr>
        <w:t xml:space="preserve"> : </w:t>
      </w:r>
      <w:r w:rsidRPr="002A77A1">
        <w:rPr>
          <w:rPrChange w:id="313" w:author="DEPREZ Stephanie" w:date="2025-06-03T14:32:00Z">
            <w:rPr>
              <w:highlight w:val="yellow"/>
            </w:rPr>
          </w:rPrChange>
        </w:rPr>
        <w:t>alarmes, vidéosurveillance</w:t>
      </w:r>
      <w:r w:rsidR="003B459B" w:rsidRPr="002A77A1">
        <w:rPr>
          <w:rPrChange w:id="314" w:author="DEPREZ Stephanie" w:date="2025-06-03T14:32:00Z">
            <w:rPr>
              <w:highlight w:val="yellow"/>
            </w:rPr>
          </w:rPrChange>
        </w:rPr>
        <w:t xml:space="preserve">, </w:t>
      </w:r>
      <w:r w:rsidRPr="002A77A1">
        <w:rPr>
          <w:rPrChange w:id="315" w:author="DEPREZ Stephanie" w:date="2025-06-03T14:32:00Z">
            <w:rPr>
              <w:highlight w:val="yellow"/>
            </w:rPr>
          </w:rPrChange>
        </w:rPr>
        <w:t>équipements actifs du réseau informatique</w:t>
      </w:r>
      <w:r w:rsidR="00F46A3C" w:rsidRPr="002A77A1">
        <w:rPr>
          <w:rPrChange w:id="316" w:author="DEPREZ Stephanie" w:date="2025-06-03T14:32:00Z">
            <w:rPr>
              <w:highlight w:val="yellow"/>
            </w:rPr>
          </w:rPrChange>
        </w:rPr>
        <w:t xml:space="preserve">, </w:t>
      </w:r>
    </w:p>
    <w:p w14:paraId="7ABA5966" w14:textId="77777777" w:rsidR="002420DE" w:rsidRPr="002A77A1" w:rsidRDefault="002420DE" w:rsidP="00B1627B">
      <w:pPr>
        <w:rPr>
          <w:rPrChange w:id="317" w:author="DEPREZ Stephanie" w:date="2025-06-03T14:32:00Z">
            <w:rPr>
              <w:highlight w:val="yellow"/>
            </w:rPr>
          </w:rPrChange>
        </w:rPr>
      </w:pPr>
      <w:r w:rsidRPr="002A77A1">
        <w:rPr>
          <w:rPrChange w:id="318" w:author="DEPREZ Stephanie" w:date="2025-06-03T14:32:00Z">
            <w:rPr>
              <w:highlight w:val="yellow"/>
            </w:rPr>
          </w:rPrChange>
        </w:rPr>
        <w:t xml:space="preserve">Il sera dimensionné afin de permettre une extension de 15% des différents systèmes et équipements. Il permettra la distribution Triphasé + neutre. </w:t>
      </w:r>
    </w:p>
    <w:p w14:paraId="577B166A" w14:textId="45803ACD" w:rsidR="002420DE" w:rsidRPr="00063DE8" w:rsidRDefault="002420DE" w:rsidP="00B1627B">
      <w:r w:rsidRPr="002A77A1">
        <w:rPr>
          <w:rPrChange w:id="319" w:author="DEPREZ Stephanie" w:date="2025-06-03T14:32:00Z">
            <w:rPr>
              <w:highlight w:val="yellow"/>
            </w:rPr>
          </w:rPrChange>
        </w:rPr>
        <w:t>Le local onduleur sera ventilé et climatisé.</w:t>
      </w:r>
      <w:r w:rsidRPr="00063DE8">
        <w:t xml:space="preserve"> </w:t>
      </w:r>
    </w:p>
    <w:p w14:paraId="35C706CB" w14:textId="77777777" w:rsidR="002420DE" w:rsidRPr="00F0405E" w:rsidRDefault="002420DE" w:rsidP="00D019DC">
      <w:pPr>
        <w:pStyle w:val="Titre4"/>
      </w:pPr>
      <w:bookmarkStart w:id="320" w:name="_Toc115251960"/>
      <w:r w:rsidRPr="00F0405E">
        <w:t>Tableau Général Basse Tension (TGBT)</w:t>
      </w:r>
      <w:bookmarkEnd w:id="320"/>
      <w:r w:rsidRPr="00F0405E">
        <w:t xml:space="preserve"> </w:t>
      </w:r>
    </w:p>
    <w:p w14:paraId="2F5C5E75" w14:textId="7279DC51" w:rsidR="002420DE" w:rsidRPr="00F0405E" w:rsidRDefault="002420DE" w:rsidP="00B1627B">
      <w:r w:rsidRPr="00F0405E">
        <w:t xml:space="preserve">Un local TGBT est à prévoir. Son emplacement sera étudié dans un souci d’économie en fonction de l’arrivée du réseau et des départs vers les différentes entités fonctionnelles. Le tableau TGBT est construit </w:t>
      </w:r>
      <w:r w:rsidR="00E3420A" w:rsidRPr="00F0405E">
        <w:t>de manière</w:t>
      </w:r>
      <w:r w:rsidR="003B459B" w:rsidRPr="00F0405E">
        <w:t xml:space="preserve"> </w:t>
      </w:r>
      <w:r w:rsidRPr="00F0405E">
        <w:t xml:space="preserve">qu’un dommage </w:t>
      </w:r>
      <w:r w:rsidR="003B459B" w:rsidRPr="00F0405E">
        <w:t xml:space="preserve">commit </w:t>
      </w:r>
      <w:r w:rsidRPr="00F0405E">
        <w:t xml:space="preserve">sur une unité fonctionnelle n’ait aucune incidence sur les parties voisines afin de limiter le défaut à la seule unité fonctionnelle. Par exemple, ce principe est appliqué par respect des dispositions constructives requises pour la réalisation de tableaux de formes « 4a ». Chaque départ PC dispose d’une protection différentielle. </w:t>
      </w:r>
    </w:p>
    <w:p w14:paraId="05A077A3" w14:textId="4A4E3C9B" w:rsidR="002420DE" w:rsidRPr="00F0405E" w:rsidRDefault="002420DE" w:rsidP="00B1627B">
      <w:r w:rsidRPr="00F0405E">
        <w:t xml:space="preserve">Ces dispositions de tableaux (forma 4a ou autre) doivent autoriser les opérations d’entretien, de maintenance et d’extension. </w:t>
      </w:r>
      <w:r w:rsidR="003B459B" w:rsidRPr="00F0405E">
        <w:t xml:space="preserve">L’indice de service du TGBT sera à minima IS223 </w:t>
      </w:r>
      <w:r w:rsidR="00BE4A76" w:rsidRPr="00F0405E">
        <w:t>ou IS</w:t>
      </w:r>
      <w:r w:rsidR="003B459B" w:rsidRPr="00F0405E">
        <w:t>233.</w:t>
      </w:r>
    </w:p>
    <w:p w14:paraId="27DA545A" w14:textId="77777777" w:rsidR="002420DE" w:rsidRDefault="002420DE" w:rsidP="00B1627B">
      <w:r w:rsidRPr="00F0405E">
        <w:t>Les tableaux sont dimensionnés avec 30% de réserve en puissance.</w:t>
      </w:r>
    </w:p>
    <w:p w14:paraId="3666FCD1" w14:textId="38B23984" w:rsidR="00F178C1" w:rsidRPr="00F178C1" w:rsidRDefault="00F178C1" w:rsidP="00B1627B">
      <w:r w:rsidRPr="00F178C1">
        <w:t>Il est précisé ici que conformément aux normes en vigueur, le groupement aura l’obligation de mettre en place du sous-comptage par usage dans l’armoire TGBT et pour toutes les surfaces de 500 m². En sus, un système de gestion de l’éclairage sera obligatoirement mis en place.</w:t>
      </w:r>
    </w:p>
    <w:p w14:paraId="46635A45" w14:textId="77777777" w:rsidR="002420DE" w:rsidRPr="00D22788" w:rsidRDefault="002420DE" w:rsidP="00D019DC">
      <w:pPr>
        <w:pStyle w:val="Titre4"/>
      </w:pPr>
      <w:bookmarkStart w:id="321" w:name="_Toc115251961"/>
      <w:r w:rsidRPr="00D22788">
        <w:t>Tableaux électriques divisionnaires</w:t>
      </w:r>
      <w:bookmarkEnd w:id="321"/>
      <w:r w:rsidRPr="00D22788">
        <w:t xml:space="preserve"> </w:t>
      </w:r>
    </w:p>
    <w:p w14:paraId="6C8AD68B" w14:textId="77777777" w:rsidR="002420DE" w:rsidRPr="002420DE" w:rsidRDefault="002420DE" w:rsidP="00B1627B">
      <w:r w:rsidRPr="002420DE">
        <w:t xml:space="preserve">Les tableaux divisionnaires seront installés à l’origine de la distribution électrique d’éclairage, de prises de courant, petite force de la zone considérée afin de reprendre la totalité des installations, en limitant les chutes de tension et en scindant les différentes activités du bâtiment. </w:t>
      </w:r>
    </w:p>
    <w:p w14:paraId="36B1799E" w14:textId="4BCDC094" w:rsidR="00FE7341" w:rsidRDefault="00FE7341" w:rsidP="00FE7341">
      <w:r>
        <w:t xml:space="preserve">Un tableau divisionnaire spécifique à </w:t>
      </w:r>
      <w:r w:rsidR="00F0405E">
        <w:t>la salle polyvalente</w:t>
      </w:r>
      <w:r>
        <w:t xml:space="preserve"> et à ses locaux attenants sera prévu. Il desservira notamment l’éclaire de la zone, les équipements d</w:t>
      </w:r>
      <w:r w:rsidR="00F0405E">
        <w:t>e la salle</w:t>
      </w:r>
      <w:r>
        <w:t xml:space="preserve"> et les bornes de prises. </w:t>
      </w:r>
    </w:p>
    <w:p w14:paraId="255573AE" w14:textId="54F32C80" w:rsidR="002420DE" w:rsidRPr="002420DE" w:rsidRDefault="002420DE" w:rsidP="00B1627B">
      <w:r w:rsidRPr="002420DE">
        <w:t>Ils seront aliment</w:t>
      </w:r>
      <w:r w:rsidR="00E60B65">
        <w:t>é</w:t>
      </w:r>
      <w:r w:rsidRPr="002420DE">
        <w:t xml:space="preserve">s par les câbles de la distribution principale et renfermeront les protections de la distribution secondaire de la zone concernée. </w:t>
      </w:r>
      <w:r w:rsidR="00FE7341" w:rsidRPr="00FE7341">
        <w:t>Les cheminements de câble ne gêneront ni ne limiteront les circulations. Les dispositions retenues doivent permettre les évolutions d’aménagements du site.</w:t>
      </w:r>
    </w:p>
    <w:p w14:paraId="5A43A450" w14:textId="0B70E69E" w:rsidR="002420DE" w:rsidRPr="002420DE" w:rsidRDefault="002420DE" w:rsidP="00B1627B">
      <w:r w:rsidRPr="002420DE">
        <w:t xml:space="preserve">Les tableaux divisionnaires seront sur socle, fixés au mur, à mi-hauteur. Ils seront prévus avec une réserve de place de 30% pour recevoir des équipements supplémentaires. </w:t>
      </w:r>
    </w:p>
    <w:p w14:paraId="7003838D" w14:textId="77777777" w:rsidR="002420DE" w:rsidRPr="002420DE" w:rsidRDefault="002420DE" w:rsidP="00B1627B">
      <w:r w:rsidRPr="002420DE">
        <w:t>L’installation de distribution générale devra répondre au critère de sélectivité totale. Cette sélectivité totale de type vertical permettra d’assurer la continuité de service de l’installation.</w:t>
      </w:r>
    </w:p>
    <w:p w14:paraId="5078198D" w14:textId="77777777" w:rsidR="00063DE8" w:rsidRDefault="00063DE8" w:rsidP="00063DE8">
      <w:r w:rsidRPr="002420DE">
        <w:t xml:space="preserve">Les tableaux divisionnaires situés à l’extérieur seront IP66, IK10. Une protection complémentaire contre la pluie par tôle métallique sera implantée. </w:t>
      </w:r>
    </w:p>
    <w:p w14:paraId="51DAA70A" w14:textId="77777777" w:rsidR="002420DE" w:rsidRPr="002420DE" w:rsidRDefault="002420DE" w:rsidP="00B1627B">
      <w:r w:rsidRPr="002420DE">
        <w:t xml:space="preserve">Le principe de distribution devra respecter les exigences suivantes : </w:t>
      </w:r>
    </w:p>
    <w:p w14:paraId="4C471D59" w14:textId="3986E1FB" w:rsidR="002420DE" w:rsidRPr="002420DE" w:rsidRDefault="00553E9D" w:rsidP="00644727">
      <w:pPr>
        <w:pStyle w:val="Puce1"/>
      </w:pPr>
      <w:r w:rsidRPr="002420DE">
        <w:lastRenderedPageBreak/>
        <w:t>Éclairage</w:t>
      </w:r>
      <w:r w:rsidR="002420DE" w:rsidRPr="002420DE">
        <w:t> : 20 luminaires au maximum par circuit monophasé 10A ;</w:t>
      </w:r>
    </w:p>
    <w:p w14:paraId="5F3DBCB1" w14:textId="78AB4CFB" w:rsidR="002420DE" w:rsidRDefault="002420DE" w:rsidP="00644727">
      <w:pPr>
        <w:pStyle w:val="Puce1"/>
      </w:pPr>
      <w:r w:rsidRPr="002420DE">
        <w:t>Prise</w:t>
      </w:r>
      <w:ins w:id="322" w:author="DOHIN Corinne" w:date="2025-05-07T10:09:00Z">
        <w:r w:rsidR="00C26EA3">
          <w:t>s</w:t>
        </w:r>
      </w:ins>
      <w:r w:rsidRPr="002420DE">
        <w:t xml:space="preserve"> de courant : de manière générale, un même disjoncteur 230 V monophasé – 16 A – équipé d’un différentiel 30 mA protégera jusqu’à 8 prises de courant. </w:t>
      </w:r>
    </w:p>
    <w:p w14:paraId="16DB21FC" w14:textId="7BDDDEAB" w:rsidR="00063DE8" w:rsidRDefault="00063DE8" w:rsidP="00063DE8">
      <w:r>
        <w:t xml:space="preserve">Des systèmes de sous-comptage seront prévus (éclairage, chauffage…) afin de mesurer précisément les consommations, de sensibiliser au mieux les utilisateurs et minimiser, ainsi, les consommations. Ces relevés </w:t>
      </w:r>
      <w:r w:rsidRPr="00F0405E">
        <w:t>seront remontés sur le poste de gestion centralisée du bâtiment (GTB). Le comptage sera décomposé de la manière suivante :</w:t>
      </w:r>
    </w:p>
    <w:p w14:paraId="4A40BA0A" w14:textId="77777777" w:rsidR="002420DE" w:rsidRDefault="002420DE" w:rsidP="00D019DC">
      <w:pPr>
        <w:pStyle w:val="Titre4"/>
      </w:pPr>
      <w:bookmarkStart w:id="323" w:name="_Toc115251962"/>
      <w:r>
        <w:t>Distribution électrique</w:t>
      </w:r>
      <w:bookmarkEnd w:id="323"/>
      <w:r>
        <w:t xml:space="preserve"> </w:t>
      </w:r>
    </w:p>
    <w:p w14:paraId="302DDB37" w14:textId="77777777" w:rsidR="002420DE" w:rsidRDefault="002420DE" w:rsidP="00DB0A5F">
      <w:pPr>
        <w:pStyle w:val="sous-titre"/>
      </w:pPr>
      <w:r>
        <w:t xml:space="preserve">distribution principale </w:t>
      </w:r>
    </w:p>
    <w:p w14:paraId="7EB9AAEA" w14:textId="5CDAF67B" w:rsidR="005E3373" w:rsidRPr="005E3373" w:rsidRDefault="005E3373" w:rsidP="005E3373">
      <w:r w:rsidRPr="005E3373">
        <w:t xml:space="preserve">Dans le cadre du réaménagement </w:t>
      </w:r>
      <w:r>
        <w:t>de la maison de l’étudiant</w:t>
      </w:r>
      <w:r w:rsidRPr="005E3373">
        <w:t>, les câbles utilisés seront principalement à âme aluminium pour des sections minimales de 50 mm². En revanche, pour les sections inférieures, les câbles seront obligatoirement à âme cuivre, garantissant ainsi la conformité aux normes électriques.</w:t>
      </w:r>
    </w:p>
    <w:p w14:paraId="33DED502" w14:textId="77777777" w:rsidR="005E3373" w:rsidRPr="005E3373" w:rsidRDefault="005E3373" w:rsidP="005E3373">
      <w:r w:rsidRPr="005E3373">
        <w:t>La distribution sera conçue de manière flexible afin de faciliter l'isolement rapide de certaines zones, permettant ainsi des interventions ou des dérivations futures sans affecter l’ensemble du système. Cette approche permettra d’assurer la sécurité des utilisateurs tout en optimisant les possibilités d’adaptations futures, en fonction des besoins des étudiants et des évolutions du bâtiment.</w:t>
      </w:r>
    </w:p>
    <w:p w14:paraId="069E8D44" w14:textId="77777777" w:rsidR="005E3373" w:rsidRPr="005E3373" w:rsidRDefault="005E3373" w:rsidP="005E3373">
      <w:r w:rsidRPr="005E3373">
        <w:t>Les travaux devront respecter les contraintes de l'existant tout en intégrant les équipements nécessaires à la modernisation et au confort des utilisateurs, dans le respect des normes en vigueur.</w:t>
      </w:r>
    </w:p>
    <w:p w14:paraId="54D8AC69" w14:textId="77777777" w:rsidR="002420DE" w:rsidRDefault="002420DE" w:rsidP="00DB0A5F">
      <w:pPr>
        <w:pStyle w:val="sous-titre"/>
      </w:pPr>
      <w:r>
        <w:t xml:space="preserve">câbles de distribution secondaire </w:t>
      </w:r>
    </w:p>
    <w:p w14:paraId="175B1954" w14:textId="1605E190" w:rsidR="002420DE" w:rsidRPr="002420DE" w:rsidRDefault="00553E9D" w:rsidP="00B1627B">
      <w:r w:rsidRPr="002420DE">
        <w:t>À</w:t>
      </w:r>
      <w:r w:rsidR="002420DE" w:rsidRPr="002420DE">
        <w:t xml:space="preserve"> partir des tableaux divisionnaires, la distribution sera réalisée en câbles conforme</w:t>
      </w:r>
      <w:ins w:id="324" w:author="DOHIN Corinne" w:date="2025-05-07T10:11:00Z">
        <w:r w:rsidR="0015235C">
          <w:t>s</w:t>
        </w:r>
      </w:ins>
      <w:r w:rsidR="002420DE" w:rsidRPr="002420DE">
        <w:t xml:space="preserve"> à la norme EN 50575.</w:t>
      </w:r>
    </w:p>
    <w:p w14:paraId="1CE7758C" w14:textId="77777777" w:rsidR="002420DE" w:rsidRPr="002420DE" w:rsidRDefault="002420DE" w:rsidP="00B1627B">
      <w:r w:rsidRPr="002420DE">
        <w:t xml:space="preserve">La distribution sera réalisée : </w:t>
      </w:r>
    </w:p>
    <w:p w14:paraId="76954104" w14:textId="77777777" w:rsidR="002420DE" w:rsidRDefault="002420DE" w:rsidP="00644727">
      <w:pPr>
        <w:pStyle w:val="Puce1"/>
      </w:pPr>
      <w:r>
        <w:t xml:space="preserve">Dans les locaux techniques : distribution terminale effectuée en apparent, sous fourreaux rigides. </w:t>
      </w:r>
    </w:p>
    <w:p w14:paraId="56EC2964" w14:textId="6763B237" w:rsidR="002420DE" w:rsidRDefault="002420DE" w:rsidP="00644727">
      <w:pPr>
        <w:pStyle w:val="Puce1"/>
      </w:pPr>
      <w:r>
        <w:t>Ailleurs : en chemins de câbles courants forts et faibles dans les plénums. Ce mode de distribution sera privilégié. Les chemins de câbles seront dimensionnés afin de permettre 30% de câbles complémentaires. Les chemins de câbles courants forts et courants faibles seront éloignés d’au moins 30 cm. La distribution en apparent pourra être réalisée (mode de distribution non privilégié). Si ce mode est privilégié</w:t>
      </w:r>
      <w:r w:rsidR="00553E9D">
        <w:t>,</w:t>
      </w:r>
      <w:r>
        <w:t xml:space="preserve"> la distribution se fait sous goulotte PVC avec 3 compartiments minimum (COURANTS FORTS – COURANTS FAIBLES). </w:t>
      </w:r>
    </w:p>
    <w:p w14:paraId="3CFCD3BE" w14:textId="4FDC8887" w:rsidR="002420DE" w:rsidRPr="002420DE" w:rsidRDefault="002420DE" w:rsidP="00B1627B">
      <w:r w:rsidRPr="002420DE">
        <w:t xml:space="preserve">Le </w:t>
      </w:r>
      <w:r w:rsidR="00C92BB1">
        <w:t>concepteur</w:t>
      </w:r>
      <w:r w:rsidR="00C92BB1" w:rsidRPr="002420DE">
        <w:t xml:space="preserve"> </w:t>
      </w:r>
      <w:r w:rsidR="00C92BB1">
        <w:t>prévoit</w:t>
      </w:r>
      <w:r w:rsidRPr="002420DE">
        <w:t>, pour le cheminement Courants forts, une distribution « Normale » et une distribution « Ondulée ».</w:t>
      </w:r>
    </w:p>
    <w:p w14:paraId="6C2842DE" w14:textId="77777777" w:rsidR="00063FB0" w:rsidRDefault="00063FB0" w:rsidP="00D019DC">
      <w:pPr>
        <w:pStyle w:val="Titre4"/>
      </w:pPr>
      <w:bookmarkStart w:id="325" w:name="_Toc115251963"/>
      <w:r>
        <w:t>Points d’accès utilisateurs (PA) et de distribution</w:t>
      </w:r>
      <w:bookmarkEnd w:id="325"/>
      <w:r>
        <w:t xml:space="preserve"> </w:t>
      </w:r>
    </w:p>
    <w:p w14:paraId="5F9A27EC" w14:textId="29768576" w:rsidR="00063FB0" w:rsidRPr="00063FB0" w:rsidRDefault="00063FB0" w:rsidP="00B1627B">
      <w:r w:rsidRPr="00063FB0">
        <w:t>Un point d’accès au réseau désigne un groupe de prises courants faibles et de prises courant fort associé</w:t>
      </w:r>
      <w:r w:rsidR="00553E9D">
        <w:t>es</w:t>
      </w:r>
      <w:r w:rsidRPr="00063FB0">
        <w:t xml:space="preserve"> p</w:t>
      </w:r>
      <w:r w:rsidR="00553E9D">
        <w:t>o</w:t>
      </w:r>
      <w:r w:rsidRPr="00063FB0">
        <w:t xml:space="preserve">ur chaque poste de travail. </w:t>
      </w:r>
    </w:p>
    <w:p w14:paraId="37FA6A84" w14:textId="77777777" w:rsidR="00063FB0" w:rsidRPr="00063FB0" w:rsidRDefault="00063FB0" w:rsidP="00B1627B">
      <w:r w:rsidRPr="00063FB0">
        <w:t>Les points d’accès seront définis de la manière suivante :</w:t>
      </w:r>
    </w:p>
    <w:p w14:paraId="512B2F99" w14:textId="514BD09E" w:rsidR="00F178C1" w:rsidRPr="00D362D5" w:rsidRDefault="00F178C1" w:rsidP="00F178C1">
      <w:pPr>
        <w:pStyle w:val="Puce1"/>
      </w:pPr>
      <w:r w:rsidRPr="00D362D5">
        <w:t>Les postes de travail informatiques sont caractérisés comme suit :</w:t>
      </w:r>
    </w:p>
    <w:p w14:paraId="77E48900" w14:textId="16EEA8A1" w:rsidR="00F178C1" w:rsidRPr="00F178C1" w:rsidRDefault="00F178C1" w:rsidP="00F178C1">
      <w:pPr>
        <w:pStyle w:val="Puce1"/>
        <w:numPr>
          <w:ilvl w:val="0"/>
          <w:numId w:val="0"/>
        </w:numPr>
        <w:ind w:left="720"/>
      </w:pPr>
      <w:r w:rsidRPr="00F178C1">
        <w:t>• PA1 : 1 RJ 45 et 1 PC par utilisateur (pour les ordinateurs portables installés</w:t>
      </w:r>
      <w:r w:rsidRPr="00D362D5">
        <w:t xml:space="preserve"> </w:t>
      </w:r>
      <w:r w:rsidRPr="00F178C1">
        <w:t>ponctuellement dans les salles de réunion, espaces collaboratifs, bureaux de passage)</w:t>
      </w:r>
    </w:p>
    <w:p w14:paraId="70706D04" w14:textId="334D5154" w:rsidR="00F178C1" w:rsidRPr="00F178C1" w:rsidRDefault="00F178C1" w:rsidP="00D362D5">
      <w:pPr>
        <w:pStyle w:val="Puce1"/>
        <w:numPr>
          <w:ilvl w:val="0"/>
          <w:numId w:val="0"/>
        </w:numPr>
        <w:ind w:left="720"/>
      </w:pPr>
      <w:r w:rsidRPr="00F178C1">
        <w:t>• PA2 : 2 RJ45 et 4 PC par poste de travail sur bureau individuel (PC, écran, téléphone,</w:t>
      </w:r>
      <w:r w:rsidR="00D362D5" w:rsidRPr="00D362D5">
        <w:t xml:space="preserve"> </w:t>
      </w:r>
      <w:r w:rsidRPr="00F178C1">
        <w:t>lampe de bureau…).</w:t>
      </w:r>
    </w:p>
    <w:p w14:paraId="0BD635F8" w14:textId="5D3C867F" w:rsidR="00063FB0" w:rsidRPr="00063FB0" w:rsidRDefault="00063FB0" w:rsidP="00F178C1">
      <w:pPr>
        <w:pStyle w:val="Puce1"/>
        <w:numPr>
          <w:ilvl w:val="0"/>
          <w:numId w:val="0"/>
        </w:numPr>
        <w:ind w:left="360"/>
      </w:pPr>
      <w:r w:rsidRPr="00063FB0">
        <w:t>En général on prévoira un point d’accès (P</w:t>
      </w:r>
      <w:r w:rsidR="00C92BB1">
        <w:t>A</w:t>
      </w:r>
      <w:r w:rsidR="00D362D5">
        <w:t>2</w:t>
      </w:r>
      <w:r w:rsidRPr="00063FB0">
        <w:t xml:space="preserve">) par poste de travail. </w:t>
      </w:r>
    </w:p>
    <w:p w14:paraId="1801A457" w14:textId="547F2F70" w:rsidR="00D362D5" w:rsidRPr="00D362D5" w:rsidRDefault="00D362D5" w:rsidP="00D362D5">
      <w:pPr>
        <w:pStyle w:val="sous-titre"/>
        <w:rPr>
          <w:caps w:val="0"/>
          <w:spacing w:val="0"/>
          <w:u w:val="none"/>
        </w:rPr>
      </w:pPr>
      <w:r w:rsidRPr="00D362D5">
        <w:rPr>
          <w:caps w:val="0"/>
          <w:spacing w:val="0"/>
          <w:u w:val="none"/>
        </w:rPr>
        <w:t>Les prises de courant seront normalisées avec mise à la terre, l’ampérage sera adapté aux</w:t>
      </w:r>
      <w:r>
        <w:rPr>
          <w:caps w:val="0"/>
          <w:spacing w:val="0"/>
          <w:u w:val="none"/>
        </w:rPr>
        <w:t xml:space="preserve"> </w:t>
      </w:r>
      <w:r w:rsidRPr="00D362D5">
        <w:rPr>
          <w:caps w:val="0"/>
          <w:spacing w:val="0"/>
          <w:u w:val="none"/>
        </w:rPr>
        <w:t>besoins (16, 20, 32A…). Le voltage sera également fonction des besoins, sachant que le cas le</w:t>
      </w:r>
      <w:r>
        <w:rPr>
          <w:caps w:val="0"/>
          <w:spacing w:val="0"/>
          <w:u w:val="none"/>
        </w:rPr>
        <w:t xml:space="preserve"> </w:t>
      </w:r>
      <w:r w:rsidRPr="00D362D5">
        <w:rPr>
          <w:caps w:val="0"/>
          <w:spacing w:val="0"/>
          <w:u w:val="none"/>
        </w:rPr>
        <w:t>plus fréquent est un équipement avec PC 230V - 10/16 A+T. Des prises de courant de service</w:t>
      </w:r>
      <w:r>
        <w:rPr>
          <w:caps w:val="0"/>
          <w:spacing w:val="0"/>
          <w:u w:val="none"/>
        </w:rPr>
        <w:t xml:space="preserve"> </w:t>
      </w:r>
      <w:r w:rsidRPr="00D362D5">
        <w:rPr>
          <w:caps w:val="0"/>
          <w:spacing w:val="0"/>
          <w:u w:val="none"/>
        </w:rPr>
        <w:t xml:space="preserve">seront prévues dans les locaux techniques </w:t>
      </w:r>
      <w:r w:rsidRPr="00D362D5">
        <w:rPr>
          <w:caps w:val="0"/>
          <w:spacing w:val="0"/>
          <w:u w:val="none"/>
        </w:rPr>
        <w:lastRenderedPageBreak/>
        <w:t xml:space="preserve">(étanches dans les locaux humides). Des PC robustes seront </w:t>
      </w:r>
      <w:proofErr w:type="gramStart"/>
      <w:r w:rsidRPr="00D362D5">
        <w:rPr>
          <w:caps w:val="0"/>
          <w:spacing w:val="0"/>
          <w:u w:val="none"/>
        </w:rPr>
        <w:t>prévues</w:t>
      </w:r>
      <w:proofErr w:type="gramEnd"/>
      <w:r w:rsidRPr="00D362D5">
        <w:rPr>
          <w:caps w:val="0"/>
          <w:spacing w:val="0"/>
          <w:u w:val="none"/>
        </w:rPr>
        <w:t xml:space="preserve"> dans les locaux communs et les circulations. Il convient de se reporter aux fiches espaces pour déterminer le nombre de PC. Dans chaque espace fermé par une porte, il est acté </w:t>
      </w:r>
      <w:proofErr w:type="gramStart"/>
      <w:r w:rsidRPr="00D362D5">
        <w:rPr>
          <w:caps w:val="0"/>
          <w:spacing w:val="0"/>
          <w:u w:val="none"/>
        </w:rPr>
        <w:t>a</w:t>
      </w:r>
      <w:proofErr w:type="gramEnd"/>
      <w:r w:rsidRPr="00D362D5">
        <w:rPr>
          <w:caps w:val="0"/>
          <w:spacing w:val="0"/>
          <w:u w:val="none"/>
        </w:rPr>
        <w:t xml:space="preserve"> minima une prise en entrée de local à côt</w:t>
      </w:r>
      <w:del w:id="326" w:author="DEPREZ Stephanie" w:date="2025-06-03T14:32:00Z">
        <w:r w:rsidR="005E4F3B" w:rsidDel="002A77A1">
          <w:rPr>
            <w:caps w:val="0"/>
            <w:spacing w:val="0"/>
            <w:u w:val="none"/>
          </w:rPr>
          <w:delText>s</w:delText>
        </w:r>
      </w:del>
      <w:r w:rsidRPr="00D362D5">
        <w:rPr>
          <w:caps w:val="0"/>
          <w:spacing w:val="0"/>
          <w:u w:val="none"/>
        </w:rPr>
        <w:t>é de la porte. Excepté éventuellement dans les locaux techniques et les prises de courant dédiées à l’informatique, l’ensemble des prises de courant seront de préférence encastrées dans les parois verticales, à une hauteur minimale de 25 cm</w:t>
      </w:r>
    </w:p>
    <w:p w14:paraId="0E40F172" w14:textId="77777777" w:rsidR="00063FB0" w:rsidRDefault="00063FB0" w:rsidP="00DB0A5F">
      <w:pPr>
        <w:pStyle w:val="sous-titre"/>
      </w:pPr>
      <w:r>
        <w:t>points de connexion des salles de réunion et de formation</w:t>
      </w:r>
    </w:p>
    <w:p w14:paraId="6C7B68D8" w14:textId="3D367A4E" w:rsidR="00063FB0" w:rsidRPr="00063FB0" w:rsidRDefault="00063FB0" w:rsidP="00B1627B">
      <w:r w:rsidRPr="00063FB0">
        <w:t xml:space="preserve">Les besoins en raccordement comprennent : </w:t>
      </w:r>
    </w:p>
    <w:p w14:paraId="4DAFE61E" w14:textId="77777777" w:rsidR="00553E9D" w:rsidRDefault="00063FB0" w:rsidP="00644727">
      <w:pPr>
        <w:pStyle w:val="Puce1"/>
      </w:pPr>
      <w:r>
        <w:t>Pour les postes de travail :</w:t>
      </w:r>
    </w:p>
    <w:p w14:paraId="42CDBC4A" w14:textId="5CC4B308" w:rsidR="00553E9D" w:rsidRPr="00B76D22" w:rsidRDefault="00063FB0" w:rsidP="00553E9D">
      <w:pPr>
        <w:pStyle w:val="Puce2"/>
      </w:pPr>
      <w:bookmarkStart w:id="327" w:name="_Hlk116396980"/>
      <w:r w:rsidRPr="00B76D22">
        <w:t>1 PA</w:t>
      </w:r>
      <w:r w:rsidR="00EA02AC">
        <w:t>2</w:t>
      </w:r>
      <w:r w:rsidRPr="00B76D22">
        <w:t xml:space="preserve"> </w:t>
      </w:r>
      <w:r w:rsidR="006353BF">
        <w:t>par poste</w:t>
      </w:r>
      <w:r w:rsidRPr="00B76D22">
        <w:t xml:space="preserve"> </w:t>
      </w:r>
      <w:bookmarkEnd w:id="327"/>
      <w:r w:rsidR="0089513F" w:rsidRPr="00B76D22">
        <w:t>(</w:t>
      </w:r>
      <w:r w:rsidR="00EA02AC">
        <w:t>4</w:t>
      </w:r>
      <w:r w:rsidR="0089513F" w:rsidRPr="00B76D22">
        <w:t xml:space="preserve">PC </w:t>
      </w:r>
      <w:r w:rsidR="00B76D22" w:rsidRPr="00B76D22">
        <w:t>+</w:t>
      </w:r>
      <w:r w:rsidR="0089513F" w:rsidRPr="00B76D22">
        <w:t xml:space="preserve"> </w:t>
      </w:r>
      <w:r w:rsidR="00B76D22" w:rsidRPr="00B76D22">
        <w:t>2</w:t>
      </w:r>
      <w:r w:rsidR="0089513F" w:rsidRPr="00B76D22">
        <w:t>RJ45).</w:t>
      </w:r>
    </w:p>
    <w:p w14:paraId="15C6F74E" w14:textId="335BA807" w:rsidR="00063FB0" w:rsidRDefault="00063FB0" w:rsidP="00644727">
      <w:pPr>
        <w:pStyle w:val="Puce1"/>
      </w:pPr>
      <w:r>
        <w:t>WIFI </w:t>
      </w:r>
      <w:r w:rsidR="006660D1">
        <w:t xml:space="preserve">ou imprimante </w:t>
      </w:r>
      <w:r>
        <w:t xml:space="preserve">: 1 PC + 1 RJ45 dans le faux plafond </w:t>
      </w:r>
      <w:r w:rsidR="00024BA6">
        <w:t>(PA1)</w:t>
      </w:r>
    </w:p>
    <w:p w14:paraId="0D0A2C3A" w14:textId="6571D282" w:rsidR="00063FB0" w:rsidRDefault="00063FB0" w:rsidP="00644727">
      <w:pPr>
        <w:pStyle w:val="Puce1"/>
      </w:pPr>
      <w:r>
        <w:t xml:space="preserve">Vidéo-projection : </w:t>
      </w:r>
    </w:p>
    <w:p w14:paraId="5A4F6C15" w14:textId="46E551BC" w:rsidR="00063FB0" w:rsidRPr="00063FB0" w:rsidRDefault="00063FB0" w:rsidP="00553E9D">
      <w:pPr>
        <w:pStyle w:val="Puce2"/>
      </w:pPr>
      <w:r w:rsidRPr="00063FB0">
        <w:t xml:space="preserve">1 PC + 1 RJ45 dans le faux </w:t>
      </w:r>
      <w:r w:rsidR="00024BA6" w:rsidRPr="00063FB0">
        <w:t>plafond (</w:t>
      </w:r>
      <w:r w:rsidR="00024BA6">
        <w:t>PA1)</w:t>
      </w:r>
    </w:p>
    <w:p w14:paraId="33F2589E" w14:textId="77777777" w:rsidR="00063FB0" w:rsidRPr="00063FB0" w:rsidRDefault="00063FB0" w:rsidP="00553E9D">
      <w:pPr>
        <w:pStyle w:val="Puce2"/>
      </w:pPr>
      <w:r w:rsidRPr="00063FB0">
        <w:t xml:space="preserve">2 HDMI + 2 VGA + audio, les reliant à un des boîtiers de sol   </w:t>
      </w:r>
    </w:p>
    <w:p w14:paraId="733E69F4" w14:textId="51BA52E7" w:rsidR="00063FB0" w:rsidRDefault="00063FB0" w:rsidP="00553E9D">
      <w:pPr>
        <w:pStyle w:val="Puce2"/>
      </w:pPr>
      <w:r w:rsidRPr="00063FB0">
        <w:t xml:space="preserve">Support de vidéoprojecteur </w:t>
      </w:r>
    </w:p>
    <w:p w14:paraId="2EF54675" w14:textId="5B040DE3" w:rsidR="0090097D" w:rsidRDefault="00063DE8" w:rsidP="0090097D">
      <w:r w:rsidRPr="00063DE8">
        <w:t>Une attention particulière sera portée au parcours des réseaux d’alimentation dans les salles de réunion et de formation (pas de fils courant sur le sol).</w:t>
      </w:r>
      <w:bookmarkStart w:id="328" w:name="_Toc115251965"/>
    </w:p>
    <w:p w14:paraId="14BEECC7" w14:textId="23D8D09E" w:rsidR="002420DE" w:rsidRDefault="002420DE" w:rsidP="00D019DC">
      <w:pPr>
        <w:pStyle w:val="Titre4"/>
      </w:pPr>
      <w:r>
        <w:t>Protection contre la foudre</w:t>
      </w:r>
      <w:bookmarkEnd w:id="328"/>
      <w:r>
        <w:t xml:space="preserve"> </w:t>
      </w:r>
    </w:p>
    <w:p w14:paraId="7B8E3DF2" w14:textId="2A0C1E3A" w:rsidR="002420DE" w:rsidRPr="002420DE" w:rsidRDefault="002420DE" w:rsidP="00B1627B">
      <w:r w:rsidRPr="002420DE">
        <w:t xml:space="preserve">Les installations électriques du site </w:t>
      </w:r>
      <w:r w:rsidR="00B813D7">
        <w:t>et les éléments métalliques de construction</w:t>
      </w:r>
      <w:r w:rsidR="00B813D7" w:rsidRPr="002420DE">
        <w:t xml:space="preserve"> </w:t>
      </w:r>
      <w:r w:rsidRPr="002420DE">
        <w:t xml:space="preserve">devront être protégés contre les effets directs et indirects de la foudre. Cette protection devra être assurée pour l’ensemble des installations par les dispositifs suivants : </w:t>
      </w:r>
    </w:p>
    <w:p w14:paraId="1AEB5AD6" w14:textId="77777777" w:rsidR="002420DE" w:rsidRPr="002420DE" w:rsidRDefault="002420DE" w:rsidP="00644727">
      <w:pPr>
        <w:pStyle w:val="Puce1"/>
      </w:pPr>
      <w:r w:rsidRPr="002420DE">
        <w:t>Pour la protection contre les coups de foudre directs, il sera prévu des dispositifs de capture, les conducteurs de descentes, les joints de contrôle et le raccordement à la prise de terre ;</w:t>
      </w:r>
    </w:p>
    <w:p w14:paraId="52088933" w14:textId="41EEEFE9" w:rsidR="002420DE" w:rsidRDefault="002420DE" w:rsidP="00644727">
      <w:pPr>
        <w:pStyle w:val="Puce1"/>
      </w:pPr>
      <w:r w:rsidRPr="002420DE">
        <w:t xml:space="preserve">Pour la protection contre les effets indirects de la foudre : il sera prévu des parafoudres dans les tableaux électriques généraux et divisionnaires. </w:t>
      </w:r>
    </w:p>
    <w:p w14:paraId="09B84051" w14:textId="3B2A89CD" w:rsidR="002420DE" w:rsidRDefault="00D3295E" w:rsidP="00D019DC">
      <w:pPr>
        <w:pStyle w:val="Titre4"/>
      </w:pPr>
      <w:r>
        <w:t>Éclairage</w:t>
      </w:r>
    </w:p>
    <w:p w14:paraId="024F107B" w14:textId="0C49F7D0" w:rsidR="002420DE" w:rsidRPr="00D00095" w:rsidRDefault="002420DE" w:rsidP="00B1627B">
      <w:r w:rsidRPr="00D00095">
        <w:t>La conception technique de l’éclairage intégrera les exigences des niveaux de performance énergétique</w:t>
      </w:r>
    </w:p>
    <w:p w14:paraId="2E380172" w14:textId="36C08631" w:rsidR="002420DE" w:rsidRDefault="00D019DC" w:rsidP="00DB0A5F">
      <w:pPr>
        <w:pStyle w:val="sous-titre"/>
      </w:pPr>
      <w:r>
        <w:t>ÉCLAIRAGE</w:t>
      </w:r>
      <w:r w:rsidR="002420DE">
        <w:t xml:space="preserve"> naturel </w:t>
      </w:r>
    </w:p>
    <w:p w14:paraId="359C4630" w14:textId="77777777" w:rsidR="002420DE" w:rsidRPr="00D00095" w:rsidRDefault="002420DE" w:rsidP="00B1627B">
      <w:r w:rsidRPr="00D00095">
        <w:t xml:space="preserve">Le concepteur doit proposer des solutions d’éclairage privilégiant l’éclairage naturel et la gestion pilotée de l’éclairage artificiel. Les postes de travail permanents devront être implantés dans des espaces de premier jour, garantissant une vue sur l’extérieur. </w:t>
      </w:r>
    </w:p>
    <w:p w14:paraId="473D6CC3" w14:textId="3A0C19F3" w:rsidR="002420DE" w:rsidRPr="00D00095" w:rsidRDefault="00D00095" w:rsidP="00B1627B">
      <w:r w:rsidRPr="00D00095">
        <w:t xml:space="preserve">Les exigences sont les suivantes : </w:t>
      </w:r>
    </w:p>
    <w:p w14:paraId="16AC1CE2" w14:textId="7FCC9A37" w:rsidR="002420DE" w:rsidRPr="006C42DF" w:rsidRDefault="002420DE" w:rsidP="00644727">
      <w:pPr>
        <w:pStyle w:val="Puce1"/>
      </w:pPr>
      <w:r w:rsidRPr="006C42DF">
        <w:t xml:space="preserve">100% des espaces de bureaux </w:t>
      </w:r>
      <w:r w:rsidR="005B2F1B">
        <w:t xml:space="preserve">permanents </w:t>
      </w:r>
      <w:r w:rsidRPr="006C42DF">
        <w:t>(postes de travail) devront avoir accès à la lumière du jour et accès à des vues sur l’extérieur (à l’horizontale du regard) ;</w:t>
      </w:r>
    </w:p>
    <w:p w14:paraId="63DCC01F" w14:textId="77777777" w:rsidR="002420DE" w:rsidRPr="006C42DF" w:rsidRDefault="002420DE" w:rsidP="00644727">
      <w:pPr>
        <w:pStyle w:val="Puce1"/>
      </w:pPr>
      <w:r w:rsidRPr="006C42DF">
        <w:t>Dans la mesure du possible, l’ensemble des espaces à occupation prolongée devront avoir accès à la lumière du jour et accès à des vues sur l’extérieur (à l’horizontale du regard) ;</w:t>
      </w:r>
    </w:p>
    <w:p w14:paraId="26C3640B" w14:textId="77777777" w:rsidR="002420DE" w:rsidRPr="00E50BA5" w:rsidRDefault="002420DE" w:rsidP="00644727">
      <w:pPr>
        <w:pStyle w:val="Puce1"/>
      </w:pPr>
      <w:r w:rsidRPr="00E50BA5">
        <w:t xml:space="preserve">Pour les circulations : </w:t>
      </w:r>
      <w:proofErr w:type="spellStart"/>
      <w:r w:rsidRPr="00E50BA5">
        <w:t>FLJmoyen</w:t>
      </w:r>
      <w:proofErr w:type="spellEnd"/>
      <w:r w:rsidRPr="00E50BA5">
        <w:t xml:space="preserve"> ≥ 0,5% pour chaque niveau </w:t>
      </w:r>
    </w:p>
    <w:p w14:paraId="30E1BA5C" w14:textId="77777777" w:rsidR="002420DE" w:rsidRDefault="002420DE" w:rsidP="00B1627B">
      <w:r w:rsidRPr="00E50BA5">
        <w:t xml:space="preserve">Prendre les dispositions pour la protection des espaces vis-à-vis du soleil afin de limiter l’éblouissement direct ou indirect (voir prescriptions des fiches par locaux, occultations et protections solaires selon orientation).  </w:t>
      </w:r>
      <w:r>
        <w:t>L’occupant doit disposer d’un moyen de contrôle réglable contre l’éblouissement.</w:t>
      </w:r>
    </w:p>
    <w:p w14:paraId="198222B7" w14:textId="0F19D569" w:rsidR="00D00095" w:rsidRPr="00FE7341" w:rsidRDefault="00D00095" w:rsidP="00F35DF5">
      <w:pPr>
        <w:pStyle w:val="Puce3"/>
        <w:numPr>
          <w:ilvl w:val="0"/>
          <w:numId w:val="0"/>
        </w:numPr>
        <w:ind w:left="714" w:hanging="357"/>
      </w:pPr>
      <w:r w:rsidRPr="00FE7341">
        <w:lastRenderedPageBreak/>
        <w:t xml:space="preserve">Les attendus durant les phases d’études sont : </w:t>
      </w:r>
    </w:p>
    <w:p w14:paraId="781D09D6" w14:textId="0927E719" w:rsidR="002420DE" w:rsidRPr="00FE7341" w:rsidRDefault="005F34D1" w:rsidP="002C612A">
      <w:pPr>
        <w:pStyle w:val="Puce3"/>
      </w:pPr>
      <w:r w:rsidRPr="00FE7341">
        <w:rPr>
          <w:b/>
        </w:rPr>
        <w:t>Phase AVP</w:t>
      </w:r>
      <w:r w:rsidR="002420DE" w:rsidRPr="00FE7341">
        <w:rPr>
          <w:b/>
        </w:rPr>
        <w:t xml:space="preserve"> :</w:t>
      </w:r>
      <w:r w:rsidR="002420DE" w:rsidRPr="00FE7341">
        <w:t xml:space="preserve"> réaliser les simulations FLJ (Facteur Lumière Jour) en prenant en compte l’ensemble des caractéristiques de l’environnement (masques) et du bâtiment (et notamment les protections solaires fixes). </w:t>
      </w:r>
    </w:p>
    <w:p w14:paraId="0D0F50F4" w14:textId="18B7A03F" w:rsidR="002420DE" w:rsidRDefault="002420DE" w:rsidP="002C612A">
      <w:pPr>
        <w:pStyle w:val="Puce3"/>
      </w:pPr>
      <w:r w:rsidRPr="00FE7341">
        <w:t>Phases suivantes : mise à jour des documents</w:t>
      </w:r>
    </w:p>
    <w:p w14:paraId="578B4A95" w14:textId="77777777" w:rsidR="00B513C4" w:rsidRPr="00FE7341" w:rsidRDefault="00B513C4" w:rsidP="00B513C4"/>
    <w:p w14:paraId="0CA04381" w14:textId="12E8CDCF" w:rsidR="002420DE" w:rsidRPr="001F5767" w:rsidRDefault="00D019DC" w:rsidP="00DB0A5F">
      <w:pPr>
        <w:pStyle w:val="sous-titre"/>
      </w:pPr>
      <w:r>
        <w:t>ÉCLAIRAGE</w:t>
      </w:r>
      <w:r w:rsidR="002420DE">
        <w:t xml:space="preserve"> artificiel </w:t>
      </w:r>
    </w:p>
    <w:p w14:paraId="3CF6D3D0" w14:textId="55EE477E" w:rsidR="00D3295E" w:rsidRDefault="002420DE" w:rsidP="00B1627B">
      <w:r w:rsidRPr="00D00095">
        <w:t xml:space="preserve">Les niveaux d’éclairement seront conformes aux recommandations relatives à l’éclairage intérieur rédigées par </w:t>
      </w:r>
      <w:proofErr w:type="gramStart"/>
      <w:r w:rsidRPr="00D00095">
        <w:t>l’A.F.E</w:t>
      </w:r>
      <w:proofErr w:type="gramEnd"/>
      <w:r w:rsidRPr="00D00095">
        <w:t xml:space="preserve"> (Association Française de l’</w:t>
      </w:r>
      <w:r w:rsidR="00D3295E" w:rsidRPr="00D00095">
        <w:t>Éclairage</w:t>
      </w:r>
      <w:r w:rsidRPr="00D00095">
        <w:t xml:space="preserve">), à la norme </w:t>
      </w:r>
      <w:r w:rsidR="000219CC" w:rsidRPr="00D00095">
        <w:t>NF</w:t>
      </w:r>
      <w:r w:rsidR="000219CC" w:rsidRPr="003A7102">
        <w:rPr>
          <w:i/>
          <w:iCs/>
        </w:rPr>
        <w:t> </w:t>
      </w:r>
      <w:r w:rsidR="000219CC" w:rsidRPr="00D00095">
        <w:t>EN</w:t>
      </w:r>
      <w:r w:rsidR="000219CC" w:rsidRPr="003A7102">
        <w:rPr>
          <w:i/>
          <w:iCs/>
        </w:rPr>
        <w:t> </w:t>
      </w:r>
      <w:r w:rsidR="000219CC" w:rsidRPr="00D00095">
        <w:t>12</w:t>
      </w:r>
      <w:r w:rsidR="000219CC" w:rsidRPr="003A7102">
        <w:rPr>
          <w:i/>
          <w:iCs/>
        </w:rPr>
        <w:t> </w:t>
      </w:r>
      <w:r w:rsidR="000219CC" w:rsidRPr="00D00095">
        <w:t>464</w:t>
      </w:r>
      <w:r w:rsidR="000219CC" w:rsidRPr="003A7102">
        <w:rPr>
          <w:i/>
          <w:iCs/>
        </w:rPr>
        <w:t> </w:t>
      </w:r>
      <w:r w:rsidR="000219CC" w:rsidRPr="00D00095">
        <w:t>-</w:t>
      </w:r>
      <w:r w:rsidR="000219CC" w:rsidRPr="003A7102">
        <w:rPr>
          <w:i/>
          <w:iCs/>
        </w:rPr>
        <w:t> </w:t>
      </w:r>
      <w:r w:rsidR="000219CC" w:rsidRPr="00D00095">
        <w:t>1</w:t>
      </w:r>
      <w:r w:rsidRPr="00D00095">
        <w:t xml:space="preserve">, aux recommandations pour l’accessibilité des personnes handicapées. </w:t>
      </w:r>
    </w:p>
    <w:p w14:paraId="7B4A57FE" w14:textId="48AD1E10" w:rsidR="002420DE" w:rsidRPr="00D00095" w:rsidRDefault="002420DE" w:rsidP="00B1627B">
      <w:r w:rsidRPr="00D00095">
        <w:t>Le niveau d’éclairement à 80 cm du sol devra respecter les niveaux d’éclairement de la norme NF</w:t>
      </w:r>
      <w:r w:rsidR="000219CC" w:rsidRPr="003A7102">
        <w:rPr>
          <w:i/>
          <w:iCs/>
        </w:rPr>
        <w:t> </w:t>
      </w:r>
      <w:r w:rsidRPr="00D00095">
        <w:t>EN</w:t>
      </w:r>
      <w:r w:rsidR="000219CC" w:rsidRPr="003A7102">
        <w:rPr>
          <w:i/>
          <w:iCs/>
        </w:rPr>
        <w:t> </w:t>
      </w:r>
      <w:r w:rsidRPr="00D00095">
        <w:t>12</w:t>
      </w:r>
      <w:r w:rsidR="000219CC" w:rsidRPr="003A7102">
        <w:rPr>
          <w:i/>
          <w:iCs/>
        </w:rPr>
        <w:t> </w:t>
      </w:r>
      <w:r w:rsidRPr="00D00095">
        <w:t>464</w:t>
      </w:r>
      <w:r w:rsidR="000219CC" w:rsidRPr="003A7102">
        <w:rPr>
          <w:i/>
          <w:iCs/>
        </w:rPr>
        <w:t> </w:t>
      </w:r>
      <w:r w:rsidRPr="00D00095">
        <w:t>-</w:t>
      </w:r>
      <w:r w:rsidR="000219CC" w:rsidRPr="003A7102">
        <w:rPr>
          <w:i/>
          <w:iCs/>
        </w:rPr>
        <w:t> </w:t>
      </w:r>
      <w:r w:rsidRPr="00D00095">
        <w:t xml:space="preserve">1. De même, le coefficient d’uniformité d’éclairage </w:t>
      </w:r>
      <w:proofErr w:type="gramStart"/>
      <w:r w:rsidRPr="00D00095">
        <w:t>U(</w:t>
      </w:r>
      <w:proofErr w:type="gramEnd"/>
      <w:r w:rsidRPr="00D00095">
        <w:t xml:space="preserve">= </w:t>
      </w:r>
      <w:proofErr w:type="spellStart"/>
      <w:r w:rsidRPr="00D00095">
        <w:t>Emini</w:t>
      </w:r>
      <w:proofErr w:type="spellEnd"/>
      <w:r w:rsidRPr="00D00095">
        <w:t>/</w:t>
      </w:r>
      <w:proofErr w:type="spellStart"/>
      <w:r w:rsidRPr="00D00095">
        <w:t>Emoyen</w:t>
      </w:r>
      <w:proofErr w:type="spellEnd"/>
      <w:r w:rsidRPr="00D00095">
        <w:t>), le taux d’éblouissement, les températures de couleur et indices de rendu des couleurs seront conformes à l’uniformité de la zone de travail de la norme NF EN 12 464-1. Notamment (se référer aux fiches espaces) :</w:t>
      </w:r>
    </w:p>
    <w:p w14:paraId="6E1EAAF3" w14:textId="77777777" w:rsidR="002420DE" w:rsidRPr="008101C1" w:rsidRDefault="002420DE" w:rsidP="00074E61">
      <w:pPr>
        <w:pStyle w:val="Paragraphedeliste"/>
        <w:numPr>
          <w:ilvl w:val="0"/>
          <w:numId w:val="13"/>
        </w:numPr>
        <w:ind w:left="709"/>
        <w:rPr>
          <w:i/>
          <w:iCs/>
        </w:rPr>
      </w:pPr>
      <w:r w:rsidRPr="008101C1">
        <w:rPr>
          <w:i/>
          <w:iCs/>
        </w:rPr>
        <w:t xml:space="preserve">Hall d’accueil : 200 lux – </w:t>
      </w:r>
      <w:proofErr w:type="spellStart"/>
      <w:r w:rsidRPr="008101C1">
        <w:rPr>
          <w:i/>
          <w:iCs/>
        </w:rPr>
        <w:t>Uo</w:t>
      </w:r>
      <w:proofErr w:type="spellEnd"/>
      <w:r w:rsidRPr="008101C1">
        <w:rPr>
          <w:i/>
          <w:iCs/>
        </w:rPr>
        <w:t> : 0,4 – UGR : 22</w:t>
      </w:r>
    </w:p>
    <w:p w14:paraId="299119E6" w14:textId="40BCA51E" w:rsidR="002420DE" w:rsidRPr="008101C1" w:rsidRDefault="002420DE" w:rsidP="00074E61">
      <w:pPr>
        <w:pStyle w:val="Paragraphedeliste"/>
        <w:numPr>
          <w:ilvl w:val="0"/>
          <w:numId w:val="13"/>
        </w:numPr>
        <w:ind w:left="709"/>
        <w:rPr>
          <w:b/>
          <w:bCs/>
          <w:i/>
          <w:iCs/>
        </w:rPr>
      </w:pPr>
      <w:r w:rsidRPr="008101C1">
        <w:rPr>
          <w:i/>
          <w:iCs/>
        </w:rPr>
        <w:t xml:space="preserve">Sanitaires / Vestiaires : 200 lux – </w:t>
      </w:r>
      <w:proofErr w:type="spellStart"/>
      <w:r w:rsidRPr="008101C1">
        <w:rPr>
          <w:i/>
          <w:iCs/>
        </w:rPr>
        <w:t>Uo</w:t>
      </w:r>
      <w:proofErr w:type="spellEnd"/>
      <w:r w:rsidRPr="008101C1">
        <w:rPr>
          <w:i/>
          <w:iCs/>
        </w:rPr>
        <w:t xml:space="preserve"> : 0,6 – UGR : 22 – </w:t>
      </w:r>
    </w:p>
    <w:p w14:paraId="3E9B5C81" w14:textId="55DD4FD9" w:rsidR="002420DE" w:rsidRPr="008101C1" w:rsidRDefault="005E3373" w:rsidP="00074E61">
      <w:pPr>
        <w:pStyle w:val="Paragraphedeliste"/>
        <w:numPr>
          <w:ilvl w:val="0"/>
          <w:numId w:val="13"/>
        </w:numPr>
        <w:ind w:left="709"/>
        <w:rPr>
          <w:b/>
          <w:bCs/>
          <w:i/>
          <w:iCs/>
        </w:rPr>
      </w:pPr>
      <w:r>
        <w:rPr>
          <w:i/>
          <w:iCs/>
        </w:rPr>
        <w:t xml:space="preserve">Open </w:t>
      </w:r>
      <w:proofErr w:type="spellStart"/>
      <w:r>
        <w:rPr>
          <w:i/>
          <w:iCs/>
        </w:rPr>
        <w:t>space</w:t>
      </w:r>
      <w:proofErr w:type="spellEnd"/>
      <w:r w:rsidR="002420DE" w:rsidRPr="008101C1">
        <w:rPr>
          <w:i/>
          <w:iCs/>
        </w:rPr>
        <w:t> </w:t>
      </w:r>
      <w:r w:rsidR="005B2F1B">
        <w:rPr>
          <w:i/>
          <w:iCs/>
        </w:rPr>
        <w:t xml:space="preserve">/ salles de travail / Bulles </w:t>
      </w:r>
      <w:r w:rsidR="002420DE" w:rsidRPr="008101C1">
        <w:rPr>
          <w:i/>
          <w:iCs/>
        </w:rPr>
        <w:t xml:space="preserve">: 250 lux (en général) / 500 lux (en éclairage ponctuel sur plan de travail) – </w:t>
      </w:r>
      <w:proofErr w:type="spellStart"/>
      <w:r w:rsidR="002420DE" w:rsidRPr="008101C1">
        <w:rPr>
          <w:i/>
          <w:iCs/>
        </w:rPr>
        <w:t>Uo</w:t>
      </w:r>
      <w:proofErr w:type="spellEnd"/>
      <w:r w:rsidR="002420DE" w:rsidRPr="008101C1">
        <w:rPr>
          <w:i/>
          <w:iCs/>
        </w:rPr>
        <w:t xml:space="preserve"> : 0,6 – UGR : 19. </w:t>
      </w:r>
    </w:p>
    <w:p w14:paraId="6938936F" w14:textId="1A731E72" w:rsidR="002420DE" w:rsidRPr="008101C1" w:rsidRDefault="002420DE" w:rsidP="00074E61">
      <w:pPr>
        <w:pStyle w:val="Paragraphedeliste"/>
        <w:numPr>
          <w:ilvl w:val="0"/>
          <w:numId w:val="13"/>
        </w:numPr>
        <w:ind w:left="709"/>
        <w:rPr>
          <w:i/>
          <w:iCs/>
        </w:rPr>
      </w:pPr>
      <w:r w:rsidRPr="008101C1">
        <w:rPr>
          <w:i/>
          <w:iCs/>
        </w:rPr>
        <w:t>Salle de réunions </w:t>
      </w:r>
      <w:r w:rsidR="005B2F1B">
        <w:rPr>
          <w:i/>
          <w:iCs/>
        </w:rPr>
        <w:t xml:space="preserve">/ salle polyvalentes </w:t>
      </w:r>
      <w:r w:rsidRPr="008101C1">
        <w:rPr>
          <w:i/>
          <w:iCs/>
        </w:rPr>
        <w:t xml:space="preserve">: 500 lux sur variateur / contrôle de l’éclairage - </w:t>
      </w:r>
      <w:proofErr w:type="spellStart"/>
      <w:r w:rsidRPr="008101C1">
        <w:rPr>
          <w:i/>
          <w:iCs/>
        </w:rPr>
        <w:t>Uo</w:t>
      </w:r>
      <w:proofErr w:type="spellEnd"/>
      <w:r w:rsidRPr="008101C1">
        <w:rPr>
          <w:i/>
          <w:iCs/>
        </w:rPr>
        <w:t> : 0,6 – UGR : 19</w:t>
      </w:r>
    </w:p>
    <w:p w14:paraId="3A7CE99C" w14:textId="192E2B7E" w:rsidR="002420DE" w:rsidRDefault="002420DE" w:rsidP="00074E61">
      <w:pPr>
        <w:pStyle w:val="Paragraphedeliste"/>
        <w:numPr>
          <w:ilvl w:val="0"/>
          <w:numId w:val="13"/>
        </w:numPr>
        <w:ind w:left="709"/>
        <w:rPr>
          <w:i/>
          <w:iCs/>
        </w:rPr>
      </w:pPr>
      <w:r w:rsidRPr="008101C1">
        <w:rPr>
          <w:i/>
          <w:iCs/>
        </w:rPr>
        <w:t>Espaces de convivialité / salle de repos</w:t>
      </w:r>
      <w:r w:rsidR="005B2F1B">
        <w:rPr>
          <w:i/>
          <w:iCs/>
        </w:rPr>
        <w:t xml:space="preserve"> / Foyer</w:t>
      </w:r>
      <w:r w:rsidRPr="008101C1">
        <w:rPr>
          <w:i/>
          <w:iCs/>
        </w:rPr>
        <w:t xml:space="preserve"> : 250 lux général </w:t>
      </w:r>
    </w:p>
    <w:p w14:paraId="16A13A24" w14:textId="4AB7A0B4" w:rsidR="005B2F1B" w:rsidRPr="008101C1" w:rsidRDefault="005B2F1B" w:rsidP="00074E61">
      <w:pPr>
        <w:pStyle w:val="Paragraphedeliste"/>
        <w:numPr>
          <w:ilvl w:val="0"/>
          <w:numId w:val="13"/>
        </w:numPr>
        <w:ind w:left="709"/>
        <w:rPr>
          <w:i/>
          <w:iCs/>
        </w:rPr>
      </w:pPr>
      <w:r>
        <w:rPr>
          <w:i/>
          <w:iCs/>
        </w:rPr>
        <w:t>Salle snoezelen : 25</w:t>
      </w:r>
      <w:r w:rsidRPr="008101C1">
        <w:rPr>
          <w:i/>
          <w:iCs/>
        </w:rPr>
        <w:t xml:space="preserve">0 lux sur variateur </w:t>
      </w:r>
    </w:p>
    <w:p w14:paraId="651AC8CE" w14:textId="77777777" w:rsidR="002420DE" w:rsidRPr="008101C1" w:rsidRDefault="002420DE" w:rsidP="00074E61">
      <w:pPr>
        <w:pStyle w:val="Paragraphedeliste"/>
        <w:numPr>
          <w:ilvl w:val="0"/>
          <w:numId w:val="13"/>
        </w:numPr>
        <w:ind w:left="709"/>
        <w:rPr>
          <w:i/>
          <w:iCs/>
        </w:rPr>
      </w:pPr>
      <w:r w:rsidRPr="008101C1">
        <w:rPr>
          <w:i/>
          <w:iCs/>
        </w:rPr>
        <w:t xml:space="preserve">Stockage / local ménage / local technique : 200 lux – </w:t>
      </w:r>
      <w:proofErr w:type="spellStart"/>
      <w:r w:rsidRPr="008101C1">
        <w:rPr>
          <w:i/>
          <w:iCs/>
        </w:rPr>
        <w:t>Uo</w:t>
      </w:r>
      <w:proofErr w:type="spellEnd"/>
      <w:r w:rsidRPr="008101C1">
        <w:rPr>
          <w:i/>
          <w:iCs/>
        </w:rPr>
        <w:t> : 0,4 – UGR : 25</w:t>
      </w:r>
    </w:p>
    <w:p w14:paraId="4F967D72" w14:textId="77777777" w:rsidR="002420DE" w:rsidRPr="008101C1" w:rsidRDefault="002420DE" w:rsidP="00074E61">
      <w:pPr>
        <w:pStyle w:val="Paragraphedeliste"/>
        <w:numPr>
          <w:ilvl w:val="0"/>
          <w:numId w:val="13"/>
        </w:numPr>
        <w:ind w:left="709"/>
        <w:rPr>
          <w:i/>
          <w:iCs/>
        </w:rPr>
      </w:pPr>
      <w:r w:rsidRPr="008101C1">
        <w:rPr>
          <w:i/>
          <w:iCs/>
        </w:rPr>
        <w:t xml:space="preserve">Circulations horizontales : 100 lux – </w:t>
      </w:r>
      <w:proofErr w:type="spellStart"/>
      <w:r w:rsidRPr="008101C1">
        <w:rPr>
          <w:i/>
          <w:iCs/>
        </w:rPr>
        <w:t>Uo</w:t>
      </w:r>
      <w:proofErr w:type="spellEnd"/>
      <w:r w:rsidRPr="008101C1">
        <w:rPr>
          <w:i/>
          <w:iCs/>
        </w:rPr>
        <w:t xml:space="preserve"> : 0,4 – UGR : 28 </w:t>
      </w:r>
    </w:p>
    <w:p w14:paraId="63E39B3F" w14:textId="2C80301F" w:rsidR="0090097D" w:rsidRDefault="002420DE" w:rsidP="0090097D">
      <w:pPr>
        <w:pStyle w:val="Paragraphedeliste"/>
        <w:numPr>
          <w:ilvl w:val="0"/>
          <w:numId w:val="13"/>
        </w:numPr>
        <w:ind w:left="709"/>
        <w:rPr>
          <w:i/>
          <w:iCs/>
        </w:rPr>
      </w:pPr>
      <w:r w:rsidRPr="008101C1">
        <w:rPr>
          <w:i/>
          <w:iCs/>
        </w:rPr>
        <w:t xml:space="preserve">Cheminements extérieurs accessibles : 20 lux </w:t>
      </w:r>
    </w:p>
    <w:p w14:paraId="46EDBC8A" w14:textId="77777777" w:rsidR="0090097D" w:rsidRDefault="0090097D" w:rsidP="0090097D"/>
    <w:p w14:paraId="7BC26013" w14:textId="5745A650" w:rsidR="000219CC" w:rsidRPr="000219CC" w:rsidRDefault="000219CC" w:rsidP="00F35DF5">
      <w:r w:rsidRPr="000219CC">
        <w:t>Tous les accès extérieurs fonctionnels (non liés à la sécurité incendie) seront bien éclairés, de manière que l’on puisse bien les repérer et susciter un sentiment de sécurité.</w:t>
      </w:r>
    </w:p>
    <w:p w14:paraId="3061E4A2" w14:textId="77777777" w:rsidR="002420DE" w:rsidRPr="00D00095" w:rsidRDefault="002420DE" w:rsidP="00B1627B">
      <w:r w:rsidRPr="00D00095">
        <w:t>Les appareils d’éclairage seront choisis pour le meilleur rapport rendement/consommation (basse consommation, LED, etc.).</w:t>
      </w:r>
    </w:p>
    <w:p w14:paraId="0B67E776" w14:textId="3DE3124A" w:rsidR="00642200" w:rsidRPr="00D00095" w:rsidRDefault="00642200" w:rsidP="00642200">
      <w:r w:rsidRPr="00D00095">
        <w:t xml:space="preserve">Il conviendra de réduire le nombre </w:t>
      </w:r>
      <w:r w:rsidR="0015235C">
        <w:t>et le</w:t>
      </w:r>
      <w:r w:rsidR="0015235C" w:rsidRPr="00D00095">
        <w:t xml:space="preserve"> </w:t>
      </w:r>
      <w:r w:rsidRPr="00D00095">
        <w:t>type de sources de lumière et d’optimiser le nombre d’appareils afin d’</w:t>
      </w:r>
      <w:r>
        <w:t>optimiser les charges d</w:t>
      </w:r>
      <w:r w:rsidRPr="00D00095">
        <w:t xml:space="preserve">’exploitation et </w:t>
      </w:r>
      <w:r>
        <w:t>de</w:t>
      </w:r>
      <w:r w:rsidRPr="00D00095">
        <w:t xml:space="preserve"> maintenance.</w:t>
      </w:r>
    </w:p>
    <w:p w14:paraId="4E5DF732" w14:textId="2C273FA2" w:rsidR="00642200" w:rsidRDefault="00642200" w:rsidP="00642200">
      <w:r>
        <w:t>Les sources lumineuses seront facilement accessibles pour le nettoyage et le renouvellement, de type haut rendement et d’une excellente durée de vie. Les lampes seront à basse consommation et d’efficacité lumineuse supérieure à 70 lumen/W. Les LED mises en œuvre devront justifier un code photométrique 830/359 au minimum. Le flux lumineux des LED sera déterminé sur la base d’une durée de vie de 50 000 heures de fonctionnement au minimum selon les caractéristiques L70B10.</w:t>
      </w:r>
    </w:p>
    <w:p w14:paraId="43AB86CC" w14:textId="77777777" w:rsidR="000219CC" w:rsidRDefault="00642200" w:rsidP="000219CC">
      <w:r>
        <w:t>Les grands espaces occupés en permanence seront équipés d'un système de deux réseaux de luminaires permettant d'adapter le niveau d'éclairement en fonction de l'activité ou de l'intensité de la lumière du jour.</w:t>
      </w:r>
      <w:r w:rsidR="000219CC" w:rsidRPr="000219CC">
        <w:t xml:space="preserve"> </w:t>
      </w:r>
    </w:p>
    <w:p w14:paraId="25FF0669" w14:textId="6E3749CF" w:rsidR="00642200" w:rsidRDefault="00642200" w:rsidP="00642200">
      <w:r>
        <w:t xml:space="preserve">Les espaces susceptibles d’être nettoyés à grande eau, voire au jet à haute pression : les sanitaires seront équipés de luminaires étanches. </w:t>
      </w:r>
    </w:p>
    <w:p w14:paraId="54C9B042" w14:textId="77777777" w:rsidR="00D00095" w:rsidRPr="00FE7341" w:rsidRDefault="00D00095" w:rsidP="00F35DF5">
      <w:pPr>
        <w:pStyle w:val="Puce3"/>
        <w:numPr>
          <w:ilvl w:val="0"/>
          <w:numId w:val="0"/>
        </w:numPr>
        <w:ind w:left="714" w:hanging="357"/>
      </w:pPr>
      <w:r w:rsidRPr="00FE7341">
        <w:lastRenderedPageBreak/>
        <w:t xml:space="preserve">Les attendus durant les phases d’études sont : </w:t>
      </w:r>
    </w:p>
    <w:p w14:paraId="6C073097" w14:textId="4B300892" w:rsidR="002420DE" w:rsidRDefault="002420DE" w:rsidP="002C612A">
      <w:pPr>
        <w:pStyle w:val="Puce3"/>
      </w:pPr>
      <w:r w:rsidRPr="00FE7341">
        <w:t xml:space="preserve">En </w:t>
      </w:r>
      <w:r w:rsidRPr="00FE7341">
        <w:rPr>
          <w:b/>
          <w:bCs/>
        </w:rPr>
        <w:t xml:space="preserve">phases </w:t>
      </w:r>
      <w:r w:rsidR="005F34D1" w:rsidRPr="00FE7341">
        <w:rPr>
          <w:b/>
          <w:bCs/>
        </w:rPr>
        <w:t>AVP</w:t>
      </w:r>
      <w:r w:rsidRPr="00FE7341">
        <w:rPr>
          <w:b/>
          <w:bCs/>
        </w:rPr>
        <w:t xml:space="preserve"> / DCE / Chantier</w:t>
      </w:r>
      <w:r w:rsidRPr="00FE7341">
        <w:t> : réaliser le calcul du niveau d’éclairement sur les postes de travail et du coefficient d’uniformité</w:t>
      </w:r>
    </w:p>
    <w:p w14:paraId="2929A5F5" w14:textId="77777777" w:rsidR="006660D1" w:rsidRDefault="006660D1" w:rsidP="00DB0A5F">
      <w:pPr>
        <w:pStyle w:val="sous-titre"/>
        <w:rPr>
          <w:ins w:id="329" w:author="MAZOUZ Sabrina" w:date="2025-06-18T19:13:00Z"/>
        </w:rPr>
      </w:pPr>
    </w:p>
    <w:p w14:paraId="6AE00092" w14:textId="11D811A5" w:rsidR="002420DE" w:rsidRDefault="002420DE" w:rsidP="00DB0A5F">
      <w:pPr>
        <w:pStyle w:val="sous-titre"/>
      </w:pPr>
      <w:r>
        <w:t>commandeS d’éclairage</w:t>
      </w:r>
    </w:p>
    <w:p w14:paraId="631F454C" w14:textId="1225386C" w:rsidR="00152F6F" w:rsidRPr="00D00095" w:rsidRDefault="00152F6F" w:rsidP="00152F6F">
      <w:r>
        <w:t xml:space="preserve">Il sera privilégié un système d’éclairage par détecteur de présence : </w:t>
      </w:r>
    </w:p>
    <w:p w14:paraId="1F0983FE" w14:textId="303905BB" w:rsidR="009C1744" w:rsidRPr="00B1627B" w:rsidRDefault="009C1744" w:rsidP="00644727">
      <w:pPr>
        <w:pStyle w:val="Puce1"/>
        <w:rPr>
          <w:b/>
        </w:rPr>
      </w:pPr>
      <w:bookmarkStart w:id="330" w:name="_Hlk184048831"/>
      <w:r>
        <w:rPr>
          <w:b/>
        </w:rPr>
        <w:t>Salle snoezelen / salle de réunion / Salle polyvalente : variateur de lumière</w:t>
      </w:r>
    </w:p>
    <w:bookmarkEnd w:id="330"/>
    <w:p w14:paraId="759CE837" w14:textId="77777777" w:rsidR="00152F6F" w:rsidRPr="00B1627B" w:rsidRDefault="00152F6F" w:rsidP="00644727">
      <w:pPr>
        <w:pStyle w:val="Puce1"/>
        <w:rPr>
          <w:b/>
        </w:rPr>
      </w:pPr>
      <w:r w:rsidRPr="00B1627B">
        <w:rPr>
          <w:b/>
        </w:rPr>
        <w:t xml:space="preserve">Pour les dégagements : </w:t>
      </w:r>
      <w:r w:rsidRPr="001137F9">
        <w:rPr>
          <w:bCs/>
        </w:rPr>
        <w:t>commande sur détection de présence</w:t>
      </w:r>
      <w:r w:rsidRPr="00B1627B">
        <w:rPr>
          <w:b/>
        </w:rPr>
        <w:t xml:space="preserve"> </w:t>
      </w:r>
      <w:r w:rsidRPr="00B577E4">
        <w:t>(</w:t>
      </w:r>
      <w:r w:rsidRPr="001137F9">
        <w:rPr>
          <w:b/>
          <w:bCs/>
        </w:rPr>
        <w:t>programme horaire géré par une minuterie hebdomadaire et journalière</w:t>
      </w:r>
      <w:r w:rsidRPr="00B577E4">
        <w:t>)</w:t>
      </w:r>
      <w:r>
        <w:t xml:space="preserve">. En période d’inoccupation, l’éclairage sera asservi au contrôle d’intrusion. </w:t>
      </w:r>
    </w:p>
    <w:p w14:paraId="1CCB7162" w14:textId="00A5AA20" w:rsidR="0090097D" w:rsidRDefault="00152F6F" w:rsidP="00B1627B">
      <w:pPr>
        <w:pStyle w:val="Puce1"/>
      </w:pPr>
      <w:r w:rsidRPr="00152F6F">
        <w:t>L’éclairage des sanitaires</w:t>
      </w:r>
      <w:r w:rsidR="001137F9">
        <w:t xml:space="preserve">, locaux de stockages </w:t>
      </w:r>
      <w:r w:rsidRPr="00D00095">
        <w:t xml:space="preserve">sera commandé par détection de présence avec </w:t>
      </w:r>
      <w:r w:rsidRPr="001137F9">
        <w:t>durée d’allumage paramétrable.</w:t>
      </w:r>
    </w:p>
    <w:p w14:paraId="2E82DAA6" w14:textId="0A313503" w:rsidR="002420DE" w:rsidRPr="00D00095" w:rsidRDefault="001137F9" w:rsidP="00B1627B">
      <w:r>
        <w:t>Dans les autres espaces, les commandes</w:t>
      </w:r>
      <w:r w:rsidR="002420DE" w:rsidRPr="00D00095">
        <w:t xml:space="preserve"> seront implantées à une hauteur conforme pour les personnes handicapées. Dans les locaux aveugles, les appareillages seront munis de voyants lumineux allumés à l’état de veille. Les interrupteurs placés à l’extérieur des locaux dont ils commandent l’éclairage seront également munis d’un voyant lumineux signalant la fermeture du circuit.</w:t>
      </w:r>
    </w:p>
    <w:p w14:paraId="601AAEC9" w14:textId="3F806317" w:rsidR="002420DE" w:rsidRPr="00D00095" w:rsidRDefault="002420DE" w:rsidP="00B1627B">
      <w:r w:rsidRPr="00D00095">
        <w:t xml:space="preserve">Quel que soit le système de connexion choisi entre les luminaires et les interrupteurs, la modification de l’affectation des allumages des luminaires aux différents interrupteurs devra être aisée. </w:t>
      </w:r>
      <w:r w:rsidR="00C7012A" w:rsidRPr="00C7012A">
        <w:t>La gestion des programmes horaires devra être effectuée par la GTB</w:t>
      </w:r>
      <w:r w:rsidR="00C7012A">
        <w:t>.</w:t>
      </w:r>
    </w:p>
    <w:p w14:paraId="4025746F" w14:textId="5E672920" w:rsidR="002420DE" w:rsidRPr="006D4F83" w:rsidRDefault="00152F6F" w:rsidP="00D019DC">
      <w:pPr>
        <w:pStyle w:val="Titre4"/>
      </w:pPr>
      <w:bookmarkStart w:id="331" w:name="_Toc115251967"/>
      <w:r w:rsidRPr="006D4F83">
        <w:t>Éclairage</w:t>
      </w:r>
      <w:r w:rsidR="002420DE" w:rsidRPr="006D4F83">
        <w:t xml:space="preserve"> de sécurité</w:t>
      </w:r>
      <w:bookmarkEnd w:id="331"/>
      <w:r w:rsidR="002420DE" w:rsidRPr="006D4F83">
        <w:t xml:space="preserve"> </w:t>
      </w:r>
    </w:p>
    <w:p w14:paraId="77F0996B" w14:textId="77777777" w:rsidR="002420DE" w:rsidRPr="00063FB0" w:rsidRDefault="002420DE" w:rsidP="00B1627B">
      <w:r w:rsidRPr="00063FB0">
        <w:t xml:space="preserve">Il sera conforme au règlement de sécurité et aux normes le concernant. </w:t>
      </w:r>
    </w:p>
    <w:p w14:paraId="643A9F92" w14:textId="77777777" w:rsidR="002420DE" w:rsidRPr="00063FB0" w:rsidRDefault="002420DE" w:rsidP="00B1627B">
      <w:r w:rsidRPr="00063FB0">
        <w:t xml:space="preserve">L’éclairage de sécurité répondra aux objectifs suivants : </w:t>
      </w:r>
    </w:p>
    <w:p w14:paraId="38088E10" w14:textId="431A7DC5" w:rsidR="002420DE" w:rsidRDefault="00493E77" w:rsidP="00644727">
      <w:pPr>
        <w:pStyle w:val="Puce1"/>
      </w:pPr>
      <w:r>
        <w:t>Éclairer</w:t>
      </w:r>
      <w:r w:rsidR="002420DE">
        <w:t xml:space="preserve"> les circulations ;</w:t>
      </w:r>
    </w:p>
    <w:p w14:paraId="3B3ED67A" w14:textId="77777777" w:rsidR="002420DE" w:rsidRDefault="002420DE" w:rsidP="00644727">
      <w:pPr>
        <w:pStyle w:val="Puce1"/>
      </w:pPr>
      <w:r>
        <w:t>Permettre une reconnaissance des obstacles ;</w:t>
      </w:r>
    </w:p>
    <w:p w14:paraId="74B6D7EA" w14:textId="77777777" w:rsidR="002420DE" w:rsidRDefault="002420DE" w:rsidP="00644727">
      <w:pPr>
        <w:pStyle w:val="Puce1"/>
      </w:pPr>
      <w:r>
        <w:t>Signaler les issues et cheminements pour procéder à l’évacuation des locaux ;</w:t>
      </w:r>
    </w:p>
    <w:p w14:paraId="258624CB" w14:textId="77777777" w:rsidR="002420DE" w:rsidRDefault="002420DE" w:rsidP="00644727">
      <w:pPr>
        <w:pStyle w:val="Puce1"/>
      </w:pPr>
      <w:r>
        <w:t>Permettre l’intervention du personnel de sécurité et notamment en locaux techniques et SSI ;</w:t>
      </w:r>
    </w:p>
    <w:p w14:paraId="263E5218" w14:textId="457386A9" w:rsidR="002420DE" w:rsidRDefault="00493E77" w:rsidP="00644727">
      <w:pPr>
        <w:pStyle w:val="Puce1"/>
      </w:pPr>
      <w:r>
        <w:t>Éclairer</w:t>
      </w:r>
      <w:r w:rsidR="002420DE">
        <w:t xml:space="preserve"> les plans d’évacuation et d’intervention :</w:t>
      </w:r>
    </w:p>
    <w:p w14:paraId="3FE02E19" w14:textId="48D7A6AA" w:rsidR="002420DE" w:rsidRDefault="00493E77" w:rsidP="00644727">
      <w:pPr>
        <w:pStyle w:val="Puce1"/>
      </w:pPr>
      <w:r>
        <w:t>Éclairer</w:t>
      </w:r>
      <w:r w:rsidR="002420DE">
        <w:t xml:space="preserve"> les espaces extérieurs après évacuation.</w:t>
      </w:r>
    </w:p>
    <w:p w14:paraId="61C7EAF9" w14:textId="77777777" w:rsidR="00F35DF5" w:rsidRDefault="00F35DF5" w:rsidP="00B1627B"/>
    <w:p w14:paraId="40E0EA3A" w14:textId="25AFBBE4" w:rsidR="002420DE" w:rsidRPr="00063FB0" w:rsidRDefault="002420DE" w:rsidP="00B1627B">
      <w:r w:rsidRPr="00063FB0">
        <w:t>Deux types d’éclairage de sécurité sont à prévoir :</w:t>
      </w:r>
    </w:p>
    <w:p w14:paraId="0F869874" w14:textId="77777777" w:rsidR="002420DE" w:rsidRDefault="002420DE" w:rsidP="00644727">
      <w:pPr>
        <w:pStyle w:val="Puce1"/>
      </w:pPr>
      <w:r>
        <w:t>L’éclairage d’évacuation </w:t>
      </w:r>
    </w:p>
    <w:p w14:paraId="39934467" w14:textId="77777777" w:rsidR="002420DE" w:rsidRDefault="002420DE" w:rsidP="00644727">
      <w:pPr>
        <w:pStyle w:val="Puce1"/>
      </w:pPr>
      <w:r>
        <w:t>L’éclairage d’ambiance</w:t>
      </w:r>
    </w:p>
    <w:p w14:paraId="60B9E077" w14:textId="77777777" w:rsidR="00B513C4" w:rsidRDefault="002420DE" w:rsidP="00B1627B">
      <w:r w:rsidRPr="00063FB0">
        <w:t>L’éclairage de sécurité d’évacuation sera permanent et ré</w:t>
      </w:r>
      <w:r w:rsidR="00063FB0">
        <w:t>alisé par des blocs autonomes</w:t>
      </w:r>
      <w:r w:rsidRPr="00063FB0">
        <w:t xml:space="preserve">. </w:t>
      </w:r>
    </w:p>
    <w:p w14:paraId="5640A6BF" w14:textId="0B8FB295" w:rsidR="002420DE" w:rsidRPr="00063FB0" w:rsidRDefault="00B513C4" w:rsidP="00B1627B">
      <w:r>
        <w:t>Les blocs autonomes</w:t>
      </w:r>
      <w:r w:rsidR="002420DE" w:rsidRPr="00063FB0">
        <w:t xml:space="preserve"> seront équipés de LED et seront munis de pictogrammes de sécurité réglementaires.</w:t>
      </w:r>
      <w:r>
        <w:t xml:space="preserve"> </w:t>
      </w:r>
      <w:r w:rsidR="002420DE" w:rsidRPr="00063FB0">
        <w:t>Ils seront installés dans les circulations tous les 15 ml au maximum, aux changements de directions, aux issues dans locaux visés par la réglementation.</w:t>
      </w:r>
      <w:r>
        <w:t xml:space="preserve"> </w:t>
      </w:r>
      <w:r w:rsidR="002420DE" w:rsidRPr="00063FB0">
        <w:t>Ils auront une autonomie de fonctionnement normalisée après perte de la source normale d’une heure.</w:t>
      </w:r>
    </w:p>
    <w:p w14:paraId="2762CA87" w14:textId="36DCDB4D" w:rsidR="00D019DC" w:rsidRPr="00063FB0" w:rsidRDefault="002420DE" w:rsidP="00B1627B">
      <w:r w:rsidRPr="00063FB0">
        <w:t>L’éclairage d’ambiance sera installé dans les locaux techniques de taille importante ainsi que dans les dégagements avec une superficie supérieure à 50 m².</w:t>
      </w:r>
    </w:p>
    <w:p w14:paraId="6E652E1B" w14:textId="77777777" w:rsidR="001B4A91" w:rsidRDefault="001B4A91">
      <w:pPr>
        <w:spacing w:before="0" w:after="160"/>
        <w:rPr>
          <w:ins w:id="332" w:author="MAZOUZ Sabrina" w:date="2025-06-18T19:06:00Z"/>
          <w:rFonts w:asciiTheme="majorHAnsi" w:eastAsiaTheme="majorEastAsia" w:hAnsiTheme="majorHAnsi" w:cstheme="majorBidi"/>
          <w:b/>
          <w:color w:val="00617E" w:themeColor="accent4"/>
          <w:sz w:val="22"/>
          <w:szCs w:val="24"/>
        </w:rPr>
      </w:pPr>
      <w:bookmarkStart w:id="333" w:name="_Toc115251968"/>
      <w:ins w:id="334" w:author="MAZOUZ Sabrina" w:date="2025-06-18T19:06:00Z">
        <w:r>
          <w:br w:type="page"/>
        </w:r>
      </w:ins>
    </w:p>
    <w:p w14:paraId="53256005" w14:textId="0BE1BEE6" w:rsidR="00BB2CEA" w:rsidRDefault="00104500" w:rsidP="00644727">
      <w:pPr>
        <w:pStyle w:val="Titre3"/>
      </w:pPr>
      <w:bookmarkStart w:id="335" w:name="_Toc201167191"/>
      <w:r w:rsidRPr="008A5B1E">
        <w:lastRenderedPageBreak/>
        <w:t>Électricité</w:t>
      </w:r>
      <w:r w:rsidR="00BB2CEA" w:rsidRPr="008A5B1E">
        <w:t xml:space="preserve"> courants </w:t>
      </w:r>
      <w:r w:rsidR="00BB2CEA">
        <w:t>faible</w:t>
      </w:r>
      <w:bookmarkEnd w:id="333"/>
      <w:r w:rsidR="003C3F3D">
        <w:t>s</w:t>
      </w:r>
      <w:bookmarkEnd w:id="335"/>
      <w:r w:rsidR="00BB2CEA" w:rsidRPr="008A5B1E">
        <w:t xml:space="preserve"> </w:t>
      </w:r>
    </w:p>
    <w:p w14:paraId="02D5FD98" w14:textId="145A0298" w:rsidR="00063FB0" w:rsidRDefault="00104500" w:rsidP="00D019DC">
      <w:pPr>
        <w:pStyle w:val="Titre4"/>
      </w:pPr>
      <w:bookmarkStart w:id="336" w:name="_Toc115251969"/>
      <w:r>
        <w:t>Précâblage</w:t>
      </w:r>
      <w:r w:rsidR="00063FB0">
        <w:t xml:space="preserve"> VDI – principes généraux</w:t>
      </w:r>
      <w:bookmarkEnd w:id="336"/>
      <w:r w:rsidR="00063FB0">
        <w:t xml:space="preserve"> </w:t>
      </w:r>
    </w:p>
    <w:p w14:paraId="2D711358" w14:textId="3ECCF99E" w:rsidR="007F18BD" w:rsidRPr="007F18BD" w:rsidRDefault="007F18BD" w:rsidP="007F18BD">
      <w:pPr>
        <w:autoSpaceDE w:val="0"/>
        <w:autoSpaceDN w:val="0"/>
        <w:adjustRightInd w:val="0"/>
        <w:snapToGrid w:val="0"/>
        <w:spacing w:before="280" w:after="0"/>
        <w:jc w:val="left"/>
      </w:pPr>
      <w:r w:rsidRPr="007F18BD">
        <w:t>Au même titre que pour le courant fort, le système de courant faible (SSI compris) devra faire</w:t>
      </w:r>
      <w:r>
        <w:t xml:space="preserve"> </w:t>
      </w:r>
      <w:r w:rsidRPr="007F18BD">
        <w:t>l’objet du diagnostic de Maîtrise d’œuvre. Cela nécessitera une analyse sur les points suivants :</w:t>
      </w:r>
    </w:p>
    <w:p w14:paraId="65FFDFA6" w14:textId="77777777" w:rsidR="007F18BD" w:rsidRPr="007F18BD" w:rsidRDefault="007F18BD" w:rsidP="007F18BD">
      <w:pPr>
        <w:autoSpaceDE w:val="0"/>
        <w:autoSpaceDN w:val="0"/>
        <w:adjustRightInd w:val="0"/>
        <w:snapToGrid w:val="0"/>
        <w:spacing w:before="280" w:after="0"/>
        <w:jc w:val="left"/>
      </w:pPr>
      <w:r w:rsidRPr="007F18BD">
        <w:t>• Arrivée Téléphonie</w:t>
      </w:r>
    </w:p>
    <w:p w14:paraId="2433CFFD" w14:textId="77777777" w:rsidR="007F18BD" w:rsidRPr="007F18BD" w:rsidRDefault="007F18BD" w:rsidP="007F18BD">
      <w:pPr>
        <w:autoSpaceDE w:val="0"/>
        <w:autoSpaceDN w:val="0"/>
        <w:adjustRightInd w:val="0"/>
        <w:snapToGrid w:val="0"/>
        <w:spacing w:before="211" w:after="0"/>
        <w:jc w:val="left"/>
      </w:pPr>
      <w:r w:rsidRPr="007F18BD">
        <w:t>• Accès informatique – Internet - WIFI</w:t>
      </w:r>
    </w:p>
    <w:p w14:paraId="72BEF59F" w14:textId="77777777" w:rsidR="007F18BD" w:rsidRPr="007F18BD" w:rsidRDefault="007F18BD" w:rsidP="007F18BD">
      <w:pPr>
        <w:autoSpaceDE w:val="0"/>
        <w:autoSpaceDN w:val="0"/>
        <w:adjustRightInd w:val="0"/>
        <w:snapToGrid w:val="0"/>
        <w:spacing w:before="213" w:after="0"/>
        <w:jc w:val="left"/>
      </w:pPr>
      <w:r w:rsidRPr="007F18BD">
        <w:t>• Système SSI</w:t>
      </w:r>
    </w:p>
    <w:p w14:paraId="22E1D75D" w14:textId="77777777" w:rsidR="007F18BD" w:rsidRPr="007F18BD" w:rsidRDefault="007F18BD" w:rsidP="007F18BD">
      <w:pPr>
        <w:autoSpaceDE w:val="0"/>
        <w:autoSpaceDN w:val="0"/>
        <w:adjustRightInd w:val="0"/>
        <w:snapToGrid w:val="0"/>
        <w:spacing w:before="213" w:after="0"/>
        <w:jc w:val="left"/>
      </w:pPr>
      <w:r w:rsidRPr="007F18BD">
        <w:t>• Système VDI (Voies, données, images)</w:t>
      </w:r>
    </w:p>
    <w:p w14:paraId="4D0FD557" w14:textId="77777777" w:rsidR="007F18BD" w:rsidRPr="007F18BD" w:rsidRDefault="007F18BD" w:rsidP="007F18BD">
      <w:pPr>
        <w:autoSpaceDE w:val="0"/>
        <w:autoSpaceDN w:val="0"/>
        <w:adjustRightInd w:val="0"/>
        <w:snapToGrid w:val="0"/>
        <w:spacing w:before="427" w:after="0" w:line="301" w:lineRule="auto"/>
        <w:ind w:right="1"/>
      </w:pPr>
      <w:r w:rsidRPr="007F18BD">
        <w:t>En fonction des résultats, l’opérateur prévoira soit de nouveaux dispositifs, soit un raccordement sur l’existant</w:t>
      </w:r>
    </w:p>
    <w:p w14:paraId="666E668A" w14:textId="60013F0B" w:rsidR="00063FB0" w:rsidRPr="00063FB0" w:rsidRDefault="00063FB0" w:rsidP="00B1627B">
      <w:r w:rsidRPr="00063FB0">
        <w:t>Les travaux devront être conformes aux règles de l’Art couramment appliquées en matière de systèmes de câblage Voix Données Images (niveaux de distribution PRIMAIRE et CAPILLAIRE) et de courants forts associés.</w:t>
      </w:r>
    </w:p>
    <w:p w14:paraId="3460B06D" w14:textId="0EBAC9A6" w:rsidR="00063FB0" w:rsidRDefault="00063FB0" w:rsidP="00B1627B">
      <w:r w:rsidRPr="00063FB0">
        <w:t xml:space="preserve">Le réseau sera conçu pour permettre un découpage aisé des différentes entités et services occupant le bâtiment. L’organisation générale du </w:t>
      </w:r>
      <w:r w:rsidR="00104500" w:rsidRPr="00063FB0">
        <w:t>précâblage</w:t>
      </w:r>
      <w:r w:rsidRPr="00063FB0">
        <w:t xml:space="preserve"> repose sur l’installation d’une infrastructure technique de type étoilée et hiérarchique, avec un local principal / cœur de réseau et des baies de brassage réparties dans le bâtiment. </w:t>
      </w:r>
    </w:p>
    <w:p w14:paraId="7C5D0C7A" w14:textId="77777777" w:rsidR="00063FB0" w:rsidRPr="00063FB0" w:rsidRDefault="00063FB0" w:rsidP="00B1627B">
      <w:r w:rsidRPr="00063FB0">
        <w:t xml:space="preserve">Les systèmes « courants faibles » fournissent notamment les services des domaines suivants : </w:t>
      </w:r>
    </w:p>
    <w:p w14:paraId="18B49E15" w14:textId="77777777" w:rsidR="00063FB0" w:rsidRDefault="00063FB0" w:rsidP="00644727">
      <w:pPr>
        <w:pStyle w:val="Puce1"/>
      </w:pPr>
      <w:r>
        <w:t>La vidéo protection ;</w:t>
      </w:r>
    </w:p>
    <w:p w14:paraId="6421458C" w14:textId="77777777" w:rsidR="00063FB0" w:rsidRDefault="00063FB0" w:rsidP="00644727">
      <w:pPr>
        <w:pStyle w:val="Puce1"/>
      </w:pPr>
      <w:r>
        <w:t>Le contrôle d’accès ;</w:t>
      </w:r>
    </w:p>
    <w:p w14:paraId="6B75F55B" w14:textId="77777777" w:rsidR="00063FB0" w:rsidRDefault="00063FB0" w:rsidP="00644727">
      <w:pPr>
        <w:pStyle w:val="Puce1"/>
      </w:pPr>
      <w:r>
        <w:t>L’interphonie (IP) ;</w:t>
      </w:r>
    </w:p>
    <w:p w14:paraId="270480A4" w14:textId="1887186A" w:rsidR="00063FB0" w:rsidRDefault="00063FB0" w:rsidP="00644727">
      <w:pPr>
        <w:pStyle w:val="Puce1"/>
      </w:pPr>
      <w:r>
        <w:t>Le réseau informatique bureautique ;</w:t>
      </w:r>
      <w:r w:rsidR="00994F97">
        <w:t xml:space="preserve"> accès internet ;</w:t>
      </w:r>
    </w:p>
    <w:p w14:paraId="72C7EA58" w14:textId="77777777" w:rsidR="00063FB0" w:rsidRDefault="00063FB0" w:rsidP="00644727">
      <w:pPr>
        <w:pStyle w:val="Puce1"/>
      </w:pPr>
      <w:r>
        <w:t>La téléphonie ;</w:t>
      </w:r>
    </w:p>
    <w:p w14:paraId="7A7618D8" w14:textId="706315A2" w:rsidR="00063FB0" w:rsidRDefault="007F18BD" w:rsidP="00644727">
      <w:pPr>
        <w:pStyle w:val="Puce1"/>
      </w:pPr>
      <w:r>
        <w:t>Le système de réservation des salles de travail, bureaux de permanence</w:t>
      </w:r>
      <w:del w:id="337" w:author="DOHIN Corinne" w:date="2025-05-07T10:18:00Z">
        <w:r w:rsidDel="0015235C">
          <w:delText>s</w:delText>
        </w:r>
      </w:del>
      <w:r>
        <w:t>, salles de réunions et bulles.</w:t>
      </w:r>
    </w:p>
    <w:p w14:paraId="1FA3FF72" w14:textId="2A04100E" w:rsidR="00063FB0" w:rsidRDefault="00063FB0" w:rsidP="00644727">
      <w:pPr>
        <w:pStyle w:val="Puce1"/>
      </w:pPr>
      <w:r>
        <w:t xml:space="preserve">Transmetteur d’alarme et détecteurs de mouvements. </w:t>
      </w:r>
    </w:p>
    <w:p w14:paraId="35A375C4" w14:textId="1F390A63" w:rsidR="00E3420A" w:rsidRDefault="00E3420A" w:rsidP="00644727">
      <w:pPr>
        <w:pStyle w:val="Puce1"/>
      </w:pPr>
      <w:r>
        <w:t>La sonorisation d’exploitation</w:t>
      </w:r>
    </w:p>
    <w:p w14:paraId="427188EF" w14:textId="6DA00CB9" w:rsidR="00063FB0" w:rsidRPr="00063FB0" w:rsidRDefault="00063FB0" w:rsidP="00B1627B">
      <w:r w:rsidRPr="00063FB0">
        <w:t xml:space="preserve">Le local principal / cœur de réseau comprendra : </w:t>
      </w:r>
    </w:p>
    <w:p w14:paraId="189F149D" w14:textId="4D298538" w:rsidR="00063FB0" w:rsidRDefault="00063FB0" w:rsidP="00644727">
      <w:pPr>
        <w:pStyle w:val="Puce1"/>
      </w:pPr>
      <w:r>
        <w:t>Les baies de brassage (0,8 x 0,8) disposées de façon à garantir une bonne accessibilité dans un souci de maintenance efficace</w:t>
      </w:r>
      <w:r w:rsidR="00851C4B">
        <w:t> ;</w:t>
      </w:r>
    </w:p>
    <w:p w14:paraId="29E69212" w14:textId="13285476" w:rsidR="00063FB0" w:rsidRDefault="00063FB0" w:rsidP="00644727">
      <w:pPr>
        <w:pStyle w:val="Puce1"/>
      </w:pPr>
      <w:r>
        <w:t>Les arrivées opérateurs</w:t>
      </w:r>
      <w:r w:rsidR="00851C4B">
        <w:t> ;</w:t>
      </w:r>
    </w:p>
    <w:p w14:paraId="0D7E7783" w14:textId="76C69A14" w:rsidR="00063FB0" w:rsidRDefault="00063FB0" w:rsidP="00644727">
      <w:pPr>
        <w:pStyle w:val="Puce1"/>
      </w:pPr>
      <w:r>
        <w:t>Un autocommutateur de type IPBX avec équipement DECT couvrant l’ensemble du site</w:t>
      </w:r>
      <w:r w:rsidR="00686E5A">
        <w:t xml:space="preserve"> (hors marché)</w:t>
      </w:r>
      <w:r w:rsidR="00851C4B">
        <w:t> ;</w:t>
      </w:r>
    </w:p>
    <w:p w14:paraId="47BB8E31" w14:textId="03471A1E" w:rsidR="00063FB0" w:rsidRDefault="00063FB0" w:rsidP="00644727">
      <w:pPr>
        <w:pStyle w:val="Puce1"/>
      </w:pPr>
      <w:r>
        <w:t>Les serveurs informatiques</w:t>
      </w:r>
      <w:r w:rsidR="00686E5A">
        <w:t xml:space="preserve"> (hors marché)</w:t>
      </w:r>
      <w:r>
        <w:t xml:space="preserve"> alimentés depuis le réseau ondulé</w:t>
      </w:r>
      <w:r w:rsidR="00851C4B">
        <w:t>.</w:t>
      </w:r>
    </w:p>
    <w:p w14:paraId="775C19B9" w14:textId="19B48687" w:rsidR="00994F97" w:rsidRDefault="00994F97" w:rsidP="00994F97">
      <w:r>
        <w:t>De manière générale, les passages des câbles voix données (téléphonie - informatique) devront être faits en respectant les règles de base : pas de trop grande proximité avec le câblage courant fort (</w:t>
      </w:r>
      <w:r w:rsidR="00686E5A" w:rsidRPr="00686E5A">
        <w:t>30 cm en horizontal et vertical sur les cheminements principaux et 5cm en distribution terminale</w:t>
      </w:r>
      <w:r>
        <w:t>), pas de passage à proximité des éléments perturbateurs (plus de 50 cm de distance avec moteurs, variateurs, onduleurs).</w:t>
      </w:r>
    </w:p>
    <w:p w14:paraId="1B7BD548" w14:textId="131AEA43" w:rsidR="00C7012A" w:rsidRDefault="00994F97" w:rsidP="00994F97">
      <w:r>
        <w:t xml:space="preserve">Concernant la mise en place d’un système de télé-relevé (consommation, km, ...), le site sera doté de tous les réseaux et réservations permettant une mise en œuvre ultérieure sans démolition. </w:t>
      </w:r>
    </w:p>
    <w:p w14:paraId="129C750D" w14:textId="77777777" w:rsidR="001B4A91" w:rsidRDefault="001B4A91" w:rsidP="00DB0A5F">
      <w:pPr>
        <w:pStyle w:val="sous-titre"/>
        <w:rPr>
          <w:ins w:id="338" w:author="MAZOUZ Sabrina" w:date="2025-06-18T19:07:00Z"/>
        </w:rPr>
      </w:pPr>
    </w:p>
    <w:p w14:paraId="2E43DFF5" w14:textId="53843971" w:rsidR="00063FB0" w:rsidRDefault="00063FB0" w:rsidP="00DB0A5F">
      <w:pPr>
        <w:pStyle w:val="sous-titre"/>
      </w:pPr>
      <w:r>
        <w:t xml:space="preserve">baies de brassage informatique et téléphonique </w:t>
      </w:r>
    </w:p>
    <w:p w14:paraId="4DB55A69" w14:textId="77777777" w:rsidR="00B813D7" w:rsidRPr="00063FB0" w:rsidRDefault="00B813D7" w:rsidP="00B813D7">
      <w:r w:rsidRPr="00B813D7">
        <w:t>Une armoire de brassage au standard 19 pouces sera prévue tous les 80 mètres environ.</w:t>
      </w:r>
    </w:p>
    <w:p w14:paraId="7CF37EDC" w14:textId="77777777" w:rsidR="00063FB0" w:rsidRPr="00063FB0" w:rsidRDefault="00063FB0" w:rsidP="00B1627B">
      <w:r w:rsidRPr="00063FB0">
        <w:t xml:space="preserve">Le chantier devra la fourniture, pose et raccordement de baies de brassage intégrant les éléments nécessaires : </w:t>
      </w:r>
    </w:p>
    <w:p w14:paraId="2456C6DB" w14:textId="07DEB5DA" w:rsidR="00063FB0" w:rsidRDefault="00851C4B" w:rsidP="00644727">
      <w:pPr>
        <w:pStyle w:val="Puce1"/>
      </w:pPr>
      <w:r>
        <w:t>À</w:t>
      </w:r>
      <w:r w:rsidR="00063FB0">
        <w:t xml:space="preserve"> l’arrivée téléphonique et à son brassage en RJ45 ;</w:t>
      </w:r>
    </w:p>
    <w:p w14:paraId="08FA4B2B" w14:textId="77777777" w:rsidR="00686E5A" w:rsidRPr="00686E5A" w:rsidRDefault="00851C4B" w:rsidP="00644727">
      <w:pPr>
        <w:pStyle w:val="Puce1"/>
      </w:pPr>
      <w:r>
        <w:t>À</w:t>
      </w:r>
      <w:r w:rsidR="00063FB0">
        <w:t xml:space="preserve"> la distribution de la rocade Fibre Optique </w:t>
      </w:r>
      <w:r w:rsidR="00B813D7">
        <w:t>(</w:t>
      </w:r>
      <w:r w:rsidR="00686E5A" w:rsidRPr="00686E5A">
        <w:t>chaque rocade devra comporter 24 fibres au minimum) ;</w:t>
      </w:r>
    </w:p>
    <w:p w14:paraId="113A1433" w14:textId="44D2605A" w:rsidR="00063FB0" w:rsidRDefault="00851C4B" w:rsidP="00644727">
      <w:pPr>
        <w:pStyle w:val="Puce1"/>
      </w:pPr>
      <w:r>
        <w:t>À</w:t>
      </w:r>
      <w:r w:rsidR="00063FB0">
        <w:t xml:space="preserve"> la mise en place des éléments actifs ;</w:t>
      </w:r>
    </w:p>
    <w:p w14:paraId="7C25A6CA" w14:textId="56309B31" w:rsidR="00063FB0" w:rsidRDefault="00851C4B" w:rsidP="00644727">
      <w:pPr>
        <w:pStyle w:val="Puce1"/>
      </w:pPr>
      <w:r>
        <w:t>À</w:t>
      </w:r>
      <w:r w:rsidR="00063FB0">
        <w:t xml:space="preserve"> l’alimentation des éléments actifs ;</w:t>
      </w:r>
    </w:p>
    <w:p w14:paraId="4B7C9169" w14:textId="2EB90A57" w:rsidR="00063FB0" w:rsidRDefault="00851C4B" w:rsidP="00644727">
      <w:pPr>
        <w:pStyle w:val="Puce1"/>
      </w:pPr>
      <w:r>
        <w:t>À</w:t>
      </w:r>
      <w:r w:rsidR="00063FB0">
        <w:t xml:space="preserve"> la distribution du </w:t>
      </w:r>
      <w:r>
        <w:t>précâblage</w:t>
      </w:r>
      <w:r w:rsidR="00063FB0">
        <w:t xml:space="preserve"> informatique et téléphonique indifférenciée ;</w:t>
      </w:r>
    </w:p>
    <w:p w14:paraId="04E35711" w14:textId="395E798D" w:rsidR="00063FB0" w:rsidRPr="00D22788" w:rsidRDefault="00851C4B" w:rsidP="00644727">
      <w:pPr>
        <w:pStyle w:val="Puce1"/>
      </w:pPr>
      <w:r w:rsidRPr="00D22788">
        <w:t>À</w:t>
      </w:r>
      <w:r w:rsidR="00063FB0" w:rsidRPr="00D22788">
        <w:t xml:space="preserve"> l’alimentation des équipements liés à sa prestation.</w:t>
      </w:r>
    </w:p>
    <w:p w14:paraId="29E0E3B8" w14:textId="77777777" w:rsidR="00B813D7" w:rsidRDefault="00063FB0" w:rsidP="00B1627B">
      <w:r w:rsidRPr="00D22788">
        <w:t>Elle permettra une extension de 30% des installations.</w:t>
      </w:r>
      <w:r w:rsidR="00B813D7">
        <w:t xml:space="preserve"> </w:t>
      </w:r>
    </w:p>
    <w:p w14:paraId="748A60DC" w14:textId="07EA1D6C" w:rsidR="00063FB0" w:rsidRDefault="00063FB0" w:rsidP="00D019DC">
      <w:pPr>
        <w:pStyle w:val="Titre4"/>
      </w:pPr>
      <w:bookmarkStart w:id="339" w:name="_Toc115251970"/>
      <w:r>
        <w:t>WIFI</w:t>
      </w:r>
      <w:bookmarkEnd w:id="339"/>
      <w:r>
        <w:t xml:space="preserve"> </w:t>
      </w:r>
    </w:p>
    <w:p w14:paraId="661CEA8A" w14:textId="6F13044A" w:rsidR="00BB2CEA" w:rsidRPr="00B513C4" w:rsidRDefault="00BB2CEA" w:rsidP="00B1627B">
      <w:r w:rsidRPr="00B513C4">
        <w:t xml:space="preserve">Le </w:t>
      </w:r>
      <w:r w:rsidR="00851C4B" w:rsidRPr="00B513C4">
        <w:t>précâblage</w:t>
      </w:r>
      <w:r w:rsidRPr="00B513C4">
        <w:t xml:space="preserve"> </w:t>
      </w:r>
      <w:r w:rsidR="0014678E">
        <w:t xml:space="preserve">des </w:t>
      </w:r>
      <w:r w:rsidRPr="00B513C4">
        <w:t>bornes WIFI</w:t>
      </w:r>
      <w:r w:rsidR="00686E5A">
        <w:t xml:space="preserve"> </w:t>
      </w:r>
      <w:r w:rsidR="004D4F57" w:rsidRPr="00B513C4">
        <w:t>ser</w:t>
      </w:r>
      <w:r w:rsidR="0014678E">
        <w:t>a</w:t>
      </w:r>
      <w:r w:rsidR="004D4F57" w:rsidRPr="00B513C4">
        <w:t xml:space="preserve"> installé</w:t>
      </w:r>
      <w:r w:rsidR="00F63698">
        <w:t xml:space="preserve"> en faux plafond.</w:t>
      </w:r>
    </w:p>
    <w:p w14:paraId="1748134E" w14:textId="544F778E" w:rsidR="00063FB0" w:rsidRPr="009638FF" w:rsidRDefault="00BB2CEA" w:rsidP="00B1627B">
      <w:r>
        <w:t>Une étude de couverture sera prévue par le concepteur pour implanter les bornes dans le</w:t>
      </w:r>
      <w:r w:rsidR="00F63698">
        <w:t>s</w:t>
      </w:r>
      <w:r>
        <w:t xml:space="preserve"> bâtiment</w:t>
      </w:r>
      <w:r w:rsidR="00F63698">
        <w:t>s</w:t>
      </w:r>
      <w:r>
        <w:t>.</w:t>
      </w:r>
    </w:p>
    <w:p w14:paraId="43195C32" w14:textId="77777777" w:rsidR="00063FB0" w:rsidRDefault="00063FB0" w:rsidP="00D019DC">
      <w:pPr>
        <w:pStyle w:val="Titre4"/>
      </w:pPr>
      <w:bookmarkStart w:id="340" w:name="_Toc115251971"/>
      <w:r>
        <w:t>Téléphonie</w:t>
      </w:r>
      <w:bookmarkEnd w:id="340"/>
      <w:r>
        <w:t xml:space="preserve"> </w:t>
      </w:r>
    </w:p>
    <w:p w14:paraId="3EF2C13B" w14:textId="590E69BA" w:rsidR="00063FB0" w:rsidRPr="00063FB0" w:rsidRDefault="00063FB0" w:rsidP="00B1627B">
      <w:r w:rsidRPr="00063FB0">
        <w:t>Pour la gestion des communications téléphoniques de l’établissement, il y aura lieu de réaliser une installation de téléphonie dite privée regroupant toute la connectique des locaux, à raccorder sur un autocommutateur téléphonique</w:t>
      </w:r>
      <w:r w:rsidR="00686E5A">
        <w:t xml:space="preserve"> (fournie par Moa)</w:t>
      </w:r>
      <w:r w:rsidRPr="00063FB0">
        <w:t xml:space="preserve">. </w:t>
      </w:r>
    </w:p>
    <w:p w14:paraId="01EBD0D3" w14:textId="712DA170" w:rsidR="00063FB0" w:rsidRPr="00063FB0" w:rsidRDefault="00063FB0" w:rsidP="00B1627B">
      <w:r w:rsidRPr="00063FB0">
        <w:t>L’installation sera située dans le local VDI</w:t>
      </w:r>
      <w:r w:rsidR="005B78B1">
        <w:t xml:space="preserve"> (Voie Données Image)</w:t>
      </w:r>
      <w:r w:rsidRPr="00063FB0">
        <w:t xml:space="preserve">. </w:t>
      </w:r>
    </w:p>
    <w:p w14:paraId="4EB6E0B4" w14:textId="117B5E2A" w:rsidR="00063FB0" w:rsidRPr="00063FB0" w:rsidRDefault="00063FB0" w:rsidP="00B1627B">
      <w:r w:rsidRPr="00063FB0">
        <w:t>L’installation du système téléphonique sera basée sur la technologie IP</w:t>
      </w:r>
      <w:r w:rsidR="00AA7FF6">
        <w:t>.</w:t>
      </w:r>
    </w:p>
    <w:p w14:paraId="36B3053D" w14:textId="2A778AA2" w:rsidR="005357AE" w:rsidRDefault="005357AE" w:rsidP="00D019DC">
      <w:pPr>
        <w:pStyle w:val="Titre4"/>
      </w:pPr>
      <w:bookmarkStart w:id="341" w:name="_Toc115251972"/>
      <w:r>
        <w:t>Sonorisation d’exploitation</w:t>
      </w:r>
    </w:p>
    <w:p w14:paraId="2ACF7175" w14:textId="5B2F29AE" w:rsidR="00CE25CE" w:rsidRDefault="00CE25CE" w:rsidP="005357AE">
      <w:r w:rsidRPr="00CE25CE">
        <w:rPr>
          <w:lang w:val="en-US"/>
        </w:rPr>
        <w:t xml:space="preserve">Elle sera </w:t>
      </w:r>
      <w:r w:rsidRPr="00CE25CE">
        <w:t xml:space="preserve">à prévoir dans certains espaces, notamment </w:t>
      </w:r>
      <w:r>
        <w:t xml:space="preserve">les </w:t>
      </w:r>
      <w:r w:rsidRPr="00CE25CE">
        <w:t xml:space="preserve">salles de réunion, </w:t>
      </w:r>
      <w:r>
        <w:t xml:space="preserve">les </w:t>
      </w:r>
      <w:r w:rsidRPr="00CE25CE">
        <w:t>espaces collaboratifs</w:t>
      </w:r>
      <w:r>
        <w:t xml:space="preserve"> et la</w:t>
      </w:r>
      <w:r w:rsidRPr="00CE25CE">
        <w:t xml:space="preserve"> salle polyvalente</w:t>
      </w:r>
      <w:r>
        <w:t>.</w:t>
      </w:r>
    </w:p>
    <w:p w14:paraId="20275DF9" w14:textId="77777777" w:rsidR="00CE25CE" w:rsidRPr="00CE25CE" w:rsidRDefault="00CE25CE" w:rsidP="00CE25CE">
      <w:r w:rsidRPr="00CE25CE">
        <w:t>L’installation comprendra :</w:t>
      </w:r>
    </w:p>
    <w:p w14:paraId="1CFC805E" w14:textId="27534D63" w:rsidR="00CE25CE" w:rsidRPr="00CE25CE" w:rsidRDefault="00CE25CE" w:rsidP="00CE25CE">
      <w:r w:rsidRPr="00CE25CE">
        <w:t>• Des prises murales judicieusement disposées sur lesquelles le personnel pourra venir</w:t>
      </w:r>
      <w:r>
        <w:t xml:space="preserve"> </w:t>
      </w:r>
      <w:r w:rsidRPr="00CE25CE">
        <w:t>connecter un appareil de diffusion (mini-chaîne…),</w:t>
      </w:r>
    </w:p>
    <w:p w14:paraId="489A9999" w14:textId="754C9E75" w:rsidR="00CE25CE" w:rsidRDefault="00CE25CE" w:rsidP="00CE25CE">
      <w:r w:rsidRPr="00CE25CE">
        <w:t>• Des haut-parleurs modèles plafonnier à encastrer répartis en fonction du volume et</w:t>
      </w:r>
      <w:r>
        <w:t xml:space="preserve"> </w:t>
      </w:r>
      <w:r w:rsidRPr="00CE25CE">
        <w:t>des proportions des salles. Une pression acoustique de 85 à 95 dB (A) et une puissance nominale réglable de 1,5 à 6W sont souhaitées. Les raccordements se feront à l’aide de boîtes de branchements implantées dans les faux plafonds ou fixées aux murs (hors d’atteinte ou encastrées et protégées) avec un maximum de 18 haut-parleurs par boîtes. Les amplificateurs et micros décrits plus avant dans le programme seront également à prévoir.</w:t>
      </w:r>
    </w:p>
    <w:p w14:paraId="7366831A" w14:textId="3ED448EA" w:rsidR="00CE25CE" w:rsidRPr="00CE25CE" w:rsidDel="001B4A91" w:rsidRDefault="00CE25CE" w:rsidP="00CE25CE">
      <w:pPr>
        <w:rPr>
          <w:del w:id="342" w:author="MAZOUZ Sabrina" w:date="2025-06-18T19:06:00Z"/>
        </w:rPr>
      </w:pPr>
    </w:p>
    <w:p w14:paraId="5FE912A4" w14:textId="0406D379" w:rsidR="00BB2CEA" w:rsidRDefault="00BB2CEA" w:rsidP="00D019DC">
      <w:pPr>
        <w:pStyle w:val="Titre4"/>
      </w:pPr>
      <w:r>
        <w:t>Sûreté / intrusion</w:t>
      </w:r>
      <w:bookmarkEnd w:id="341"/>
    </w:p>
    <w:p w14:paraId="267F3645" w14:textId="0BDBC532" w:rsidR="00AA7FF6" w:rsidRDefault="00AA7FF6" w:rsidP="00AA7FF6">
      <w:r>
        <w:t>Il sera prévu un système de s</w:t>
      </w:r>
      <w:r w:rsidR="00786492">
        <w:t>û</w:t>
      </w:r>
      <w:r>
        <w:t xml:space="preserve">reté / intrusion </w:t>
      </w:r>
      <w:r w:rsidR="00537D3D">
        <w:t>dans la maison de l’étudiant</w:t>
      </w:r>
    </w:p>
    <w:p w14:paraId="79EF394D" w14:textId="3A4B4E0C" w:rsidR="00BB2CEA" w:rsidRPr="00BB2CEA" w:rsidRDefault="00BB2CEA" w:rsidP="00B1627B">
      <w:r w:rsidRPr="00BB2CEA">
        <w:t>Les dispositions de gestion des accès et prévention contre les intrusions retenues sont les suivantes :</w:t>
      </w:r>
    </w:p>
    <w:p w14:paraId="69762FAA" w14:textId="283DA1E5" w:rsidR="00BB2CEA" w:rsidRPr="00BB2CEA" w:rsidRDefault="00BB2CEA" w:rsidP="00644727">
      <w:pPr>
        <w:pStyle w:val="Puce1"/>
      </w:pPr>
      <w:r w:rsidRPr="00BB2CEA">
        <w:t>Contrôle d’accès par badge</w:t>
      </w:r>
      <w:r w:rsidR="00851C4B">
        <w:t> ;</w:t>
      </w:r>
    </w:p>
    <w:p w14:paraId="760F6DC9" w14:textId="1B504A9A" w:rsidR="00BB2CEA" w:rsidRPr="00BB2CEA" w:rsidRDefault="00BB2CEA" w:rsidP="00644727">
      <w:pPr>
        <w:pStyle w:val="Puce1"/>
      </w:pPr>
      <w:r w:rsidRPr="00BB2CEA">
        <w:t xml:space="preserve">Interphone depuis les accès principaux vers </w:t>
      </w:r>
      <w:r w:rsidR="006F320F">
        <w:t xml:space="preserve">l’ensemble des locaux </w:t>
      </w:r>
      <w:r w:rsidR="00537D3D">
        <w:t>de la maison de l’étudiant</w:t>
      </w:r>
    </w:p>
    <w:p w14:paraId="48F3C0D7" w14:textId="405319E5" w:rsidR="00BB2CEA" w:rsidRPr="00BB2CEA" w:rsidRDefault="00BB2CEA" w:rsidP="00644727">
      <w:pPr>
        <w:pStyle w:val="Puce1"/>
      </w:pPr>
      <w:r w:rsidRPr="00BB2CEA">
        <w:t>L’interphonie transitera via la téléphonie</w:t>
      </w:r>
      <w:r w:rsidR="00851C4B">
        <w:t> ;</w:t>
      </w:r>
    </w:p>
    <w:p w14:paraId="3AE60413" w14:textId="4195A0A1" w:rsidR="00BB2CEA" w:rsidRDefault="00BB2CEA" w:rsidP="00644727">
      <w:pPr>
        <w:pStyle w:val="Puce1"/>
      </w:pPr>
      <w:r w:rsidRPr="00BB2CEA">
        <w:t>Protection mécanique des menuiseries extérieures accessibles depuis le RdC par dispositif</w:t>
      </w:r>
      <w:r>
        <w:t xml:space="preserve"> </w:t>
      </w:r>
      <w:r w:rsidRPr="00BB2CEA">
        <w:t>type volets roulant</w:t>
      </w:r>
      <w:ins w:id="343" w:author="DOHIN Corinne" w:date="2025-05-07T10:59:00Z">
        <w:r w:rsidR="00031D7B">
          <w:t>s</w:t>
        </w:r>
      </w:ins>
      <w:r w:rsidRPr="00BB2CEA">
        <w:t xml:space="preserve"> ou barreaudage, selon spécifications dans les fiches d’espace.</w:t>
      </w:r>
    </w:p>
    <w:p w14:paraId="664806AE" w14:textId="5D9DBCA3" w:rsidR="008101C1" w:rsidRDefault="008101C1" w:rsidP="008101C1">
      <w:r w:rsidRPr="006845B7">
        <w:lastRenderedPageBreak/>
        <w:t>L’ensemble des alarmes anti-intrusion est reporté vers un local à déterminer durant les études en plus de l</w:t>
      </w:r>
      <w:r>
        <w:t>’espace accueil</w:t>
      </w:r>
      <w:r w:rsidRPr="006845B7">
        <w:t xml:space="preserve">. Les alarmes techniques et incendie ainsi que le contrôle d’accès sont gérés localement par le personnel présent sur site. </w:t>
      </w:r>
    </w:p>
    <w:p w14:paraId="4F94C593" w14:textId="53B68DCF" w:rsidR="008101C1" w:rsidRDefault="008101C1" w:rsidP="008101C1">
      <w:r>
        <w:t>Un éclairage suffisant sera mis en place pour la surveillance de nuit (dissuasion du passage à l’acte des personnes malveillantes pour la limite de propriété et obligations légales pour la levée de doute à distance, code du travail pour les cheminements).</w:t>
      </w:r>
    </w:p>
    <w:p w14:paraId="7E723065" w14:textId="39AF4A1C" w:rsidR="008101C1" w:rsidRDefault="008101C1" w:rsidP="008101C1">
      <w:pPr>
        <w:spacing w:before="0"/>
      </w:pPr>
      <w:r w:rsidRPr="00B678E2">
        <w:t>Les forces de l’ordre ainsi que les services de secours doivent pouvoir accéder facilement au</w:t>
      </w:r>
      <w:r>
        <w:t>x sites</w:t>
      </w:r>
      <w:r w:rsidRPr="00B678E2">
        <w:t xml:space="preserve"> depuis les voiries bordant le site.</w:t>
      </w:r>
    </w:p>
    <w:p w14:paraId="269805DC" w14:textId="77777777" w:rsidR="002704C9" w:rsidRDefault="002704C9" w:rsidP="008101C1">
      <w:pPr>
        <w:spacing w:before="0"/>
      </w:pPr>
    </w:p>
    <w:p w14:paraId="25371AC1" w14:textId="77777777" w:rsidR="00BB2CEA" w:rsidRPr="00BB2CEA" w:rsidRDefault="00BB2CEA" w:rsidP="00DB0A5F">
      <w:pPr>
        <w:pStyle w:val="sous-titre"/>
      </w:pPr>
      <w:r w:rsidRPr="00B1627B">
        <w:t>Contrôle d’accès :</w:t>
      </w:r>
    </w:p>
    <w:p w14:paraId="570DC556" w14:textId="6B475D1D" w:rsidR="00CE25CE" w:rsidRPr="00CE25CE" w:rsidRDefault="00CE25CE" w:rsidP="00CE25CE">
      <w:r w:rsidRPr="00CE25CE">
        <w:t xml:space="preserve">La mise en place d’un système de sûreté comprenant </w:t>
      </w:r>
      <w:proofErr w:type="gramStart"/>
      <w:r w:rsidRPr="00CE25CE">
        <w:t>a</w:t>
      </w:r>
      <w:proofErr w:type="gramEnd"/>
      <w:r w:rsidRPr="00CE25CE">
        <w:t xml:space="preserve"> minima un système de contrôle des</w:t>
      </w:r>
      <w:r>
        <w:t xml:space="preserve"> </w:t>
      </w:r>
      <w:r w:rsidRPr="00CE25CE">
        <w:t>accès, un système de vidéosurveillance sur les accès extérieurs, un système d’interphonie, un système de visiophonie, un système d’anti-intrusion contrôlant l’ensemble des portes</w:t>
      </w:r>
      <w:r>
        <w:t xml:space="preserve"> </w:t>
      </w:r>
      <w:r w:rsidRPr="00CE25CE">
        <w:t>public/personnel, ainsi que les issues de secours et des fenêtres accessibles.</w:t>
      </w:r>
    </w:p>
    <w:p w14:paraId="02884AD4" w14:textId="676779DA" w:rsidR="00686E5A" w:rsidRPr="00CE25CE" w:rsidRDefault="00CE25CE" w:rsidP="00686E5A">
      <w:r w:rsidRPr="00CE25CE">
        <w:t>Il sera prévu un système anti-intrusion (détection volumétrique et/contact de porte) avec report sur GSM et possibilité de différencier plusieurs zones de contrôle.</w:t>
      </w:r>
    </w:p>
    <w:p w14:paraId="6D6D4CDE" w14:textId="41AB667B" w:rsidR="00BB2CEA" w:rsidRPr="00BB2CEA" w:rsidRDefault="00686E5A" w:rsidP="00686E5A">
      <w:r>
        <w:t>L’installation sera réalisée conformément aux normes ANSSI.</w:t>
      </w:r>
    </w:p>
    <w:p w14:paraId="251889F3" w14:textId="676C0BC3" w:rsidR="00BB2CEA" w:rsidRPr="00BB2CEA" w:rsidRDefault="00BB2CEA" w:rsidP="00B1627B">
      <w:r w:rsidRPr="00BB2CEA">
        <w:t>Les portes concernées seront équipées de serrures électriques et des organes de sécurité (boutons</w:t>
      </w:r>
      <w:r>
        <w:t xml:space="preserve"> </w:t>
      </w:r>
      <w:r w:rsidRPr="00BB2CEA">
        <w:t>intérieurs d’ouverture).</w:t>
      </w:r>
    </w:p>
    <w:p w14:paraId="1E04938D" w14:textId="5CEB34C4" w:rsidR="00136A1C" w:rsidRPr="00136A1C" w:rsidRDefault="00136A1C" w:rsidP="00B1627B">
      <w:r w:rsidRPr="00136A1C">
        <w:t xml:space="preserve">L’interphonie sera mise en place en parallèle du contrôle d’accès pour permettre une mise en communication avec le poste </w:t>
      </w:r>
      <w:r w:rsidR="005F34D1">
        <w:t>d’accueil</w:t>
      </w:r>
      <w:r w:rsidR="00332B44">
        <w:t xml:space="preserve"> </w:t>
      </w:r>
      <w:r w:rsidRPr="00136A1C">
        <w:t>afin d’effectuer une commande à distance</w:t>
      </w:r>
      <w:r w:rsidR="00537D3D">
        <w:t xml:space="preserve"> au niveau de l’entrée principale. </w:t>
      </w:r>
      <w:r w:rsidRPr="00136A1C">
        <w:t xml:space="preserve">La technologie d’interphonie retenue devra permettre une bonne qualité de restitution de la voix et une absence de bruits de fonds parasites. </w:t>
      </w:r>
    </w:p>
    <w:p w14:paraId="21B52278" w14:textId="73BBFA3C" w:rsidR="00BB2CEA" w:rsidRPr="005B78B1" w:rsidRDefault="00D03181" w:rsidP="00DB0A5F">
      <w:pPr>
        <w:pStyle w:val="sous-titre"/>
      </w:pPr>
      <w:r>
        <w:t xml:space="preserve">alarme </w:t>
      </w:r>
      <w:r w:rsidR="00136A1C" w:rsidRPr="005B78B1">
        <w:t>ANTI-INTRUSION</w:t>
      </w:r>
      <w:r w:rsidR="00BB2CEA" w:rsidRPr="005B78B1">
        <w:t xml:space="preserve"> :</w:t>
      </w:r>
    </w:p>
    <w:p w14:paraId="7E85C990" w14:textId="77777777" w:rsidR="00D03181" w:rsidRDefault="00D03181" w:rsidP="00B1627B">
      <w:r w:rsidRPr="00D03181">
        <w:t>Un système de détection anti-intrusion sera prévu selon un zoning à définir en fonction du projet, avec sirène, système d’écoute et de renvoi et claviers permettant une programmation par code</w:t>
      </w:r>
      <w:r w:rsidR="00BB2CEA" w:rsidRPr="00B1627B">
        <w:t xml:space="preserve">. </w:t>
      </w:r>
    </w:p>
    <w:p w14:paraId="15272AB1" w14:textId="3876668E" w:rsidR="00BB2CEA" w:rsidRPr="00B1627B" w:rsidRDefault="00BB2CEA" w:rsidP="00B1627B">
      <w:r w:rsidRPr="00B1627B">
        <w:t xml:space="preserve">Les zones sensibles et leurs abords seront particulièrement surveillés </w:t>
      </w:r>
      <w:r w:rsidR="00D03181" w:rsidRPr="00B1627B">
        <w:t>notamm</w:t>
      </w:r>
      <w:r w:rsidR="00D03181">
        <w:t>e</w:t>
      </w:r>
      <w:r w:rsidR="00D03181" w:rsidRPr="00B1627B">
        <w:t>nt</w:t>
      </w:r>
      <w:r w:rsidRPr="00B1627B">
        <w:t xml:space="preserve"> :</w:t>
      </w:r>
    </w:p>
    <w:p w14:paraId="2A4B68CE" w14:textId="41C2E7ED" w:rsidR="00BB2CEA" w:rsidRPr="00B1627B" w:rsidRDefault="007F79D3" w:rsidP="00644727">
      <w:pPr>
        <w:pStyle w:val="Puce1"/>
      </w:pPr>
      <w:r w:rsidRPr="00B1627B">
        <w:t>Les en</w:t>
      </w:r>
      <w:r w:rsidR="00BB2CEA" w:rsidRPr="00B1627B">
        <w:t>trées et sorties du site</w:t>
      </w:r>
      <w:r>
        <w:t> ;</w:t>
      </w:r>
    </w:p>
    <w:p w14:paraId="70274096" w14:textId="521A71BB" w:rsidR="00BB2CEA" w:rsidRPr="00B1627B" w:rsidRDefault="007F79D3" w:rsidP="00644727">
      <w:pPr>
        <w:pStyle w:val="Puce1"/>
      </w:pPr>
      <w:r w:rsidRPr="00B1627B">
        <w:t>Les fenêtres au rez-de-chaussée</w:t>
      </w:r>
      <w:r>
        <w:t> ;</w:t>
      </w:r>
    </w:p>
    <w:p w14:paraId="2CE5AF75" w14:textId="591EC01A" w:rsidR="00BB2CEA" w:rsidRPr="00B1627B" w:rsidRDefault="007F79D3" w:rsidP="00644727">
      <w:pPr>
        <w:pStyle w:val="Puce1"/>
      </w:pPr>
      <w:r w:rsidRPr="00B1627B">
        <w:t>Les locaux techniques</w:t>
      </w:r>
      <w:r>
        <w:t> ;</w:t>
      </w:r>
    </w:p>
    <w:p w14:paraId="3F3783B6" w14:textId="77777777" w:rsidR="00D03181" w:rsidRDefault="00D03181" w:rsidP="00D03181">
      <w:r>
        <w:t>Les détecteurs seront du type « double technologie ». Chaque accès du bâtiment sera équipé d’un clavier de mise en/hors alarme. La remontée d’information de toute intrusion se fera au central d’une société spécialisée et les évènements seront enregistrés sur l’ordinateur de pilotage de la GTB.</w:t>
      </w:r>
    </w:p>
    <w:p w14:paraId="201B3860" w14:textId="588B8309" w:rsidR="00D03181" w:rsidRDefault="00D03181" w:rsidP="00D03181">
      <w:pPr>
        <w:pStyle w:val="sous-titre"/>
      </w:pPr>
      <w:r w:rsidRPr="005B78B1">
        <w:t>Vidéo</w:t>
      </w:r>
      <w:r>
        <w:t>protection</w:t>
      </w:r>
    </w:p>
    <w:p w14:paraId="6FF31891" w14:textId="5E879CE9" w:rsidR="008101C1" w:rsidRDefault="00137A18" w:rsidP="00B1627B">
      <w:r w:rsidRPr="00197E7E">
        <w:t xml:space="preserve">Le système de vidéoprotection </w:t>
      </w:r>
      <w:r w:rsidR="008101C1" w:rsidRPr="00197E7E">
        <w:t>vient compléter le dispositif de détection d’intrusion</w:t>
      </w:r>
      <w:r w:rsidR="00686E5A" w:rsidRPr="00197E7E">
        <w:t xml:space="preserve"> (vue sur les extérieurs : </w:t>
      </w:r>
      <w:r w:rsidR="00CE25CE">
        <w:t>le</w:t>
      </w:r>
      <w:r w:rsidR="00686E5A" w:rsidRPr="00197E7E">
        <w:t>s accès)</w:t>
      </w:r>
      <w:r w:rsidR="008101C1" w:rsidRPr="00197E7E">
        <w:t>.</w:t>
      </w:r>
    </w:p>
    <w:p w14:paraId="2EF8D0FE" w14:textId="68DD02AC" w:rsidR="00CE25CE" w:rsidRPr="00197E7E" w:rsidRDefault="00CE25CE" w:rsidP="00B1627B">
      <w:r w:rsidRPr="00CE25CE">
        <w:t>Elle sera à prévoir dans certains espaces, notamment salles de réunion, espaces collaboratifs</w:t>
      </w:r>
    </w:p>
    <w:p w14:paraId="53E0AC89" w14:textId="5FC21EB1" w:rsidR="000E2AF6" w:rsidRDefault="000E2AF6" w:rsidP="00B1627B">
      <w:r w:rsidRPr="00197E7E">
        <w:t>Les caméras de vidéoprotection seront de technologie POE</w:t>
      </w:r>
      <w:r w:rsidR="00B513C4" w:rsidRPr="00197E7E">
        <w:t xml:space="preserve"> et seront prévues</w:t>
      </w:r>
      <w:r w:rsidR="00B513C4">
        <w:t xml:space="preserve"> dans le cadre de l’opération</w:t>
      </w:r>
    </w:p>
    <w:p w14:paraId="364D8DE0" w14:textId="371BA4E7" w:rsidR="00BB2CEA" w:rsidRPr="00B513C4" w:rsidRDefault="004D4F57" w:rsidP="00B1627B">
      <w:r w:rsidRPr="00B513C4">
        <w:t>Le concepteur prévoit</w:t>
      </w:r>
      <w:r w:rsidR="000E2AF6" w:rsidRPr="00B513C4">
        <w:t xml:space="preserve"> </w:t>
      </w:r>
      <w:r w:rsidR="00BB2CEA" w:rsidRPr="00B513C4">
        <w:t>les points d’accrochage des caméras POE comportant :</w:t>
      </w:r>
    </w:p>
    <w:p w14:paraId="58489F7E" w14:textId="2BC6159D" w:rsidR="00BB2CEA" w:rsidRPr="00B513C4" w:rsidRDefault="00BB2CEA" w:rsidP="00644727">
      <w:pPr>
        <w:pStyle w:val="Puce1"/>
      </w:pPr>
      <w:r w:rsidRPr="00B513C4">
        <w:t>Les renforts pour le système d’accroche des caméras</w:t>
      </w:r>
      <w:r w:rsidR="007F79D3" w:rsidRPr="00B513C4">
        <w:t> ;</w:t>
      </w:r>
    </w:p>
    <w:p w14:paraId="751B8BCC" w14:textId="23AA0BB0" w:rsidR="00BB2CEA" w:rsidRPr="00B513C4" w:rsidRDefault="00BB2CEA" w:rsidP="00644727">
      <w:pPr>
        <w:pStyle w:val="Puce1"/>
      </w:pPr>
      <w:r w:rsidRPr="00B513C4">
        <w:t>Une prise RJ45 en attente en POE</w:t>
      </w:r>
      <w:r w:rsidR="007F79D3" w:rsidRPr="00B513C4">
        <w:t> ;</w:t>
      </w:r>
    </w:p>
    <w:p w14:paraId="3CCF07F2" w14:textId="1C19AB73" w:rsidR="00BB2CEA" w:rsidRPr="00B513C4" w:rsidRDefault="00BB2CEA" w:rsidP="00644727">
      <w:pPr>
        <w:pStyle w:val="Puce1"/>
        <w:numPr>
          <w:ilvl w:val="0"/>
          <w:numId w:val="0"/>
        </w:numPr>
      </w:pPr>
      <w:r w:rsidRPr="00B513C4">
        <w:t>Ces prises RJ 45 seront ramenées dans les locaux techniques de courant faible.</w:t>
      </w:r>
    </w:p>
    <w:p w14:paraId="0795F7E4" w14:textId="77777777" w:rsidR="00137A18" w:rsidRPr="00B513C4" w:rsidRDefault="00137A18" w:rsidP="00B513C4">
      <w:r w:rsidRPr="00B513C4">
        <w:lastRenderedPageBreak/>
        <w:t xml:space="preserve">Tous les matériels (caméras, câbles, enregistreurs, etc.) doivent être protégés de façon à résister aux dégradations, arrachements et vols. Le système d’information doit pouvoir résister à toute tentative d’introduction en vue de piratage, vols de données, </w:t>
      </w:r>
      <w:proofErr w:type="spellStart"/>
      <w:r w:rsidRPr="00B513C4">
        <w:t>etc</w:t>
      </w:r>
      <w:proofErr w:type="spellEnd"/>
    </w:p>
    <w:p w14:paraId="1CB9D507" w14:textId="1A42968A" w:rsidR="00137A18" w:rsidRPr="00B513C4" w:rsidRDefault="00137A18" w:rsidP="00B513C4">
      <w:r w:rsidRPr="00B513C4">
        <w:t>Les enregistrements sont réalisés sur des serveurs situés sur site. L’accès aux données via le réseau doit lui aussi être sécurisé pour éviter toute intrusion dans le système vidéo. L’installation prise dans son ensemble doit être ouverte aux évolutions techniques. En outre, elle suit les recommandations de l’ANSSI.</w:t>
      </w:r>
    </w:p>
    <w:p w14:paraId="1B75B977" w14:textId="42405625" w:rsidR="00137A18" w:rsidRPr="00B1627B" w:rsidRDefault="00137A18" w:rsidP="00644727">
      <w:pPr>
        <w:pStyle w:val="Puce1"/>
        <w:numPr>
          <w:ilvl w:val="0"/>
          <w:numId w:val="0"/>
        </w:numPr>
      </w:pPr>
      <w:r w:rsidRPr="00B513C4">
        <w:t xml:space="preserve">L'ensemble des données sera sauvegardé </w:t>
      </w:r>
      <w:r w:rsidRPr="00684268">
        <w:t xml:space="preserve">durant </w:t>
      </w:r>
      <w:r w:rsidR="00686E5A" w:rsidRPr="00684268">
        <w:t>1</w:t>
      </w:r>
      <w:r w:rsidRPr="00684268">
        <w:t xml:space="preserve"> mois sur</w:t>
      </w:r>
      <w:r w:rsidRPr="00B513C4">
        <w:t xml:space="preserve"> disque dur. Les événements seront ensuite écrasés, le dernier événement écrasant le plus ancien.</w:t>
      </w:r>
    </w:p>
    <w:p w14:paraId="57E88AE5" w14:textId="64AE756A" w:rsidR="00BB2CEA" w:rsidRPr="00BB2CEA" w:rsidRDefault="0035170C" w:rsidP="00D019DC">
      <w:pPr>
        <w:pStyle w:val="Titre4"/>
      </w:pPr>
      <w:r>
        <w:t>Système</w:t>
      </w:r>
      <w:r w:rsidR="00BB2CEA">
        <w:t xml:space="preserve"> de sécurité incendie</w:t>
      </w:r>
    </w:p>
    <w:p w14:paraId="4CDBFD0D" w14:textId="321D481E" w:rsidR="00537D3D" w:rsidRDefault="0035170C" w:rsidP="00474099">
      <w:r>
        <w:t>Un système de sécurité incendie (SSI) sera à installer</w:t>
      </w:r>
      <w:r w:rsidR="00AA7FF6">
        <w:t xml:space="preserve"> </w:t>
      </w:r>
      <w:r w:rsidR="00537D3D">
        <w:t>conformément à la réglementation en vigueur</w:t>
      </w:r>
    </w:p>
    <w:p w14:paraId="16C8822D" w14:textId="796DE256" w:rsidR="00474099" w:rsidRDefault="00474099" w:rsidP="00474099">
      <w:r w:rsidRPr="00BB2CEA">
        <w:t>La détection incendie ainsi que l’évacuation tiendront compte de toutes les normes en vigueur</w:t>
      </w:r>
      <w:r>
        <w:t xml:space="preserve"> et notamment </w:t>
      </w:r>
      <w:r w:rsidRPr="008101C1">
        <w:t>les dispositions en matière de sécurité incendie</w:t>
      </w:r>
      <w:r w:rsidR="00537D3D">
        <w:t>.</w:t>
      </w:r>
    </w:p>
    <w:p w14:paraId="6BABBAB0" w14:textId="349D2189" w:rsidR="0035170C" w:rsidRDefault="0035170C" w:rsidP="0035170C">
      <w:r>
        <w:t>Concernant les locaux stratégiques</w:t>
      </w:r>
      <w:r w:rsidR="00474099">
        <w:t xml:space="preserve"> (local serveu</w:t>
      </w:r>
      <w:r w:rsidR="006F320F">
        <w:t>r…</w:t>
      </w:r>
      <w:r w:rsidR="00474099">
        <w:t>)</w:t>
      </w:r>
      <w:r>
        <w:t xml:space="preserve">, des détecteurs multi ponctuels, </w:t>
      </w:r>
      <w:r w:rsidR="00474099">
        <w:t xml:space="preserve">type </w:t>
      </w:r>
      <w:r>
        <w:t xml:space="preserve">Détecteurs de Fumées Haute Sensibilité (DFHS), </w:t>
      </w:r>
      <w:r w:rsidR="00474099">
        <w:t>seront</w:t>
      </w:r>
      <w:r>
        <w:t xml:space="preserve"> installés à l'intérieur des baies.</w:t>
      </w:r>
    </w:p>
    <w:p w14:paraId="3625F42A" w14:textId="23FBEAAC" w:rsidR="0035170C" w:rsidRDefault="0035170C" w:rsidP="0035170C">
      <w:r>
        <w:t>Leur intérêt est de</w:t>
      </w:r>
      <w:r w:rsidR="00474099">
        <w:t> :</w:t>
      </w:r>
    </w:p>
    <w:p w14:paraId="6914BD68" w14:textId="61D0FF70" w:rsidR="0035170C" w:rsidRDefault="00474099" w:rsidP="00644727">
      <w:pPr>
        <w:pStyle w:val="Puce1"/>
      </w:pPr>
      <w:r>
        <w:t>Détecter</w:t>
      </w:r>
      <w:r w:rsidR="0035170C">
        <w:t xml:space="preserve"> précocement le moindre dégagement de fumée,</w:t>
      </w:r>
    </w:p>
    <w:p w14:paraId="5BB329ED" w14:textId="3779C4A0" w:rsidR="0035170C" w:rsidRDefault="00474099" w:rsidP="00644727">
      <w:pPr>
        <w:pStyle w:val="Puce1"/>
      </w:pPr>
      <w:r>
        <w:t>Alerter le personnel qui va mettre</w:t>
      </w:r>
      <w:r w:rsidR="0035170C">
        <w:t xml:space="preserve"> en place une surveillance de l'installation en cause, voire basculer sur une installation redondée sans perturbation de l’exploitation,</w:t>
      </w:r>
    </w:p>
    <w:p w14:paraId="035C5F90" w14:textId="200DD693" w:rsidR="0035170C" w:rsidRDefault="00474099" w:rsidP="00644727">
      <w:pPr>
        <w:pStyle w:val="Puce1"/>
      </w:pPr>
      <w:r w:rsidRPr="00FE5A09">
        <w:t>Éviter un développement plus important d</w:t>
      </w:r>
      <w:r w:rsidR="0035170C" w:rsidRPr="00FE5A09">
        <w:t>u sinistre et la mise en œuvre d'un dispositif d'extinction plus lourd.</w:t>
      </w:r>
    </w:p>
    <w:p w14:paraId="09CAD176" w14:textId="6C0F1362" w:rsidR="0035170C" w:rsidRDefault="0035170C" w:rsidP="0035170C">
      <w:r>
        <w:t xml:space="preserve">Des déclencheurs manuels seront répartis dans les espaces et serviront de détection manuelle d'incendie. La position de la centrale regroupant les alarmes des équipements du site sera à positionner </w:t>
      </w:r>
      <w:r w:rsidRPr="003C3F3D">
        <w:t xml:space="preserve">en concertation avec </w:t>
      </w:r>
      <w:r w:rsidR="004A3C8E" w:rsidRPr="003C3F3D">
        <w:t>le maitre d’ouvrage</w:t>
      </w:r>
      <w:r w:rsidRPr="003C3F3D">
        <w:t>. Le SSI assurera en particulier</w:t>
      </w:r>
      <w:r w:rsidR="00474099" w:rsidRPr="003C3F3D">
        <w:t> :</w:t>
      </w:r>
    </w:p>
    <w:p w14:paraId="44D24D8B" w14:textId="69126257" w:rsidR="0035170C" w:rsidRDefault="00474099" w:rsidP="00644727">
      <w:pPr>
        <w:pStyle w:val="Puce1"/>
      </w:pPr>
      <w:r>
        <w:t>L'identification de la provenance de l'alarme ;</w:t>
      </w:r>
    </w:p>
    <w:p w14:paraId="52F5B7BE" w14:textId="0992F596" w:rsidR="0035170C" w:rsidRDefault="00474099" w:rsidP="00644727">
      <w:pPr>
        <w:pStyle w:val="Puce1"/>
      </w:pPr>
      <w:r>
        <w:t>Le déclenchement de l'alarme d'évacuation ;</w:t>
      </w:r>
    </w:p>
    <w:p w14:paraId="3796E398" w14:textId="1BABBC46" w:rsidR="0035170C" w:rsidRDefault="00474099" w:rsidP="00644727">
      <w:pPr>
        <w:pStyle w:val="Puce1"/>
      </w:pPr>
      <w:r>
        <w:t>L'asserviss</w:t>
      </w:r>
      <w:r w:rsidR="0035170C">
        <w:t>ement des portes coupe-feu des circulations</w:t>
      </w:r>
      <w:r>
        <w:t> ;</w:t>
      </w:r>
    </w:p>
    <w:p w14:paraId="32A60374" w14:textId="3C9190EF" w:rsidR="0035170C" w:rsidRDefault="00474099" w:rsidP="00644727">
      <w:pPr>
        <w:pStyle w:val="Puce1"/>
      </w:pPr>
      <w:r>
        <w:t>Les coupures d’arrivée du gaz ;</w:t>
      </w:r>
    </w:p>
    <w:p w14:paraId="25DF4CB0" w14:textId="2CABCA08" w:rsidR="0035170C" w:rsidRDefault="00474099" w:rsidP="00644727">
      <w:pPr>
        <w:pStyle w:val="Puce1"/>
      </w:pPr>
      <w:r>
        <w:t>Les c</w:t>
      </w:r>
      <w:r w:rsidR="0035170C">
        <w:t>ommandes des trappes de désenfumage</w:t>
      </w:r>
      <w:r>
        <w:t> ;</w:t>
      </w:r>
    </w:p>
    <w:p w14:paraId="028DC3B9" w14:textId="2FC8CDAA" w:rsidR="0035170C" w:rsidRDefault="00474099" w:rsidP="00644727">
      <w:pPr>
        <w:pStyle w:val="Puce1"/>
      </w:pPr>
      <w:r>
        <w:t>La libération des portes de secours ;</w:t>
      </w:r>
    </w:p>
    <w:p w14:paraId="139A4423" w14:textId="569FC3AE" w:rsidR="0035170C" w:rsidRDefault="00474099" w:rsidP="00644727">
      <w:pPr>
        <w:pStyle w:val="Puce1"/>
      </w:pPr>
      <w:r>
        <w:t xml:space="preserve">Le désenfumage </w:t>
      </w:r>
      <w:r w:rsidR="0035170C">
        <w:t>des locaux</w:t>
      </w:r>
      <w:r>
        <w:t>.</w:t>
      </w:r>
    </w:p>
    <w:p w14:paraId="6EAC57D7" w14:textId="35E8C0FB" w:rsidR="00474099" w:rsidRDefault="00BB2CEA" w:rsidP="00B1627B">
      <w:r w:rsidRPr="00BB2CEA">
        <w:t xml:space="preserve">Les sirènes d’évacuation doivent être audibles </w:t>
      </w:r>
      <w:r w:rsidR="007E0E63">
        <w:t>et perceptible</w:t>
      </w:r>
      <w:ins w:id="344" w:author="DOHIN Corinne" w:date="2025-05-07T11:01:00Z">
        <w:r w:rsidR="00031D7B">
          <w:t>s</w:t>
        </w:r>
      </w:ins>
      <w:r w:rsidR="007E0E63">
        <w:t xml:space="preserve"> </w:t>
      </w:r>
      <w:r w:rsidRPr="00BB2CEA">
        <w:t>en tou</w:t>
      </w:r>
      <w:ins w:id="345" w:author="DOHIN Corinne" w:date="2025-05-07T11:01:00Z">
        <w:r w:rsidR="00031D7B">
          <w:t>s</w:t>
        </w:r>
      </w:ins>
      <w:del w:id="346" w:author="DOHIN Corinne" w:date="2025-05-07T11:01:00Z">
        <w:r w:rsidRPr="00BB2CEA" w:rsidDel="00031D7B">
          <w:delText>t</w:delText>
        </w:r>
      </w:del>
      <w:r w:rsidRPr="00BB2CEA">
        <w:t xml:space="preserve"> point</w:t>
      </w:r>
      <w:ins w:id="347" w:author="DOHIN Corinne" w:date="2025-05-07T11:01:00Z">
        <w:r w:rsidR="00031D7B">
          <w:t>s</w:t>
        </w:r>
      </w:ins>
      <w:r w:rsidRPr="00BB2CEA">
        <w:t xml:space="preserve"> </w:t>
      </w:r>
      <w:r w:rsidR="007E0E63">
        <w:t>d’une zone d’alarme</w:t>
      </w:r>
      <w:r w:rsidRPr="00BB2CEA">
        <w:t>.</w:t>
      </w:r>
      <w:r w:rsidR="007E0E63">
        <w:t xml:space="preserve"> </w:t>
      </w:r>
      <w:r w:rsidR="007E0E63" w:rsidRPr="007E0E63">
        <w:t xml:space="preserve">Une temporisation permettra, à la suite d'une détection automatique ou manuelle, la levée de doute et la confirmation ou non de la diffusion d'un message d'évacuation. </w:t>
      </w:r>
      <w:r w:rsidR="00474099" w:rsidRPr="00474099">
        <w:t>L</w:t>
      </w:r>
      <w:r w:rsidR="00686E5A">
        <w:t>es sirènes dans l</w:t>
      </w:r>
      <w:r w:rsidR="00474099" w:rsidRPr="00474099">
        <w:t>es ateliers</w:t>
      </w:r>
      <w:r w:rsidR="00474099">
        <w:t xml:space="preserve"> </w:t>
      </w:r>
      <w:r w:rsidR="00686E5A">
        <w:t>prendront</w:t>
      </w:r>
      <w:r w:rsidR="00474099" w:rsidRPr="00474099">
        <w:t xml:space="preserve"> en compte les niveaux sonores des activités réalisées</w:t>
      </w:r>
      <w:r w:rsidR="00686E5A">
        <w:t xml:space="preserve"> pour être parfaitement audibles.</w:t>
      </w:r>
    </w:p>
    <w:p w14:paraId="545B8256" w14:textId="574E374D" w:rsidR="00BB2CEA" w:rsidRDefault="007E0E63" w:rsidP="00B1627B">
      <w:r w:rsidRPr="007E0E63">
        <w:t>Les diffuseurs d'alarme émettront un signal sonore et un signal lumineux. Des diffuseurs lumineux seront également installés dans les vestiaires/douches et les sanitaires.</w:t>
      </w:r>
    </w:p>
    <w:p w14:paraId="689D3809" w14:textId="5F6BCF74" w:rsidR="00063FB0" w:rsidRDefault="00BB2CEA" w:rsidP="00B1627B">
      <w:r w:rsidRPr="00BB2CEA">
        <w:t>L’installation sera consultable et télécommandable à distance</w:t>
      </w:r>
      <w:r>
        <w:t>.</w:t>
      </w:r>
    </w:p>
    <w:p w14:paraId="750AA5DD" w14:textId="77777777" w:rsidR="00BE4A76" w:rsidRDefault="00136A1C" w:rsidP="00B1627B">
      <w:r w:rsidRPr="00B300A3">
        <w:t xml:space="preserve">Le site sera pourvu d’extincteurs, en quantité et en type conformément aux obligations </w:t>
      </w:r>
      <w:r w:rsidR="00E160B9" w:rsidRPr="00B300A3">
        <w:t>réglementaires</w:t>
      </w:r>
      <w:r w:rsidR="00E160B9">
        <w:t>.</w:t>
      </w:r>
      <w:r w:rsidR="005F34D1">
        <w:t xml:space="preserve"> </w:t>
      </w:r>
    </w:p>
    <w:p w14:paraId="1B0E474B" w14:textId="77E5DC18" w:rsidR="00CE25CE" w:rsidRPr="00435441" w:rsidDel="001B4A91" w:rsidRDefault="00136A1C" w:rsidP="00B513C4">
      <w:pPr>
        <w:rPr>
          <w:del w:id="348" w:author="MAZOUZ Sabrina" w:date="2025-06-18T19:07:00Z"/>
        </w:rPr>
      </w:pPr>
      <w:r w:rsidRPr="00136A1C">
        <w:t xml:space="preserve">Il est obligatoire d’avoir à tous les étages des plans d’évacuation d’urgence et des extincteurs posés et contrôlés conformément à la réglementation par des experts. La réalisation et l’affichage des plans d’évacuation sont à prévoir. </w:t>
      </w:r>
    </w:p>
    <w:p w14:paraId="1F31CC62" w14:textId="77777777" w:rsidR="002704C9" w:rsidRDefault="002704C9">
      <w:pPr>
        <w:rPr>
          <w:rFonts w:asciiTheme="majorHAnsi" w:eastAsiaTheme="majorEastAsia" w:hAnsiTheme="majorHAnsi" w:cstheme="majorBidi"/>
          <w:b/>
          <w:color w:val="00617E" w:themeColor="accent4"/>
          <w:sz w:val="22"/>
          <w:szCs w:val="24"/>
        </w:rPr>
        <w:pPrChange w:id="349" w:author="MAZOUZ Sabrina" w:date="2025-06-18T19:07:00Z">
          <w:pPr>
            <w:spacing w:before="0" w:after="160"/>
          </w:pPr>
        </w:pPrChange>
      </w:pPr>
      <w:r>
        <w:br w:type="page"/>
      </w:r>
    </w:p>
    <w:p w14:paraId="22122834" w14:textId="210D8847" w:rsidR="00CE25CE" w:rsidRDefault="00CE25CE" w:rsidP="00435441">
      <w:pPr>
        <w:pStyle w:val="Titre3"/>
      </w:pPr>
      <w:bookmarkStart w:id="350" w:name="_Toc201167192"/>
      <w:r w:rsidRPr="00CE25CE">
        <w:lastRenderedPageBreak/>
        <w:t>Voieries et réseaux divers</w:t>
      </w:r>
      <w:bookmarkEnd w:id="350"/>
      <w:r w:rsidRPr="00CE25CE">
        <w:t xml:space="preserve"> </w:t>
      </w:r>
    </w:p>
    <w:p w14:paraId="5A6D145C" w14:textId="77777777" w:rsidR="00CE25CE" w:rsidRPr="00CE25CE" w:rsidRDefault="00CE25CE" w:rsidP="00CE25CE">
      <w:r w:rsidRPr="00CE25CE">
        <w:t>Au même titre que pour les autres données d’ordre technique</w:t>
      </w:r>
      <w:del w:id="351" w:author="DOHIN Corinne" w:date="2025-05-07T11:02:00Z">
        <w:r w:rsidRPr="00CE25CE" w:rsidDel="00031D7B">
          <w:delText>s</w:delText>
        </w:r>
      </w:del>
      <w:r w:rsidRPr="00CE25CE">
        <w:t>, l’analyse des VRD devra faire l’objet d’une étude fine. Ses travaux à conduire comprendront :</w:t>
      </w:r>
    </w:p>
    <w:p w14:paraId="5D17AA10" w14:textId="7C6F54C4" w:rsidR="00CE25CE" w:rsidRPr="00CE25CE" w:rsidRDefault="00CE25CE" w:rsidP="00435441">
      <w:pPr>
        <w:ind w:firstLine="720"/>
      </w:pPr>
      <w:r w:rsidRPr="00CE25CE">
        <w:t xml:space="preserve">• Le raccordement des réseaux secs et humides sur les réseaux </w:t>
      </w:r>
      <w:r w:rsidR="00435441" w:rsidRPr="00CE25CE">
        <w:t>existants ;</w:t>
      </w:r>
    </w:p>
    <w:p w14:paraId="190376A3" w14:textId="3C526B90" w:rsidR="00CE25CE" w:rsidRPr="00CE25CE" w:rsidRDefault="00CE25CE" w:rsidP="00435441">
      <w:pPr>
        <w:ind w:firstLine="720"/>
      </w:pPr>
      <w:r w:rsidRPr="00CE25CE">
        <w:t>• La remise en état des voiries, cheminements et stationnements impactés par le</w:t>
      </w:r>
      <w:r w:rsidRPr="00435441">
        <w:t xml:space="preserve"> </w:t>
      </w:r>
      <w:r w:rsidRPr="00CE25CE">
        <w:t>projet ;</w:t>
      </w:r>
    </w:p>
    <w:p w14:paraId="23CB8FA4" w14:textId="267D4345" w:rsidR="00CE25CE" w:rsidRPr="00435441" w:rsidRDefault="00CE25CE" w:rsidP="00435441">
      <w:pPr>
        <w:ind w:firstLine="720"/>
      </w:pPr>
      <w:r w:rsidRPr="00CE25CE">
        <w:t xml:space="preserve">• L’aménagement paysager des espaces verts </w:t>
      </w:r>
      <w:r w:rsidR="00435441">
        <w:t>à proximité</w:t>
      </w:r>
      <w:r w:rsidRPr="00CE25CE">
        <w:t xml:space="preserve"> du bâtiment et </w:t>
      </w:r>
      <w:r w:rsidRPr="00435441">
        <w:t>afin d</w:t>
      </w:r>
      <w:r w:rsidR="00435441">
        <w:t>’offrir aux étudiants un espace de vie extérieur.</w:t>
      </w:r>
    </w:p>
    <w:p w14:paraId="6E440897" w14:textId="46F42707" w:rsidR="00CE25CE" w:rsidRDefault="00CE25CE" w:rsidP="00CE25CE">
      <w:r w:rsidRPr="00435441">
        <w:t>Au titre des espaces extérieurs, il conviendra de prévoir d’une part les prestations de terrassement, de raccordements de réseaux et d’autre part les finitions de surfaces (espaces verts, voiries…). Les travaux devront prévoir la réalisation des cheminements dans les espaces extérieurs. Il va de soi que ces accès extérieurs devront être conformes à la réglementation sur les personnes à mobilité réduite.</w:t>
      </w:r>
    </w:p>
    <w:p w14:paraId="18256115" w14:textId="66CE8F2E" w:rsidR="00435441" w:rsidRPr="00435441" w:rsidRDefault="00435441" w:rsidP="00CE25CE">
      <w:r>
        <w:t xml:space="preserve">Un gradin et une aire de pétanque devront être aménagés. </w:t>
      </w:r>
    </w:p>
    <w:p w14:paraId="42C73602" w14:textId="77777777" w:rsidR="00CE25CE" w:rsidRPr="00CE25CE" w:rsidRDefault="00CE25CE" w:rsidP="00CE25CE">
      <w:r w:rsidRPr="00CE25CE">
        <w:t>Un constat contradictoire sera réalisé avant tout démarrage des travaux.</w:t>
      </w:r>
    </w:p>
    <w:p w14:paraId="640BBA2F" w14:textId="77777777" w:rsidR="00435441" w:rsidRPr="00435441" w:rsidRDefault="00435441" w:rsidP="00435441">
      <w:r w:rsidRPr="00435441">
        <w:t>Il est également rappelé la nécessité de développer un éclairage des cheminements extérieurs.</w:t>
      </w:r>
    </w:p>
    <w:p w14:paraId="7163887B" w14:textId="1262B23F" w:rsidR="00CE25CE" w:rsidRPr="00435441" w:rsidRDefault="00435441" w:rsidP="00435441">
      <w:r w:rsidRPr="00435441">
        <w:t>Cet éclairage sera assorti d’une commande crépusculaire. La puissance d’éclairage moyenne sera de 20 lux</w:t>
      </w:r>
      <w:r>
        <w:t xml:space="preserve"> minimum</w:t>
      </w:r>
      <w:r w:rsidRPr="00435441">
        <w:t>. Les bornes et candélabres choisis seront harmonieux avec l’environnement et le parti architectural développé.</w:t>
      </w:r>
    </w:p>
    <w:p w14:paraId="772BAE98" w14:textId="77777777" w:rsidR="00435441" w:rsidRPr="00435441" w:rsidRDefault="00435441" w:rsidP="00435441">
      <w:pPr>
        <w:pStyle w:val="Titre4"/>
      </w:pPr>
      <w:r w:rsidRPr="00435441">
        <w:t>Espaces verts</w:t>
      </w:r>
    </w:p>
    <w:p w14:paraId="657137B5" w14:textId="5A981BC1" w:rsidR="00435441" w:rsidRPr="00435441" w:rsidRDefault="00435441" w:rsidP="00435441">
      <w:r w:rsidRPr="00435441">
        <w:t>Les aménagements paysagers seront dotés de nouvelles plantations. Un espace potager est à prévoir En sus, une garantie de</w:t>
      </w:r>
      <w:r>
        <w:t xml:space="preserve"> </w:t>
      </w:r>
      <w:r w:rsidRPr="00435441">
        <w:t>reprises des végétaux ainsi qu’une période d’entretien obligatoire sera décrite. Un arrosage automatique sera intégré. Éventuellement, il sera raccordé à un système de récupération des eaux pluviales.</w:t>
      </w:r>
    </w:p>
    <w:p w14:paraId="4372FF02" w14:textId="77777777" w:rsidR="00435441" w:rsidRPr="00435441" w:rsidRDefault="00435441" w:rsidP="00435441">
      <w:pPr>
        <w:pStyle w:val="Titre4"/>
      </w:pPr>
      <w:r w:rsidRPr="00435441">
        <w:t>Signalétique</w:t>
      </w:r>
    </w:p>
    <w:p w14:paraId="2DADCAEA" w14:textId="77777777" w:rsidR="00435441" w:rsidRPr="00435441" w:rsidRDefault="00435441" w:rsidP="00435441">
      <w:r w:rsidRPr="00435441">
        <w:t>L’ensemble de la signalétique extérieure nécessaire pour l’ouvrage ainsi que les éventuels panneaux routiers dans les parkings seront à prévoir (y compris sur façade si nécessaire).</w:t>
      </w:r>
    </w:p>
    <w:p w14:paraId="2F10075F" w14:textId="77777777" w:rsidR="00435441" w:rsidRPr="00CE25CE" w:rsidRDefault="00435441" w:rsidP="00435441"/>
    <w:p w14:paraId="14970D08" w14:textId="6130CF33" w:rsidR="005357AE" w:rsidRDefault="005357AE" w:rsidP="00331F6C">
      <w:pPr>
        <w:pStyle w:val="Titre1"/>
      </w:pPr>
      <w:bookmarkStart w:id="352" w:name="_Toc42765892"/>
      <w:bookmarkStart w:id="353" w:name="_Toc42765893"/>
      <w:bookmarkStart w:id="354" w:name="_Toc42765894"/>
      <w:bookmarkStart w:id="355" w:name="_Toc42765895"/>
      <w:bookmarkStart w:id="356" w:name="_Toc42765896"/>
      <w:bookmarkStart w:id="357" w:name="_Toc42765897"/>
      <w:bookmarkStart w:id="358" w:name="_Toc42765898"/>
      <w:bookmarkStart w:id="359" w:name="_Toc42765899"/>
      <w:bookmarkStart w:id="360" w:name="_Toc42765900"/>
      <w:bookmarkStart w:id="361" w:name="_Toc42765901"/>
      <w:bookmarkStart w:id="362" w:name="_Toc42765902"/>
      <w:bookmarkStart w:id="363" w:name="_Toc42765903"/>
      <w:bookmarkStart w:id="364" w:name="_Toc42765904"/>
      <w:bookmarkStart w:id="365" w:name="_Toc42765905"/>
      <w:bookmarkStart w:id="366" w:name="_Toc42765906"/>
      <w:bookmarkStart w:id="367" w:name="_Toc42765907"/>
      <w:bookmarkStart w:id="368" w:name="_Toc42765908"/>
      <w:bookmarkStart w:id="369" w:name="_Toc42765909"/>
      <w:bookmarkStart w:id="370" w:name="_Toc42765910"/>
      <w:bookmarkStart w:id="371" w:name="_Toc42765911"/>
      <w:bookmarkStart w:id="372" w:name="_Toc42765912"/>
      <w:bookmarkStart w:id="373" w:name="_Toc42765913"/>
      <w:bookmarkStart w:id="374" w:name="_Toc184634340"/>
      <w:bookmarkStart w:id="375" w:name="_Toc184634341"/>
      <w:bookmarkStart w:id="376" w:name="_Toc184634342"/>
      <w:bookmarkStart w:id="377" w:name="_Toc184634343"/>
      <w:bookmarkStart w:id="378" w:name="_Toc184634344"/>
      <w:bookmarkStart w:id="379" w:name="_Toc184634345"/>
      <w:bookmarkStart w:id="380" w:name="_Toc184634346"/>
      <w:bookmarkStart w:id="381" w:name="_Toc184634347"/>
      <w:bookmarkStart w:id="382" w:name="_Toc184634348"/>
      <w:bookmarkStart w:id="383" w:name="_Toc184634349"/>
      <w:bookmarkStart w:id="384" w:name="_Toc184634350"/>
      <w:bookmarkStart w:id="385" w:name="_Toc184634351"/>
      <w:bookmarkStart w:id="386" w:name="_Toc184634352"/>
      <w:bookmarkStart w:id="387" w:name="_Toc184634353"/>
      <w:bookmarkStart w:id="388" w:name="_Toc184634354"/>
      <w:bookmarkStart w:id="389" w:name="_Toc184634355"/>
      <w:bookmarkStart w:id="390" w:name="_Toc184634356"/>
      <w:bookmarkStart w:id="391" w:name="_Toc184634357"/>
      <w:bookmarkStart w:id="392" w:name="_Toc184634358"/>
      <w:bookmarkStart w:id="393" w:name="_Toc184634359"/>
      <w:bookmarkStart w:id="394" w:name="_Toc184634360"/>
      <w:bookmarkStart w:id="395" w:name="_Toc184634361"/>
      <w:bookmarkStart w:id="396" w:name="_Toc184634362"/>
      <w:bookmarkStart w:id="397" w:name="_Toc184634363"/>
      <w:bookmarkStart w:id="398" w:name="_Toc184634364"/>
      <w:bookmarkStart w:id="399" w:name="_Toc184634365"/>
      <w:bookmarkStart w:id="400" w:name="_Toc201167193"/>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r>
        <w:lastRenderedPageBreak/>
        <w:t>Synthèse des études spécifiques à réaliser par le concepteur</w:t>
      </w:r>
      <w:bookmarkEnd w:id="400"/>
    </w:p>
    <w:p w14:paraId="38C7C018" w14:textId="714D81E4" w:rsidR="005357AE" w:rsidRDefault="005357AE" w:rsidP="004D1285"/>
    <w:tbl>
      <w:tblPr>
        <w:tblStyle w:val="Grilledutableau"/>
        <w:tblW w:w="0" w:type="auto"/>
        <w:tblLook w:val="04A0" w:firstRow="1" w:lastRow="0" w:firstColumn="1" w:lastColumn="0" w:noHBand="0" w:noVBand="1"/>
      </w:tblPr>
      <w:tblGrid>
        <w:gridCol w:w="4816"/>
        <w:gridCol w:w="4812"/>
        <w:tblGridChange w:id="401">
          <w:tblGrid>
            <w:gridCol w:w="4816"/>
            <w:gridCol w:w="4812"/>
          </w:tblGrid>
        </w:tblGridChange>
      </w:tblGrid>
      <w:tr w:rsidR="00031859" w:rsidRPr="00E62DAD" w14:paraId="165D0FAA" w14:textId="77777777" w:rsidTr="00031859">
        <w:tc>
          <w:tcPr>
            <w:tcW w:w="4816" w:type="dxa"/>
          </w:tcPr>
          <w:p w14:paraId="4463C8A3" w14:textId="0F6BC89B" w:rsidR="00031859" w:rsidRPr="002A77A1" w:rsidRDefault="00031859" w:rsidP="00031859">
            <w:pPr>
              <w:spacing w:after="160"/>
              <w:jc w:val="center"/>
              <w:rPr>
                <w:b/>
                <w:bCs/>
                <w:rPrChange w:id="402" w:author="DEPREZ Stephanie" w:date="2025-06-03T14:34:00Z">
                  <w:rPr>
                    <w:b/>
                    <w:bCs/>
                    <w:highlight w:val="yellow"/>
                  </w:rPr>
                </w:rPrChange>
              </w:rPr>
            </w:pPr>
            <w:r w:rsidRPr="002A77A1">
              <w:rPr>
                <w:b/>
                <w:bCs/>
                <w:rPrChange w:id="403" w:author="DEPREZ Stephanie" w:date="2025-06-03T14:34:00Z">
                  <w:rPr>
                    <w:b/>
                    <w:bCs/>
                    <w:highlight w:val="yellow"/>
                  </w:rPr>
                </w:rPrChange>
              </w:rPr>
              <w:t>CHAPITRE</w:t>
            </w:r>
          </w:p>
        </w:tc>
        <w:tc>
          <w:tcPr>
            <w:tcW w:w="4812" w:type="dxa"/>
          </w:tcPr>
          <w:p w14:paraId="4314F739" w14:textId="350F7646" w:rsidR="00031859" w:rsidRPr="002A77A1" w:rsidRDefault="00031859" w:rsidP="00031859">
            <w:pPr>
              <w:spacing w:after="160"/>
              <w:jc w:val="center"/>
              <w:rPr>
                <w:b/>
                <w:bCs/>
                <w:rPrChange w:id="404" w:author="DEPREZ Stephanie" w:date="2025-06-03T14:34:00Z">
                  <w:rPr>
                    <w:b/>
                    <w:bCs/>
                    <w:highlight w:val="yellow"/>
                  </w:rPr>
                </w:rPrChange>
              </w:rPr>
            </w:pPr>
            <w:r w:rsidRPr="002A77A1">
              <w:rPr>
                <w:b/>
                <w:bCs/>
                <w:rPrChange w:id="405" w:author="DEPREZ Stephanie" w:date="2025-06-03T14:34:00Z">
                  <w:rPr>
                    <w:b/>
                    <w:bCs/>
                    <w:highlight w:val="yellow"/>
                  </w:rPr>
                </w:rPrChange>
              </w:rPr>
              <w:t>ÉTUDE</w:t>
            </w:r>
          </w:p>
        </w:tc>
      </w:tr>
      <w:tr w:rsidR="00031859" w:rsidRPr="00E62DAD" w14:paraId="5BD5CE59" w14:textId="77777777" w:rsidTr="001B4A91">
        <w:tblPrEx>
          <w:tblW w:w="0" w:type="auto"/>
          <w:tblPrExChange w:id="406" w:author="MAZOUZ Sabrina" w:date="2025-06-18T19:05:00Z">
            <w:tblPrEx>
              <w:tblW w:w="0" w:type="auto"/>
            </w:tblPrEx>
          </w:tblPrExChange>
        </w:tblPrEx>
        <w:trPr>
          <w:trHeight w:val="240"/>
        </w:trPr>
        <w:tc>
          <w:tcPr>
            <w:tcW w:w="4816" w:type="dxa"/>
            <w:tcPrChange w:id="407" w:author="MAZOUZ Sabrina" w:date="2025-06-18T19:05:00Z">
              <w:tcPr>
                <w:tcW w:w="4816" w:type="dxa"/>
              </w:tcPr>
            </w:tcPrChange>
          </w:tcPr>
          <w:p w14:paraId="0B2EAAF4" w14:textId="3448F58C" w:rsidR="00031859" w:rsidRPr="002A77A1" w:rsidRDefault="00031859" w:rsidP="00823E5E">
            <w:pPr>
              <w:spacing w:after="160"/>
              <w:rPr>
                <w:rPrChange w:id="408" w:author="DEPREZ Stephanie" w:date="2025-06-03T14:34:00Z">
                  <w:rPr>
                    <w:highlight w:val="yellow"/>
                  </w:rPr>
                </w:rPrChange>
              </w:rPr>
            </w:pPr>
          </w:p>
        </w:tc>
        <w:tc>
          <w:tcPr>
            <w:tcW w:w="4812" w:type="dxa"/>
            <w:tcPrChange w:id="409" w:author="MAZOUZ Sabrina" w:date="2025-06-18T19:05:00Z">
              <w:tcPr>
                <w:tcW w:w="4812" w:type="dxa"/>
              </w:tcPr>
            </w:tcPrChange>
          </w:tcPr>
          <w:p w14:paraId="1860FCFA" w14:textId="31DC3CA6" w:rsidR="00031859" w:rsidRPr="002A77A1" w:rsidRDefault="00031859" w:rsidP="00823E5E">
            <w:pPr>
              <w:spacing w:after="160"/>
              <w:rPr>
                <w:rPrChange w:id="410" w:author="DEPREZ Stephanie" w:date="2025-06-03T14:34:00Z">
                  <w:rPr>
                    <w:highlight w:val="yellow"/>
                  </w:rPr>
                </w:rPrChange>
              </w:rPr>
            </w:pPr>
          </w:p>
        </w:tc>
      </w:tr>
      <w:tr w:rsidR="00031859" w:rsidRPr="00E62DAD" w14:paraId="0B19BC2D" w14:textId="77777777" w:rsidTr="00031859">
        <w:tc>
          <w:tcPr>
            <w:tcW w:w="4816" w:type="dxa"/>
          </w:tcPr>
          <w:p w14:paraId="345A09C5" w14:textId="4787229E" w:rsidR="00031859" w:rsidRPr="002A77A1" w:rsidRDefault="00031859" w:rsidP="00823E5E">
            <w:pPr>
              <w:spacing w:after="160"/>
              <w:rPr>
                <w:rPrChange w:id="411" w:author="DEPREZ Stephanie" w:date="2025-06-03T14:34:00Z">
                  <w:rPr>
                    <w:highlight w:val="yellow"/>
                  </w:rPr>
                </w:rPrChange>
              </w:rPr>
            </w:pPr>
            <w:r w:rsidRPr="002A77A1">
              <w:rPr>
                <w:rPrChange w:id="412" w:author="DEPREZ Stephanie" w:date="2025-06-03T14:34:00Z">
                  <w:rPr>
                    <w:highlight w:val="yellow"/>
                  </w:rPr>
                </w:rPrChange>
              </w:rPr>
              <w:t>Traitement acoustique</w:t>
            </w:r>
          </w:p>
        </w:tc>
        <w:tc>
          <w:tcPr>
            <w:tcW w:w="4812" w:type="dxa"/>
          </w:tcPr>
          <w:p w14:paraId="7D359172" w14:textId="23DCF2CD" w:rsidR="00031859" w:rsidRPr="002A77A1" w:rsidRDefault="003C3F3D" w:rsidP="00823E5E">
            <w:pPr>
              <w:spacing w:after="160"/>
              <w:rPr>
                <w:rPrChange w:id="413" w:author="DEPREZ Stephanie" w:date="2025-06-03T14:34:00Z">
                  <w:rPr>
                    <w:highlight w:val="yellow"/>
                  </w:rPr>
                </w:rPrChange>
              </w:rPr>
            </w:pPr>
            <w:r w:rsidRPr="002A77A1">
              <w:rPr>
                <w:rPrChange w:id="414" w:author="DEPREZ Stephanie" w:date="2025-06-03T14:34:00Z">
                  <w:rPr>
                    <w:highlight w:val="yellow"/>
                  </w:rPr>
                </w:rPrChange>
              </w:rPr>
              <w:t>Mesure</w:t>
            </w:r>
            <w:r w:rsidR="00031859" w:rsidRPr="002A77A1">
              <w:rPr>
                <w:rPrChange w:id="415" w:author="DEPREZ Stephanie" w:date="2025-06-03T14:34:00Z">
                  <w:rPr>
                    <w:highlight w:val="yellow"/>
                  </w:rPr>
                </w:rPrChange>
              </w:rPr>
              <w:t xml:space="preserve"> de bruit initial en période nocturne et diurne </w:t>
            </w:r>
          </w:p>
        </w:tc>
      </w:tr>
      <w:tr w:rsidR="00031859" w:rsidRPr="00E62DAD" w14:paraId="5096F123" w14:textId="77777777" w:rsidTr="00031859">
        <w:tc>
          <w:tcPr>
            <w:tcW w:w="4816" w:type="dxa"/>
          </w:tcPr>
          <w:p w14:paraId="7554C444" w14:textId="3287F45A" w:rsidR="00031859" w:rsidRPr="002A77A1" w:rsidRDefault="00031859" w:rsidP="00823E5E">
            <w:pPr>
              <w:spacing w:after="160"/>
              <w:rPr>
                <w:rPrChange w:id="416" w:author="DEPREZ Stephanie" w:date="2025-06-03T14:34:00Z">
                  <w:rPr>
                    <w:highlight w:val="yellow"/>
                  </w:rPr>
                </w:rPrChange>
              </w:rPr>
            </w:pPr>
            <w:r w:rsidRPr="002A77A1">
              <w:rPr>
                <w:rPrChange w:id="417" w:author="DEPREZ Stephanie" w:date="2025-06-03T14:34:00Z">
                  <w:rPr>
                    <w:highlight w:val="yellow"/>
                  </w:rPr>
                </w:rPrChange>
              </w:rPr>
              <w:t>Traitement acoustique</w:t>
            </w:r>
          </w:p>
        </w:tc>
        <w:tc>
          <w:tcPr>
            <w:tcW w:w="4812" w:type="dxa"/>
          </w:tcPr>
          <w:p w14:paraId="4FFA4E34" w14:textId="2F56DCF4" w:rsidR="00031859" w:rsidRPr="002A77A1" w:rsidRDefault="003C3F3D" w:rsidP="00823E5E">
            <w:pPr>
              <w:spacing w:after="160"/>
              <w:rPr>
                <w:rPrChange w:id="418" w:author="DEPREZ Stephanie" w:date="2025-06-03T14:34:00Z">
                  <w:rPr>
                    <w:highlight w:val="yellow"/>
                  </w:rPr>
                </w:rPrChange>
              </w:rPr>
            </w:pPr>
            <w:r w:rsidRPr="002A77A1">
              <w:rPr>
                <w:rPrChange w:id="419" w:author="DEPREZ Stephanie" w:date="2025-06-03T14:34:00Z">
                  <w:rPr>
                    <w:highlight w:val="yellow"/>
                  </w:rPr>
                </w:rPrChange>
              </w:rPr>
              <w:t>Études</w:t>
            </w:r>
            <w:r w:rsidR="00031859" w:rsidRPr="002A77A1">
              <w:rPr>
                <w:rPrChange w:id="420" w:author="DEPREZ Stephanie" w:date="2025-06-03T14:34:00Z">
                  <w:rPr>
                    <w:highlight w:val="yellow"/>
                  </w:rPr>
                </w:rPrChange>
              </w:rPr>
              <w:t xml:space="preserve"> acoustiques </w:t>
            </w:r>
          </w:p>
        </w:tc>
      </w:tr>
      <w:tr w:rsidR="00031859" w:rsidRPr="00E62DAD" w14:paraId="731060BC" w14:textId="77777777" w:rsidTr="00031859">
        <w:tc>
          <w:tcPr>
            <w:tcW w:w="4816" w:type="dxa"/>
          </w:tcPr>
          <w:p w14:paraId="16EC8F23" w14:textId="1E464288" w:rsidR="00031859" w:rsidRPr="002A77A1" w:rsidRDefault="00031859" w:rsidP="00823E5E">
            <w:pPr>
              <w:spacing w:after="160"/>
              <w:rPr>
                <w:rPrChange w:id="421" w:author="DEPREZ Stephanie" w:date="2025-06-03T14:34:00Z">
                  <w:rPr>
                    <w:highlight w:val="yellow"/>
                  </w:rPr>
                </w:rPrChange>
              </w:rPr>
            </w:pPr>
            <w:r w:rsidRPr="002A77A1">
              <w:rPr>
                <w:rPrChange w:id="422" w:author="DEPREZ Stephanie" w:date="2025-06-03T14:34:00Z">
                  <w:rPr>
                    <w:highlight w:val="yellow"/>
                  </w:rPr>
                </w:rPrChange>
              </w:rPr>
              <w:t>Production de chaud et de froid</w:t>
            </w:r>
          </w:p>
        </w:tc>
        <w:tc>
          <w:tcPr>
            <w:tcW w:w="4812" w:type="dxa"/>
          </w:tcPr>
          <w:p w14:paraId="0C3BF41B" w14:textId="005CE280" w:rsidR="00031859" w:rsidRPr="002A77A1" w:rsidRDefault="003C3F3D" w:rsidP="00823E5E">
            <w:pPr>
              <w:spacing w:after="160"/>
              <w:rPr>
                <w:rPrChange w:id="423" w:author="DEPREZ Stephanie" w:date="2025-06-03T14:34:00Z">
                  <w:rPr>
                    <w:highlight w:val="yellow"/>
                  </w:rPr>
                </w:rPrChange>
              </w:rPr>
            </w:pPr>
            <w:r w:rsidRPr="002A77A1">
              <w:rPr>
                <w:rPrChange w:id="424" w:author="DEPREZ Stephanie" w:date="2025-06-03T14:34:00Z">
                  <w:rPr>
                    <w:highlight w:val="yellow"/>
                  </w:rPr>
                </w:rPrChange>
              </w:rPr>
              <w:t>Étude</w:t>
            </w:r>
            <w:r w:rsidR="00031859" w:rsidRPr="002A77A1">
              <w:rPr>
                <w:rPrChange w:id="425" w:author="DEPREZ Stephanie" w:date="2025-06-03T14:34:00Z">
                  <w:rPr>
                    <w:highlight w:val="yellow"/>
                  </w:rPr>
                </w:rPrChange>
              </w:rPr>
              <w:t xml:space="preserve"> comparative de différents systèmes de production de chaud et de froid</w:t>
            </w:r>
            <w:r w:rsidR="002A77A1">
              <w:t xml:space="preserve"> en prenant en compte le mode de production existant.</w:t>
            </w:r>
          </w:p>
        </w:tc>
      </w:tr>
      <w:tr w:rsidR="00031859" w:rsidRPr="00E62DAD" w14:paraId="2CEB21C0" w14:textId="77777777" w:rsidTr="00031859">
        <w:tc>
          <w:tcPr>
            <w:tcW w:w="4816" w:type="dxa"/>
          </w:tcPr>
          <w:p w14:paraId="565BFD96" w14:textId="00AA0B41" w:rsidR="00031859" w:rsidRPr="002A77A1" w:rsidRDefault="00031859" w:rsidP="00823E5E">
            <w:pPr>
              <w:spacing w:after="160"/>
              <w:rPr>
                <w:rPrChange w:id="426" w:author="DEPREZ Stephanie" w:date="2025-06-03T14:34:00Z">
                  <w:rPr>
                    <w:highlight w:val="yellow"/>
                  </w:rPr>
                </w:rPrChange>
              </w:rPr>
            </w:pPr>
            <w:r w:rsidRPr="002A77A1">
              <w:rPr>
                <w:rPrChange w:id="427" w:author="DEPREZ Stephanie" w:date="2025-06-03T14:34:00Z">
                  <w:rPr>
                    <w:highlight w:val="yellow"/>
                  </w:rPr>
                </w:rPrChange>
              </w:rPr>
              <w:t>Production de chaud et de froid</w:t>
            </w:r>
          </w:p>
        </w:tc>
        <w:tc>
          <w:tcPr>
            <w:tcW w:w="4812" w:type="dxa"/>
          </w:tcPr>
          <w:p w14:paraId="221C55E9" w14:textId="77777777" w:rsidR="00031859" w:rsidRPr="002A77A1" w:rsidRDefault="00031859" w:rsidP="00823E5E">
            <w:pPr>
              <w:spacing w:after="160"/>
              <w:rPr>
                <w:rPrChange w:id="428" w:author="DEPREZ Stephanie" w:date="2025-06-03T14:34:00Z">
                  <w:rPr>
                    <w:highlight w:val="yellow"/>
                  </w:rPr>
                </w:rPrChange>
              </w:rPr>
            </w:pPr>
            <w:r w:rsidRPr="002A77A1">
              <w:rPr>
                <w:rPrChange w:id="429" w:author="DEPREZ Stephanie" w:date="2025-06-03T14:34:00Z">
                  <w:rPr>
                    <w:highlight w:val="yellow"/>
                  </w:rPr>
                </w:rPrChange>
              </w:rPr>
              <w:t xml:space="preserve">Simulation Thermique Dynamique (STD) confort : </w:t>
            </w:r>
          </w:p>
          <w:p w14:paraId="34188D22" w14:textId="35C55DE5" w:rsidR="00031859" w:rsidRPr="002A77A1" w:rsidRDefault="003C3F3D" w:rsidP="00823E5E">
            <w:pPr>
              <w:spacing w:after="160"/>
              <w:rPr>
                <w:rPrChange w:id="430" w:author="DEPREZ Stephanie" w:date="2025-06-03T14:34:00Z">
                  <w:rPr>
                    <w:highlight w:val="yellow"/>
                  </w:rPr>
                </w:rPrChange>
              </w:rPr>
            </w:pPr>
            <w:r w:rsidRPr="002A77A1">
              <w:rPr>
                <w:rPrChange w:id="431" w:author="DEPREZ Stephanie" w:date="2025-06-03T14:34:00Z">
                  <w:rPr>
                    <w:highlight w:val="yellow"/>
                  </w:rPr>
                </w:rPrChange>
              </w:rPr>
              <w:t>Étude</w:t>
            </w:r>
            <w:r w:rsidR="00031859" w:rsidRPr="002A77A1">
              <w:rPr>
                <w:rPrChange w:id="432" w:author="DEPREZ Stephanie" w:date="2025-06-03T14:34:00Z">
                  <w:rPr>
                    <w:highlight w:val="yellow"/>
                  </w:rPr>
                </w:rPrChange>
              </w:rPr>
              <w:t xml:space="preserve"> thermique réglementaire en vigueur et production d’un rapport de calcul détaillé </w:t>
            </w:r>
          </w:p>
        </w:tc>
      </w:tr>
      <w:tr w:rsidR="00031859" w:rsidRPr="00E62DAD" w14:paraId="0A207C93" w14:textId="77777777" w:rsidTr="00031859">
        <w:tc>
          <w:tcPr>
            <w:tcW w:w="4816" w:type="dxa"/>
          </w:tcPr>
          <w:p w14:paraId="3E294835" w14:textId="0F72BB75" w:rsidR="00031859" w:rsidRPr="002A77A1" w:rsidRDefault="00031859" w:rsidP="00823E5E">
            <w:pPr>
              <w:spacing w:after="160"/>
              <w:rPr>
                <w:rPrChange w:id="433" w:author="DEPREZ Stephanie" w:date="2025-06-03T14:34:00Z">
                  <w:rPr>
                    <w:highlight w:val="yellow"/>
                  </w:rPr>
                </w:rPrChange>
              </w:rPr>
            </w:pPr>
            <w:r w:rsidRPr="002A77A1">
              <w:rPr>
                <w:rPrChange w:id="434" w:author="DEPREZ Stephanie" w:date="2025-06-03T14:34:00Z">
                  <w:rPr>
                    <w:highlight w:val="yellow"/>
                  </w:rPr>
                </w:rPrChange>
              </w:rPr>
              <w:t>Éclairage</w:t>
            </w:r>
          </w:p>
        </w:tc>
        <w:tc>
          <w:tcPr>
            <w:tcW w:w="4812" w:type="dxa"/>
          </w:tcPr>
          <w:p w14:paraId="50C3FF28" w14:textId="7C6326C4" w:rsidR="00031859" w:rsidRPr="002A77A1" w:rsidRDefault="003C3F3D" w:rsidP="00823E5E">
            <w:pPr>
              <w:spacing w:after="160"/>
              <w:rPr>
                <w:rPrChange w:id="435" w:author="DEPREZ Stephanie" w:date="2025-06-03T14:34:00Z">
                  <w:rPr>
                    <w:highlight w:val="yellow"/>
                  </w:rPr>
                </w:rPrChange>
              </w:rPr>
            </w:pPr>
            <w:r w:rsidRPr="002A77A1">
              <w:rPr>
                <w:rPrChange w:id="436" w:author="DEPREZ Stephanie" w:date="2025-06-03T14:34:00Z">
                  <w:rPr>
                    <w:highlight w:val="yellow"/>
                  </w:rPr>
                </w:rPrChange>
              </w:rPr>
              <w:t>Simulations</w:t>
            </w:r>
            <w:r w:rsidR="00031859" w:rsidRPr="002A77A1">
              <w:rPr>
                <w:rPrChange w:id="437" w:author="DEPREZ Stephanie" w:date="2025-06-03T14:34:00Z">
                  <w:rPr>
                    <w:highlight w:val="yellow"/>
                  </w:rPr>
                </w:rPrChange>
              </w:rPr>
              <w:t xml:space="preserve"> FLJ (Facteur Lumière Jour)</w:t>
            </w:r>
          </w:p>
        </w:tc>
      </w:tr>
      <w:tr w:rsidR="00031859" w:rsidRPr="00E62DAD" w14:paraId="4143DFB3" w14:textId="77777777" w:rsidTr="00031859">
        <w:tc>
          <w:tcPr>
            <w:tcW w:w="4816" w:type="dxa"/>
          </w:tcPr>
          <w:p w14:paraId="1B57BB1E" w14:textId="68C7A767" w:rsidR="00031859" w:rsidRPr="002A77A1" w:rsidRDefault="00031859" w:rsidP="00823E5E">
            <w:pPr>
              <w:spacing w:after="160"/>
              <w:rPr>
                <w:rPrChange w:id="438" w:author="DEPREZ Stephanie" w:date="2025-06-03T14:34:00Z">
                  <w:rPr>
                    <w:highlight w:val="yellow"/>
                  </w:rPr>
                </w:rPrChange>
              </w:rPr>
            </w:pPr>
            <w:r w:rsidRPr="002A77A1">
              <w:rPr>
                <w:rPrChange w:id="439" w:author="DEPREZ Stephanie" w:date="2025-06-03T14:34:00Z">
                  <w:rPr>
                    <w:highlight w:val="yellow"/>
                  </w:rPr>
                </w:rPrChange>
              </w:rPr>
              <w:t>Éclairage</w:t>
            </w:r>
          </w:p>
        </w:tc>
        <w:tc>
          <w:tcPr>
            <w:tcW w:w="4812" w:type="dxa"/>
          </w:tcPr>
          <w:p w14:paraId="0FB22BB8" w14:textId="7412B540" w:rsidR="00031859" w:rsidRPr="002A77A1" w:rsidRDefault="003C3F3D" w:rsidP="00823E5E">
            <w:pPr>
              <w:spacing w:after="160"/>
              <w:rPr>
                <w:rPrChange w:id="440" w:author="DEPREZ Stephanie" w:date="2025-06-03T14:34:00Z">
                  <w:rPr>
                    <w:highlight w:val="yellow"/>
                  </w:rPr>
                </w:rPrChange>
              </w:rPr>
            </w:pPr>
            <w:r w:rsidRPr="002A77A1">
              <w:rPr>
                <w:rPrChange w:id="441" w:author="DEPREZ Stephanie" w:date="2025-06-03T14:34:00Z">
                  <w:rPr>
                    <w:highlight w:val="yellow"/>
                  </w:rPr>
                </w:rPrChange>
              </w:rPr>
              <w:t>Calcul</w:t>
            </w:r>
            <w:r w:rsidR="00031859" w:rsidRPr="002A77A1">
              <w:rPr>
                <w:rPrChange w:id="442" w:author="DEPREZ Stephanie" w:date="2025-06-03T14:34:00Z">
                  <w:rPr>
                    <w:highlight w:val="yellow"/>
                  </w:rPr>
                </w:rPrChange>
              </w:rPr>
              <w:t xml:space="preserve"> du niveau d’éclairement sur les postes de travail et du coefficient d’uniformité</w:t>
            </w:r>
          </w:p>
        </w:tc>
      </w:tr>
      <w:tr w:rsidR="00031859" w14:paraId="0AE346FF" w14:textId="77777777" w:rsidTr="00031859">
        <w:tc>
          <w:tcPr>
            <w:tcW w:w="4816" w:type="dxa"/>
          </w:tcPr>
          <w:p w14:paraId="63E9B629" w14:textId="0AA4915E" w:rsidR="00031859" w:rsidRPr="002A77A1" w:rsidRDefault="00031859" w:rsidP="00823E5E">
            <w:pPr>
              <w:spacing w:after="160"/>
            </w:pPr>
            <w:r w:rsidRPr="002A77A1">
              <w:rPr>
                <w:rPrChange w:id="443" w:author="DEPREZ Stephanie" w:date="2025-06-03T14:34:00Z">
                  <w:rPr>
                    <w:highlight w:val="yellow"/>
                  </w:rPr>
                </w:rPrChange>
              </w:rPr>
              <w:t>Système de sécurité incendie</w:t>
            </w:r>
          </w:p>
        </w:tc>
        <w:tc>
          <w:tcPr>
            <w:tcW w:w="4812" w:type="dxa"/>
          </w:tcPr>
          <w:p w14:paraId="17FE1E76" w14:textId="48A4F16B" w:rsidR="00031859" w:rsidRPr="002A77A1" w:rsidRDefault="00031859" w:rsidP="00823E5E">
            <w:pPr>
              <w:spacing w:after="160"/>
            </w:pPr>
          </w:p>
        </w:tc>
      </w:tr>
    </w:tbl>
    <w:p w14:paraId="457D0436" w14:textId="77777777" w:rsidR="00031859" w:rsidRDefault="00031859" w:rsidP="004D1285"/>
    <w:p w14:paraId="5ECCBE24" w14:textId="77777777" w:rsidR="005357AE" w:rsidRDefault="005357AE" w:rsidP="004D1285"/>
    <w:p w14:paraId="2F7FC14F" w14:textId="2AF25101" w:rsidR="00845C89" w:rsidDel="001B4A91" w:rsidRDefault="00845C89" w:rsidP="00D96875">
      <w:pPr>
        <w:rPr>
          <w:del w:id="444" w:author="MAZOUZ Sabrina" w:date="2025-06-18T19:00:00Z"/>
        </w:rPr>
        <w:sectPr w:rsidR="00845C89" w:rsidDel="001B4A91" w:rsidSect="00034C91">
          <w:footerReference w:type="default" r:id="rId11"/>
          <w:pgSz w:w="11906" w:h="16838"/>
          <w:pgMar w:top="1134" w:right="1134" w:bottom="1276" w:left="1134" w:header="567" w:footer="567" w:gutter="0"/>
          <w:cols w:space="708"/>
          <w:docGrid w:linePitch="360"/>
        </w:sectPr>
      </w:pPr>
    </w:p>
    <w:p w14:paraId="07D057BE" w14:textId="77777777" w:rsidR="00D9336F" w:rsidRDefault="00D9336F" w:rsidP="00D96875"/>
    <w:p w14:paraId="3CCCAF5D" w14:textId="2DEB3CEF" w:rsidR="003B2AE7" w:rsidRDefault="00DA270B" w:rsidP="00B1627B">
      <w:r w:rsidRPr="00D16ACC">
        <w:rPr>
          <w:noProof/>
        </w:rPr>
        <w:drawing>
          <wp:inline distT="0" distB="0" distL="0" distR="0" wp14:anchorId="348D741E" wp14:editId="31AC6DD4">
            <wp:extent cx="2353003" cy="1114581"/>
            <wp:effectExtent l="0" t="0" r="0" b="9525"/>
            <wp:docPr id="2051005284" name="Image 1" descr="Une image contenant texte, Polic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005284" name="Image 1" descr="Une image contenant texte, Police, logo, Graphique&#10;&#10;Description générée automatiquement"/>
                    <pic:cNvPicPr/>
                  </pic:nvPicPr>
                  <pic:blipFill>
                    <a:blip r:embed="rId12"/>
                    <a:stretch>
                      <a:fillRect/>
                    </a:stretch>
                  </pic:blipFill>
                  <pic:spPr>
                    <a:xfrm>
                      <a:off x="0" y="0"/>
                      <a:ext cx="2353003" cy="1114581"/>
                    </a:xfrm>
                    <a:prstGeom prst="rect">
                      <a:avLst/>
                    </a:prstGeom>
                  </pic:spPr>
                </pic:pic>
              </a:graphicData>
            </a:graphic>
          </wp:inline>
        </w:drawing>
      </w:r>
    </w:p>
    <w:p w14:paraId="598E30CF" w14:textId="77777777" w:rsidR="00D16ACC" w:rsidRDefault="00D16ACC" w:rsidP="00B1627B"/>
    <w:p w14:paraId="62CC7CBF" w14:textId="77777777" w:rsidR="00D16ACC" w:rsidRDefault="00D16ACC" w:rsidP="00B1627B"/>
    <w:p w14:paraId="2EA2DF0B" w14:textId="77777777" w:rsidR="00D16ACC" w:rsidRDefault="00D16ACC" w:rsidP="00B1627B"/>
    <w:p w14:paraId="11DCC6B1" w14:textId="26618480" w:rsidR="00D16ACC" w:rsidRPr="003B2AE7" w:rsidRDefault="00D16ACC" w:rsidP="00B1627B">
      <w:pPr>
        <w:sectPr w:rsidR="00D16ACC" w:rsidRPr="003B2AE7" w:rsidSect="00034C91">
          <w:headerReference w:type="even" r:id="rId13"/>
          <w:headerReference w:type="default" r:id="rId14"/>
          <w:headerReference w:type="first" r:id="rId15"/>
          <w:pgSz w:w="11906" w:h="16838"/>
          <w:pgMar w:top="1134" w:right="1134" w:bottom="1276" w:left="1134" w:header="567" w:footer="567" w:gutter="0"/>
          <w:cols w:space="708"/>
          <w:docGrid w:linePitch="360"/>
        </w:sectPr>
      </w:pPr>
    </w:p>
    <w:p w14:paraId="0FC1B485" w14:textId="4AF4ABF7" w:rsidR="00275545" w:rsidRPr="005661BD" w:rsidRDefault="00275545" w:rsidP="00B1627B"/>
    <w:bookmarkEnd w:id="0"/>
    <w:p w14:paraId="15371C0C" w14:textId="77777777" w:rsidR="00275545" w:rsidRPr="005661BD" w:rsidRDefault="00275545" w:rsidP="00DA270B">
      <w:pPr>
        <w:tabs>
          <w:tab w:val="left" w:pos="4111"/>
          <w:tab w:val="left" w:pos="7371"/>
          <w:tab w:val="left" w:pos="8647"/>
        </w:tabs>
        <w:ind w:left="5670" w:hanging="5670"/>
      </w:pPr>
    </w:p>
    <w:sectPr w:rsidR="00275545" w:rsidRPr="005661BD" w:rsidSect="007A13EC">
      <w:headerReference w:type="even" r:id="rId16"/>
      <w:headerReference w:type="default" r:id="rId17"/>
      <w:footerReference w:type="default" r:id="rId18"/>
      <w:headerReference w:type="first" r:id="rId19"/>
      <w:footerReference w:type="first" r:id="rId20"/>
      <w:pgSz w:w="11906" w:h="16838" w:code="9"/>
      <w:pgMar w:top="1418" w:right="1134" w:bottom="1418" w:left="1134" w:header="851"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C5BFBD" w14:textId="77777777" w:rsidR="006277E2" w:rsidRDefault="006277E2" w:rsidP="00B1627B">
      <w:r>
        <w:separator/>
      </w:r>
    </w:p>
  </w:endnote>
  <w:endnote w:type="continuationSeparator" w:id="0">
    <w:p w14:paraId="12A3337D" w14:textId="77777777" w:rsidR="006277E2" w:rsidRDefault="006277E2" w:rsidP="00B162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egoe UI">
    <w:panose1 w:val="020B0502040204020203"/>
    <w:charset w:val="00"/>
    <w:family w:val="swiss"/>
    <w:pitch w:val="variable"/>
    <w:sig w:usb0="E4002EFF" w:usb1="C000E47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oopee">
    <w:charset w:val="00"/>
    <w:family w:val="auto"/>
    <w:pitch w:val="variable"/>
    <w:sig w:usb0="80000027" w:usb1="5000004A" w:usb2="00000000" w:usb3="00000000" w:csb0="00000001"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enturyGothic">
    <w:altName w:val="Yu Gothic UI"/>
    <w:panose1 w:val="00000000000000000000"/>
    <w:charset w:val="80"/>
    <w:family w:val="auto"/>
    <w:notTrueType/>
    <w:pitch w:val="default"/>
    <w:sig w:usb0="00000001" w:usb1="08070000" w:usb2="00000010" w:usb3="00000000" w:csb0="00020000" w:csb1="00000000"/>
  </w:font>
  <w:font w:name="Futura Light">
    <w:altName w:val="Century Gothic"/>
    <w:panose1 w:val="00000000000000000000"/>
    <w:charset w:val="00"/>
    <w:family w:val="swiss"/>
    <w:notTrueType/>
    <w:pitch w:val="default"/>
    <w:sig w:usb0="00000003" w:usb1="00000000" w:usb2="00000000" w:usb3="00000000" w:csb0="00000001" w:csb1="00000000"/>
  </w:font>
  <w:font w:name="Myriad Pro">
    <w:altName w:val="Corbel"/>
    <w:panose1 w:val="00000000000000000000"/>
    <w:charset w:val="00"/>
    <w:family w:val="swiss"/>
    <w:notTrueType/>
    <w:pitch w:val="variable"/>
    <w:sig w:usb0="20000287" w:usb1="00000001"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Miriam Libre">
    <w:panose1 w:val="00000500000000000000"/>
    <w:charset w:val="00"/>
    <w:family w:val="modern"/>
    <w:notTrueType/>
    <w:pitch w:val="variable"/>
    <w:sig w:usb0="00000807" w:usb1="40000000" w:usb2="00000000" w:usb3="00000000" w:csb0="000000B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pPr w:vertAnchor="page" w:horzAnchor="margin" w:tblpXSpec="right" w:tblpY="15764"/>
      <w:tblW w:w="80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230"/>
      <w:gridCol w:w="850"/>
    </w:tblGrid>
    <w:tr w:rsidR="009F649A" w:rsidRPr="001C45BE" w14:paraId="21F9F503" w14:textId="77777777" w:rsidTr="00D96875">
      <w:tc>
        <w:tcPr>
          <w:tcW w:w="7230" w:type="dxa"/>
          <w:tcMar>
            <w:bottom w:w="57" w:type="dxa"/>
          </w:tcMar>
        </w:tcPr>
        <w:p w14:paraId="241FE7CA" w14:textId="3210DA48" w:rsidR="009F649A" w:rsidRDefault="009F649A" w:rsidP="00D96875">
          <w:pPr>
            <w:pStyle w:val="Documentnompied-de-page"/>
            <w:framePr w:wrap="auto" w:vAnchor="margin" w:hAnchor="text" w:xAlign="left" w:yAlign="inline"/>
            <w:spacing w:before="0"/>
            <w:rPr>
              <w:rStyle w:val="Documentnompied-de-pageCar"/>
              <w:caps/>
            </w:rPr>
          </w:pPr>
          <w:r w:rsidRPr="007721E9">
            <w:rPr>
              <w:rStyle w:val="Documentnompied-de-pageCar"/>
              <w:caps/>
            </w:rPr>
            <w:t>AMU – création de la Maison de l’Etudiant dans le bâtiment administratif du campus Etoile sur le site Saint Jérôme</w:t>
          </w:r>
        </w:p>
      </w:tc>
      <w:tc>
        <w:tcPr>
          <w:tcW w:w="850" w:type="dxa"/>
          <w:tcMar>
            <w:right w:w="284" w:type="dxa"/>
          </w:tcMar>
          <w:vAlign w:val="bottom"/>
        </w:tcPr>
        <w:p w14:paraId="770BFD1B" w14:textId="4CCD678D" w:rsidR="009F649A" w:rsidRPr="000A6EDF" w:rsidRDefault="009F649A" w:rsidP="00D96875">
          <w:pPr>
            <w:pStyle w:val="Documentfolio"/>
            <w:framePr w:wrap="auto" w:vAnchor="margin" w:hAnchor="text" w:xAlign="left" w:yAlign="inline"/>
          </w:pPr>
          <w:r w:rsidRPr="000A6EDF">
            <w:fldChar w:fldCharType="begin"/>
          </w:r>
          <w:r w:rsidRPr="000A6EDF">
            <w:instrText xml:space="preserve"> PAGE </w:instrText>
          </w:r>
          <w:r w:rsidRPr="000A6EDF">
            <w:fldChar w:fldCharType="separate"/>
          </w:r>
          <w:r>
            <w:t>3</w:t>
          </w:r>
          <w:r w:rsidRPr="000A6EDF">
            <w:fldChar w:fldCharType="end"/>
          </w:r>
          <w:r w:rsidRPr="000A6EDF">
            <w:t>/</w:t>
          </w:r>
          <w:r>
            <w:rPr>
              <w:noProof/>
            </w:rPr>
            <w:fldChar w:fldCharType="begin"/>
          </w:r>
          <w:r>
            <w:rPr>
              <w:noProof/>
            </w:rPr>
            <w:instrText xml:space="preserve"> NUMPAGES   \* MERGEFORMAT </w:instrText>
          </w:r>
          <w:r>
            <w:rPr>
              <w:noProof/>
            </w:rPr>
            <w:fldChar w:fldCharType="separate"/>
          </w:r>
          <w:r>
            <w:rPr>
              <w:noProof/>
            </w:rPr>
            <w:t>67</w:t>
          </w:r>
          <w:r>
            <w:rPr>
              <w:noProof/>
            </w:rPr>
            <w:fldChar w:fldCharType="end"/>
          </w:r>
        </w:p>
      </w:tc>
    </w:tr>
    <w:tr w:rsidR="009F649A" w:rsidRPr="001C45BE" w14:paraId="2BAA64DA" w14:textId="77777777" w:rsidTr="00D96875">
      <w:sdt>
        <w:sdtPr>
          <w:rPr>
            <w:rStyle w:val="Documentnompied-de-pageCar"/>
          </w:rPr>
          <w:alias w:val="Title"/>
          <w:tag w:val=""/>
          <w:id w:val="-2052922412"/>
          <w:placeholder>
            <w:docPart w:val="5077C3086A344C7DA6CF7D7D4932F399"/>
          </w:placeholder>
          <w:dataBinding w:prefixMappings="xmlns:ns0='http://purl.org/dc/elements/1.1/' xmlns:ns1='http://schemas.openxmlformats.org/package/2006/metadata/core-properties' " w:xpath="/ns1:coreProperties[1]/ns0:title[1]" w:storeItemID="{6C3C8BC8-F283-45AE-878A-BAB7291924A1}"/>
          <w:text w:multiLine="1"/>
        </w:sdtPr>
        <w:sdtEndPr>
          <w:rPr>
            <w:rStyle w:val="Documentnompied-de-pageCar"/>
          </w:rPr>
        </w:sdtEndPr>
        <w:sdtContent>
          <w:tc>
            <w:tcPr>
              <w:tcW w:w="7230" w:type="dxa"/>
              <w:tcMar>
                <w:bottom w:w="57" w:type="dxa"/>
              </w:tcMar>
            </w:tcPr>
            <w:p w14:paraId="2F3D09B1" w14:textId="48766F3F" w:rsidR="009F649A" w:rsidRPr="00B1627B" w:rsidRDefault="00765F7B" w:rsidP="00D96875">
              <w:pPr>
                <w:pStyle w:val="Documentnompied-de-page"/>
                <w:framePr w:wrap="auto" w:vAnchor="margin" w:hAnchor="text" w:xAlign="left" w:yAlign="inline"/>
                <w:spacing w:before="0"/>
              </w:pPr>
              <w:r>
                <w:rPr>
                  <w:rStyle w:val="Documentnompied-de-pageCar"/>
                </w:rPr>
                <w:t>Tome 2 Programme technique détaillé</w:t>
              </w:r>
            </w:p>
          </w:tc>
        </w:sdtContent>
      </w:sdt>
      <w:tc>
        <w:tcPr>
          <w:tcW w:w="850" w:type="dxa"/>
          <w:vMerge w:val="restart"/>
          <w:tcMar>
            <w:right w:w="284" w:type="dxa"/>
          </w:tcMar>
          <w:vAlign w:val="center"/>
        </w:tcPr>
        <w:p w14:paraId="53A99448" w14:textId="0291BD1F" w:rsidR="009F649A" w:rsidRPr="000A6EDF" w:rsidRDefault="009F649A" w:rsidP="00D96875">
          <w:pPr>
            <w:pStyle w:val="Documentfolio"/>
            <w:framePr w:wrap="auto" w:vAnchor="margin" w:hAnchor="text" w:xAlign="left" w:yAlign="inline"/>
          </w:pPr>
        </w:p>
      </w:tc>
    </w:tr>
    <w:tr w:rsidR="009F649A" w:rsidRPr="001C45BE" w14:paraId="72685310" w14:textId="77777777" w:rsidTr="00D96875">
      <w:tc>
        <w:tcPr>
          <w:tcW w:w="7230" w:type="dxa"/>
          <w:tcMar>
            <w:right w:w="0" w:type="dxa"/>
          </w:tcMar>
          <w:vAlign w:val="center"/>
        </w:tcPr>
        <w:p w14:paraId="42EBB8BE" w14:textId="32BDB4DB" w:rsidR="009F649A" w:rsidRPr="00275545" w:rsidRDefault="006F47B0" w:rsidP="00D96875">
          <w:pPr>
            <w:pStyle w:val="Documentmentionspied-de-page"/>
            <w:framePr w:wrap="auto" w:vAnchor="margin" w:hAnchor="text" w:xAlign="left" w:yAlign="inline"/>
          </w:pPr>
          <w:fldSimple w:instr=" STYLEREF  &quot;_Document date&quot;  \* MERGEFORMAT ">
            <w:r w:rsidR="00A5487B">
              <w:t>17 juin 2025</w:t>
            </w:r>
          </w:fldSimple>
        </w:p>
      </w:tc>
      <w:tc>
        <w:tcPr>
          <w:tcW w:w="850" w:type="dxa"/>
          <w:vMerge/>
        </w:tcPr>
        <w:p w14:paraId="681B17AE" w14:textId="77777777" w:rsidR="009F649A" w:rsidRPr="001C45BE" w:rsidRDefault="009F649A" w:rsidP="00D96875"/>
      </w:tc>
    </w:tr>
  </w:tbl>
  <w:p w14:paraId="79367171" w14:textId="77777777" w:rsidR="009F649A" w:rsidRDefault="009F649A">
    <w:pPr>
      <w:pStyle w:val="Pieddepage"/>
    </w:pPr>
    <w:r w:rsidRPr="005C2325">
      <w:rPr>
        <w:noProof/>
      </w:rPr>
      <mc:AlternateContent>
        <mc:Choice Requires="wpg">
          <w:drawing>
            <wp:anchor distT="0" distB="0" distL="114300" distR="114300" simplePos="0" relativeHeight="251655680" behindDoc="0" locked="1" layoutInCell="0" allowOverlap="1" wp14:anchorId="67F9724F" wp14:editId="67A3289F">
              <wp:simplePos x="0" y="0"/>
              <wp:positionH relativeFrom="page">
                <wp:posOffset>331470</wp:posOffset>
              </wp:positionH>
              <wp:positionV relativeFrom="page">
                <wp:posOffset>10081260</wp:posOffset>
              </wp:positionV>
              <wp:extent cx="874800" cy="327600"/>
              <wp:effectExtent l="0" t="0" r="1905" b="0"/>
              <wp:wrapNone/>
              <wp:docPr id="15" name="Group 7"/>
              <wp:cNvGraphicFramePr/>
              <a:graphic xmlns:a="http://schemas.openxmlformats.org/drawingml/2006/main">
                <a:graphicData uri="http://schemas.microsoft.com/office/word/2010/wordprocessingGroup">
                  <wpg:wgp>
                    <wpg:cNvGrpSpPr/>
                    <wpg:grpSpPr>
                      <a:xfrm>
                        <a:off x="0" y="0"/>
                        <a:ext cx="874800" cy="327600"/>
                        <a:chOff x="0" y="0"/>
                        <a:chExt cx="874631" cy="326795"/>
                      </a:xfrm>
                    </wpg:grpSpPr>
                    <wps:wsp>
                      <wps:cNvPr id="16" name="Freeform 47"/>
                      <wps:cNvSpPr>
                        <a:spLocks noEditPoints="1"/>
                      </wps:cNvSpPr>
                      <wps:spPr bwMode="auto">
                        <a:xfrm>
                          <a:off x="0" y="0"/>
                          <a:ext cx="349943" cy="326795"/>
                        </a:xfrm>
                        <a:custGeom>
                          <a:avLst/>
                          <a:gdLst>
                            <a:gd name="T0" fmla="*/ 2692 w 5045"/>
                            <a:gd name="T1" fmla="*/ 0 h 4706"/>
                            <a:gd name="T2" fmla="*/ 339 w 5045"/>
                            <a:gd name="T3" fmla="*/ 2353 h 4706"/>
                            <a:gd name="T4" fmla="*/ 557 w 5045"/>
                            <a:gd name="T5" fmla="*/ 3343 h 4706"/>
                            <a:gd name="T6" fmla="*/ 122 w 5045"/>
                            <a:gd name="T7" fmla="*/ 3455 h 4706"/>
                            <a:gd name="T8" fmla="*/ 155 w 5045"/>
                            <a:gd name="T9" fmla="*/ 3646 h 4706"/>
                            <a:gd name="T10" fmla="*/ 663 w 5045"/>
                            <a:gd name="T11" fmla="*/ 3543 h 4706"/>
                            <a:gd name="T12" fmla="*/ 2692 w 5045"/>
                            <a:gd name="T13" fmla="*/ 4706 h 4706"/>
                            <a:gd name="T14" fmla="*/ 5045 w 5045"/>
                            <a:gd name="T15" fmla="*/ 2353 h 4706"/>
                            <a:gd name="T16" fmla="*/ 2692 w 5045"/>
                            <a:gd name="T17" fmla="*/ 0 h 4706"/>
                            <a:gd name="T18" fmla="*/ 2692 w 5045"/>
                            <a:gd name="T19" fmla="*/ 4299 h 4706"/>
                            <a:gd name="T20" fmla="*/ 1069 w 5045"/>
                            <a:gd name="T21" fmla="*/ 3425 h 4706"/>
                            <a:gd name="T22" fmla="*/ 1553 w 5045"/>
                            <a:gd name="T23" fmla="*/ 3233 h 4706"/>
                            <a:gd name="T24" fmla="*/ 1735 w 5045"/>
                            <a:gd name="T25" fmla="*/ 3142 h 4706"/>
                            <a:gd name="T26" fmla="*/ 1830 w 5045"/>
                            <a:gd name="T27" fmla="*/ 3273 h 4706"/>
                            <a:gd name="T28" fmla="*/ 3656 w 5045"/>
                            <a:gd name="T29" fmla="*/ 3367 h 4706"/>
                            <a:gd name="T30" fmla="*/ 3754 w 5045"/>
                            <a:gd name="T31" fmla="*/ 3283 h 4706"/>
                            <a:gd name="T32" fmla="*/ 3804 w 5045"/>
                            <a:gd name="T33" fmla="*/ 3051 h 4706"/>
                            <a:gd name="T34" fmla="*/ 3545 w 5045"/>
                            <a:gd name="T35" fmla="*/ 2959 h 4706"/>
                            <a:gd name="T36" fmla="*/ 3164 w 5045"/>
                            <a:gd name="T37" fmla="*/ 3139 h 4706"/>
                            <a:gd name="T38" fmla="*/ 3125 w 5045"/>
                            <a:gd name="T39" fmla="*/ 3152 h 4706"/>
                            <a:gd name="T40" fmla="*/ 3100 w 5045"/>
                            <a:gd name="T41" fmla="*/ 3159 h 4706"/>
                            <a:gd name="T42" fmla="*/ 2995 w 5045"/>
                            <a:gd name="T43" fmla="*/ 3185 h 4706"/>
                            <a:gd name="T44" fmla="*/ 2771 w 5045"/>
                            <a:gd name="T45" fmla="*/ 3215 h 4706"/>
                            <a:gd name="T46" fmla="*/ 2694 w 5045"/>
                            <a:gd name="T47" fmla="*/ 3215 h 4706"/>
                            <a:gd name="T48" fmla="*/ 2588 w 5045"/>
                            <a:gd name="T49" fmla="*/ 3207 h 4706"/>
                            <a:gd name="T50" fmla="*/ 2503 w 5045"/>
                            <a:gd name="T51" fmla="*/ 3193 h 4706"/>
                            <a:gd name="T52" fmla="*/ 2471 w 5045"/>
                            <a:gd name="T53" fmla="*/ 3185 h 4706"/>
                            <a:gd name="T54" fmla="*/ 2405 w 5045"/>
                            <a:gd name="T55" fmla="*/ 3164 h 4706"/>
                            <a:gd name="T56" fmla="*/ 2330 w 5045"/>
                            <a:gd name="T57" fmla="*/ 3132 h 4706"/>
                            <a:gd name="T58" fmla="*/ 2299 w 5045"/>
                            <a:gd name="T59" fmla="*/ 3116 h 4706"/>
                            <a:gd name="T60" fmla="*/ 2256 w 5045"/>
                            <a:gd name="T61" fmla="*/ 3088 h 4706"/>
                            <a:gd name="T62" fmla="*/ 2215 w 5045"/>
                            <a:gd name="T63" fmla="*/ 3057 h 4706"/>
                            <a:gd name="T64" fmla="*/ 2189 w 5045"/>
                            <a:gd name="T65" fmla="*/ 3036 h 4706"/>
                            <a:gd name="T66" fmla="*/ 2119 w 5045"/>
                            <a:gd name="T67" fmla="*/ 2957 h 4706"/>
                            <a:gd name="T68" fmla="*/ 2099 w 5045"/>
                            <a:gd name="T69" fmla="*/ 2929 h 4706"/>
                            <a:gd name="T70" fmla="*/ 2526 w 5045"/>
                            <a:gd name="T71" fmla="*/ 2625 h 4706"/>
                            <a:gd name="T72" fmla="*/ 3256 w 5045"/>
                            <a:gd name="T73" fmla="*/ 1542 h 4706"/>
                            <a:gd name="T74" fmla="*/ 2916 w 5045"/>
                            <a:gd name="T75" fmla="*/ 1038 h 4706"/>
                            <a:gd name="T76" fmla="*/ 2302 w 5045"/>
                            <a:gd name="T77" fmla="*/ 1152 h 4706"/>
                            <a:gd name="T78" fmla="*/ 1616 w 5045"/>
                            <a:gd name="T79" fmla="*/ 2881 h 4706"/>
                            <a:gd name="T80" fmla="*/ 945 w 5045"/>
                            <a:gd name="T81" fmla="*/ 3209 h 4706"/>
                            <a:gd name="T82" fmla="*/ 746 w 5045"/>
                            <a:gd name="T83" fmla="*/ 2353 h 4706"/>
                            <a:gd name="T84" fmla="*/ 2692 w 5045"/>
                            <a:gd name="T85" fmla="*/ 408 h 4706"/>
                            <a:gd name="T86" fmla="*/ 4637 w 5045"/>
                            <a:gd name="T87" fmla="*/ 2353 h 4706"/>
                            <a:gd name="T88" fmla="*/ 2692 w 5045"/>
                            <a:gd name="T89" fmla="*/ 4299 h 4706"/>
                            <a:gd name="T90" fmla="*/ 1975 w 5045"/>
                            <a:gd name="T91" fmla="*/ 2541 h 4706"/>
                            <a:gd name="T92" fmla="*/ 1973 w 5045"/>
                            <a:gd name="T93" fmla="*/ 2443 h 4706"/>
                            <a:gd name="T94" fmla="*/ 1986 w 5045"/>
                            <a:gd name="T95" fmla="*/ 2307 h 4706"/>
                            <a:gd name="T96" fmla="*/ 2060 w 5045"/>
                            <a:gd name="T97" fmla="*/ 2042 h 4706"/>
                            <a:gd name="T98" fmla="*/ 2353 w 5045"/>
                            <a:gd name="T99" fmla="*/ 1603 h 4706"/>
                            <a:gd name="T100" fmla="*/ 2766 w 5045"/>
                            <a:gd name="T101" fmla="*/ 1408 h 4706"/>
                            <a:gd name="T102" fmla="*/ 2825 w 5045"/>
                            <a:gd name="T103" fmla="*/ 1413 h 4706"/>
                            <a:gd name="T104" fmla="*/ 2838 w 5045"/>
                            <a:gd name="T105" fmla="*/ 1418 h 4706"/>
                            <a:gd name="T106" fmla="*/ 2858 w 5045"/>
                            <a:gd name="T107" fmla="*/ 1434 h 4706"/>
                            <a:gd name="T108" fmla="*/ 2862 w 5045"/>
                            <a:gd name="T109" fmla="*/ 1439 h 4706"/>
                            <a:gd name="T110" fmla="*/ 2876 w 5045"/>
                            <a:gd name="T111" fmla="*/ 1467 h 4706"/>
                            <a:gd name="T112" fmla="*/ 2883 w 5045"/>
                            <a:gd name="T113" fmla="*/ 1556 h 4706"/>
                            <a:gd name="T114" fmla="*/ 2681 w 5045"/>
                            <a:gd name="T115" fmla="*/ 1993 h 4706"/>
                            <a:gd name="T116" fmla="*/ 2031 w 5045"/>
                            <a:gd name="T117" fmla="*/ 2599 h 4706"/>
                            <a:gd name="T118" fmla="*/ 1988 w 5045"/>
                            <a:gd name="T119" fmla="*/ 2632 h 4706"/>
                            <a:gd name="T120" fmla="*/ 1975 w 5045"/>
                            <a:gd name="T121" fmla="*/ 2541 h 47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5045" h="4706">
                              <a:moveTo>
                                <a:pt x="2692" y="0"/>
                              </a:moveTo>
                              <a:cubicBezTo>
                                <a:pt x="1394" y="0"/>
                                <a:pt x="339" y="1056"/>
                                <a:pt x="339" y="2353"/>
                              </a:cubicBezTo>
                              <a:cubicBezTo>
                                <a:pt x="339" y="2707"/>
                                <a:pt x="417" y="3042"/>
                                <a:pt x="557" y="3343"/>
                              </a:cubicBezTo>
                              <a:cubicBezTo>
                                <a:pt x="414" y="3386"/>
                                <a:pt x="269" y="3424"/>
                                <a:pt x="122" y="3455"/>
                              </a:cubicBezTo>
                              <a:cubicBezTo>
                                <a:pt x="0" y="3481"/>
                                <a:pt x="32" y="3665"/>
                                <a:pt x="155" y="3646"/>
                              </a:cubicBezTo>
                              <a:cubicBezTo>
                                <a:pt x="326" y="3619"/>
                                <a:pt x="495" y="3585"/>
                                <a:pt x="663" y="3543"/>
                              </a:cubicBezTo>
                              <a:cubicBezTo>
                                <a:pt x="1072" y="4239"/>
                                <a:pt x="1828" y="4706"/>
                                <a:pt x="2692" y="4706"/>
                              </a:cubicBezTo>
                              <a:cubicBezTo>
                                <a:pt x="3989" y="4706"/>
                                <a:pt x="5045" y="3651"/>
                                <a:pt x="5045" y="2353"/>
                              </a:cubicBezTo>
                              <a:cubicBezTo>
                                <a:pt x="5045" y="1056"/>
                                <a:pt x="3989" y="0"/>
                                <a:pt x="2692" y="0"/>
                              </a:cubicBezTo>
                              <a:close/>
                              <a:moveTo>
                                <a:pt x="2692" y="4299"/>
                              </a:moveTo>
                              <a:cubicBezTo>
                                <a:pt x="2015" y="4299"/>
                                <a:pt x="1418" y="3951"/>
                                <a:pt x="1069" y="3425"/>
                              </a:cubicBezTo>
                              <a:cubicBezTo>
                                <a:pt x="1233" y="3370"/>
                                <a:pt x="1395" y="3306"/>
                                <a:pt x="1553" y="3233"/>
                              </a:cubicBezTo>
                              <a:cubicBezTo>
                                <a:pt x="1614" y="3204"/>
                                <a:pt x="1675" y="3174"/>
                                <a:pt x="1735" y="3142"/>
                              </a:cubicBezTo>
                              <a:cubicBezTo>
                                <a:pt x="1763" y="3187"/>
                                <a:pt x="1795" y="3231"/>
                                <a:pt x="1830" y="3273"/>
                              </a:cubicBezTo>
                              <a:cubicBezTo>
                                <a:pt x="2260" y="3783"/>
                                <a:pt x="3154" y="3747"/>
                                <a:pt x="3656" y="3367"/>
                              </a:cubicBezTo>
                              <a:cubicBezTo>
                                <a:pt x="3690" y="3341"/>
                                <a:pt x="3723" y="3312"/>
                                <a:pt x="3754" y="3283"/>
                              </a:cubicBezTo>
                              <a:cubicBezTo>
                                <a:pt x="3818" y="3222"/>
                                <a:pt x="3843" y="3133"/>
                                <a:pt x="3804" y="3051"/>
                              </a:cubicBezTo>
                              <a:cubicBezTo>
                                <a:pt x="3763" y="2963"/>
                                <a:pt x="3635" y="2903"/>
                                <a:pt x="3545" y="2959"/>
                              </a:cubicBezTo>
                              <a:cubicBezTo>
                                <a:pt x="3426" y="3033"/>
                                <a:pt x="3295" y="3090"/>
                                <a:pt x="3164" y="3139"/>
                              </a:cubicBezTo>
                              <a:cubicBezTo>
                                <a:pt x="3151" y="3143"/>
                                <a:pt x="3138" y="3148"/>
                                <a:pt x="3125" y="3152"/>
                              </a:cubicBezTo>
                              <a:cubicBezTo>
                                <a:pt x="3156" y="3142"/>
                                <a:pt x="3108" y="3157"/>
                                <a:pt x="3100" y="3159"/>
                              </a:cubicBezTo>
                              <a:cubicBezTo>
                                <a:pt x="3066" y="3169"/>
                                <a:pt x="3030" y="3178"/>
                                <a:pt x="2995" y="3185"/>
                              </a:cubicBezTo>
                              <a:cubicBezTo>
                                <a:pt x="2921" y="3201"/>
                                <a:pt x="2846" y="3210"/>
                                <a:pt x="2771" y="3215"/>
                              </a:cubicBezTo>
                              <a:cubicBezTo>
                                <a:pt x="2801" y="3212"/>
                                <a:pt x="2710" y="3215"/>
                                <a:pt x="2694" y="3215"/>
                              </a:cubicBezTo>
                              <a:cubicBezTo>
                                <a:pt x="2659" y="3214"/>
                                <a:pt x="2623" y="3210"/>
                                <a:pt x="2588" y="3207"/>
                              </a:cubicBezTo>
                              <a:cubicBezTo>
                                <a:pt x="2560" y="3203"/>
                                <a:pt x="2531" y="3199"/>
                                <a:pt x="2503" y="3193"/>
                              </a:cubicBezTo>
                              <a:cubicBezTo>
                                <a:pt x="2515" y="3195"/>
                                <a:pt x="2478" y="3187"/>
                                <a:pt x="2471" y="3185"/>
                              </a:cubicBezTo>
                              <a:cubicBezTo>
                                <a:pt x="2449" y="3179"/>
                                <a:pt x="2427" y="3171"/>
                                <a:pt x="2405" y="3164"/>
                              </a:cubicBezTo>
                              <a:cubicBezTo>
                                <a:pt x="2379" y="3155"/>
                                <a:pt x="2354" y="3144"/>
                                <a:pt x="2330" y="3132"/>
                              </a:cubicBezTo>
                              <a:cubicBezTo>
                                <a:pt x="2333" y="3134"/>
                                <a:pt x="2304" y="3119"/>
                                <a:pt x="2299" y="3116"/>
                              </a:cubicBezTo>
                              <a:cubicBezTo>
                                <a:pt x="2284" y="3107"/>
                                <a:pt x="2270" y="3098"/>
                                <a:pt x="2256" y="3088"/>
                              </a:cubicBezTo>
                              <a:cubicBezTo>
                                <a:pt x="2242" y="3078"/>
                                <a:pt x="2228" y="3068"/>
                                <a:pt x="2215" y="3057"/>
                              </a:cubicBezTo>
                              <a:cubicBezTo>
                                <a:pt x="2211" y="3055"/>
                                <a:pt x="2194" y="3040"/>
                                <a:pt x="2189" y="3036"/>
                              </a:cubicBezTo>
                              <a:cubicBezTo>
                                <a:pt x="2164" y="3011"/>
                                <a:pt x="2141" y="2984"/>
                                <a:pt x="2119" y="2957"/>
                              </a:cubicBezTo>
                              <a:cubicBezTo>
                                <a:pt x="2112" y="2948"/>
                                <a:pt x="2105" y="2939"/>
                                <a:pt x="2099" y="2929"/>
                              </a:cubicBezTo>
                              <a:cubicBezTo>
                                <a:pt x="2246" y="2835"/>
                                <a:pt x="2388" y="2733"/>
                                <a:pt x="2526" y="2625"/>
                              </a:cubicBezTo>
                              <a:cubicBezTo>
                                <a:pt x="2857" y="2365"/>
                                <a:pt x="3236" y="1990"/>
                                <a:pt x="3256" y="1542"/>
                              </a:cubicBezTo>
                              <a:cubicBezTo>
                                <a:pt x="3266" y="1318"/>
                                <a:pt x="3143" y="1094"/>
                                <a:pt x="2916" y="1038"/>
                              </a:cubicBezTo>
                              <a:cubicBezTo>
                                <a:pt x="2709" y="987"/>
                                <a:pt x="2483" y="1049"/>
                                <a:pt x="2302" y="1152"/>
                              </a:cubicBezTo>
                              <a:cubicBezTo>
                                <a:pt x="1736" y="1473"/>
                                <a:pt x="1420" y="2256"/>
                                <a:pt x="1616" y="2881"/>
                              </a:cubicBezTo>
                              <a:cubicBezTo>
                                <a:pt x="1402" y="3009"/>
                                <a:pt x="1177" y="3118"/>
                                <a:pt x="945" y="3209"/>
                              </a:cubicBezTo>
                              <a:cubicBezTo>
                                <a:pt x="818" y="2951"/>
                                <a:pt x="746" y="2660"/>
                                <a:pt x="746" y="2353"/>
                              </a:cubicBezTo>
                              <a:cubicBezTo>
                                <a:pt x="746" y="1280"/>
                                <a:pt x="1619" y="408"/>
                                <a:pt x="2692" y="408"/>
                              </a:cubicBezTo>
                              <a:cubicBezTo>
                                <a:pt x="3765" y="408"/>
                                <a:pt x="4637" y="1280"/>
                                <a:pt x="4637" y="2353"/>
                              </a:cubicBezTo>
                              <a:cubicBezTo>
                                <a:pt x="4637" y="3426"/>
                                <a:pt x="3765" y="4299"/>
                                <a:pt x="2692" y="4299"/>
                              </a:cubicBezTo>
                              <a:close/>
                              <a:moveTo>
                                <a:pt x="1975" y="2541"/>
                              </a:moveTo>
                              <a:cubicBezTo>
                                <a:pt x="1970" y="2494"/>
                                <a:pt x="1971" y="2502"/>
                                <a:pt x="1973" y="2443"/>
                              </a:cubicBezTo>
                              <a:cubicBezTo>
                                <a:pt x="1974" y="2397"/>
                                <a:pt x="1979" y="2352"/>
                                <a:pt x="1986" y="2307"/>
                              </a:cubicBezTo>
                              <a:cubicBezTo>
                                <a:pt x="1999" y="2214"/>
                                <a:pt x="2022" y="2139"/>
                                <a:pt x="2060" y="2042"/>
                              </a:cubicBezTo>
                              <a:cubicBezTo>
                                <a:pt x="2123" y="1877"/>
                                <a:pt x="2227" y="1720"/>
                                <a:pt x="2353" y="1603"/>
                              </a:cubicBezTo>
                              <a:cubicBezTo>
                                <a:pt x="2474" y="1491"/>
                                <a:pt x="2626" y="1414"/>
                                <a:pt x="2766" y="1408"/>
                              </a:cubicBezTo>
                              <a:cubicBezTo>
                                <a:pt x="2775" y="1408"/>
                                <a:pt x="2823" y="1415"/>
                                <a:pt x="2825" y="1413"/>
                              </a:cubicBezTo>
                              <a:cubicBezTo>
                                <a:pt x="2832" y="1416"/>
                                <a:pt x="2836" y="1418"/>
                                <a:pt x="2838" y="1418"/>
                              </a:cubicBezTo>
                              <a:cubicBezTo>
                                <a:pt x="2845" y="1424"/>
                                <a:pt x="2855" y="1432"/>
                                <a:pt x="2858" y="1434"/>
                              </a:cubicBezTo>
                              <a:cubicBezTo>
                                <a:pt x="2860" y="1436"/>
                                <a:pt x="2861" y="1438"/>
                                <a:pt x="2862" y="1439"/>
                              </a:cubicBezTo>
                              <a:cubicBezTo>
                                <a:pt x="2867" y="1452"/>
                                <a:pt x="2878" y="1478"/>
                                <a:pt x="2876" y="1467"/>
                              </a:cubicBezTo>
                              <a:cubicBezTo>
                                <a:pt x="2883" y="1497"/>
                                <a:pt x="2884" y="1526"/>
                                <a:pt x="2883" y="1556"/>
                              </a:cubicBezTo>
                              <a:cubicBezTo>
                                <a:pt x="2876" y="1718"/>
                                <a:pt x="2774" y="1867"/>
                                <a:pt x="2681" y="1993"/>
                              </a:cubicBezTo>
                              <a:cubicBezTo>
                                <a:pt x="2505" y="2231"/>
                                <a:pt x="2265" y="2419"/>
                                <a:pt x="2031" y="2599"/>
                              </a:cubicBezTo>
                              <a:cubicBezTo>
                                <a:pt x="2016" y="2610"/>
                                <a:pt x="2002" y="2621"/>
                                <a:pt x="1988" y="2632"/>
                              </a:cubicBezTo>
                              <a:cubicBezTo>
                                <a:pt x="1982" y="2602"/>
                                <a:pt x="1978" y="2572"/>
                                <a:pt x="1975" y="2541"/>
                              </a:cubicBezTo>
                              <a:close/>
                            </a:path>
                          </a:pathLst>
                        </a:custGeom>
                        <a:solidFill>
                          <a:srgbClr val="A8C30C"/>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7" name="Freeform 48"/>
                      <wps:cNvSpPr>
                        <a:spLocks noEditPoints="1"/>
                      </wps:cNvSpPr>
                      <wps:spPr bwMode="auto">
                        <a:xfrm>
                          <a:off x="397374" y="84649"/>
                          <a:ext cx="132307" cy="155568"/>
                        </a:xfrm>
                        <a:custGeom>
                          <a:avLst/>
                          <a:gdLst>
                            <a:gd name="T0" fmla="*/ 259 w 1909"/>
                            <a:gd name="T1" fmla="*/ 1190 h 2241"/>
                            <a:gd name="T2" fmla="*/ 957 w 1909"/>
                            <a:gd name="T3" fmla="*/ 2024 h 2241"/>
                            <a:gd name="T4" fmla="*/ 1622 w 1909"/>
                            <a:gd name="T5" fmla="*/ 1482 h 2241"/>
                            <a:gd name="T6" fmla="*/ 1880 w 1909"/>
                            <a:gd name="T7" fmla="*/ 1482 h 2241"/>
                            <a:gd name="T8" fmla="*/ 957 w 1909"/>
                            <a:gd name="T9" fmla="*/ 2241 h 2241"/>
                            <a:gd name="T10" fmla="*/ 0 w 1909"/>
                            <a:gd name="T11" fmla="*/ 1120 h 2241"/>
                            <a:gd name="T12" fmla="*/ 957 w 1909"/>
                            <a:gd name="T13" fmla="*/ 0 h 2241"/>
                            <a:gd name="T14" fmla="*/ 1889 w 1909"/>
                            <a:gd name="T15" fmla="*/ 1190 h 2241"/>
                            <a:gd name="T16" fmla="*/ 259 w 1909"/>
                            <a:gd name="T17" fmla="*/ 1190 h 2241"/>
                            <a:gd name="T18" fmla="*/ 1630 w 1909"/>
                            <a:gd name="T19" fmla="*/ 973 h 2241"/>
                            <a:gd name="T20" fmla="*/ 957 w 1909"/>
                            <a:gd name="T21" fmla="*/ 217 h 2241"/>
                            <a:gd name="T22" fmla="*/ 259 w 1909"/>
                            <a:gd name="T23" fmla="*/ 973 h 2241"/>
                            <a:gd name="T24" fmla="*/ 1630 w 1909"/>
                            <a:gd name="T25" fmla="*/ 973 h 22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09" h="2241">
                              <a:moveTo>
                                <a:pt x="259" y="1190"/>
                              </a:moveTo>
                              <a:cubicBezTo>
                                <a:pt x="263" y="1568"/>
                                <a:pt x="460" y="2024"/>
                                <a:pt x="957" y="2024"/>
                              </a:cubicBezTo>
                              <a:cubicBezTo>
                                <a:pt x="1334" y="2024"/>
                                <a:pt x="1540" y="1802"/>
                                <a:pt x="1622" y="1482"/>
                              </a:cubicBezTo>
                              <a:cubicBezTo>
                                <a:pt x="1880" y="1482"/>
                                <a:pt x="1880" y="1482"/>
                                <a:pt x="1880" y="1482"/>
                              </a:cubicBezTo>
                              <a:cubicBezTo>
                                <a:pt x="1770" y="1962"/>
                                <a:pt x="1490" y="2241"/>
                                <a:pt x="957" y="2241"/>
                              </a:cubicBezTo>
                              <a:cubicBezTo>
                                <a:pt x="283" y="2241"/>
                                <a:pt x="0" y="1724"/>
                                <a:pt x="0" y="1120"/>
                              </a:cubicBezTo>
                              <a:cubicBezTo>
                                <a:pt x="0" y="562"/>
                                <a:pt x="283" y="0"/>
                                <a:pt x="957" y="0"/>
                              </a:cubicBezTo>
                              <a:cubicBezTo>
                                <a:pt x="1638" y="0"/>
                                <a:pt x="1909" y="595"/>
                                <a:pt x="1889" y="1190"/>
                              </a:cubicBezTo>
                              <a:lnTo>
                                <a:pt x="259" y="1190"/>
                              </a:lnTo>
                              <a:close/>
                              <a:moveTo>
                                <a:pt x="1630" y="973"/>
                              </a:moveTo>
                              <a:cubicBezTo>
                                <a:pt x="1618" y="583"/>
                                <a:pt x="1375" y="217"/>
                                <a:pt x="957" y="217"/>
                              </a:cubicBezTo>
                              <a:cubicBezTo>
                                <a:pt x="534" y="217"/>
                                <a:pt x="300" y="587"/>
                                <a:pt x="259" y="973"/>
                              </a:cubicBezTo>
                              <a:lnTo>
                                <a:pt x="1630" y="973"/>
                              </a:lnTo>
                              <a:close/>
                            </a:path>
                          </a:pathLst>
                        </a:custGeom>
                        <a:solidFill>
                          <a:srgbClr val="000000"/>
                        </a:solidFill>
                        <a:ln>
                          <a:noFill/>
                        </a:ln>
                      </wps:spPr>
                      <wps:bodyPr vert="horz" wrap="square" lIns="91440" tIns="45720" rIns="91440" bIns="45720" numCol="1" anchor="t" anchorCtr="0" compatLnSpc="1">
                        <a:prstTxWarp prst="textNoShape">
                          <a:avLst/>
                        </a:prstTxWarp>
                      </wps:bodyPr>
                    </wps:wsp>
                    <wps:wsp>
                      <wps:cNvPr id="18" name="Freeform 49"/>
                      <wps:cNvSpPr>
                        <a:spLocks noEditPoints="1"/>
                      </wps:cNvSpPr>
                      <wps:spPr bwMode="auto">
                        <a:xfrm>
                          <a:off x="545112" y="84649"/>
                          <a:ext cx="131626" cy="210034"/>
                        </a:xfrm>
                        <a:custGeom>
                          <a:avLst/>
                          <a:gdLst>
                            <a:gd name="T0" fmla="*/ 1897 w 1897"/>
                            <a:gd name="T1" fmla="*/ 2007 h 3026"/>
                            <a:gd name="T2" fmla="*/ 957 w 1897"/>
                            <a:gd name="T3" fmla="*/ 3026 h 3026"/>
                            <a:gd name="T4" fmla="*/ 78 w 1897"/>
                            <a:gd name="T5" fmla="*/ 2385 h 3026"/>
                            <a:gd name="T6" fmla="*/ 337 w 1897"/>
                            <a:gd name="T7" fmla="*/ 2385 h 3026"/>
                            <a:gd name="T8" fmla="*/ 957 w 1897"/>
                            <a:gd name="T9" fmla="*/ 2808 h 3026"/>
                            <a:gd name="T10" fmla="*/ 1638 w 1897"/>
                            <a:gd name="T11" fmla="*/ 2007 h 3026"/>
                            <a:gd name="T12" fmla="*/ 1638 w 1897"/>
                            <a:gd name="T13" fmla="*/ 1720 h 3026"/>
                            <a:gd name="T14" fmla="*/ 1630 w 1897"/>
                            <a:gd name="T15" fmla="*/ 1720 h 3026"/>
                            <a:gd name="T16" fmla="*/ 957 w 1897"/>
                            <a:gd name="T17" fmla="*/ 2155 h 3026"/>
                            <a:gd name="T18" fmla="*/ 0 w 1897"/>
                            <a:gd name="T19" fmla="*/ 1067 h 3026"/>
                            <a:gd name="T20" fmla="*/ 957 w 1897"/>
                            <a:gd name="T21" fmla="*/ 0 h 3026"/>
                            <a:gd name="T22" fmla="*/ 1630 w 1897"/>
                            <a:gd name="T23" fmla="*/ 427 h 3026"/>
                            <a:gd name="T24" fmla="*/ 1638 w 1897"/>
                            <a:gd name="T25" fmla="*/ 427 h 3026"/>
                            <a:gd name="T26" fmla="*/ 1638 w 1897"/>
                            <a:gd name="T27" fmla="*/ 61 h 3026"/>
                            <a:gd name="T28" fmla="*/ 1897 w 1897"/>
                            <a:gd name="T29" fmla="*/ 61 h 3026"/>
                            <a:gd name="T30" fmla="*/ 1897 w 1897"/>
                            <a:gd name="T31" fmla="*/ 2007 h 3026"/>
                            <a:gd name="T32" fmla="*/ 1638 w 1897"/>
                            <a:gd name="T33" fmla="*/ 1096 h 3026"/>
                            <a:gd name="T34" fmla="*/ 957 w 1897"/>
                            <a:gd name="T35" fmla="*/ 217 h 3026"/>
                            <a:gd name="T36" fmla="*/ 259 w 1897"/>
                            <a:gd name="T37" fmla="*/ 1096 h 3026"/>
                            <a:gd name="T38" fmla="*/ 957 w 1897"/>
                            <a:gd name="T39" fmla="*/ 1938 h 3026"/>
                            <a:gd name="T40" fmla="*/ 1638 w 1897"/>
                            <a:gd name="T41" fmla="*/ 1096 h 30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1897" h="3026">
                              <a:moveTo>
                                <a:pt x="1897" y="2007"/>
                              </a:moveTo>
                              <a:cubicBezTo>
                                <a:pt x="1893" y="2640"/>
                                <a:pt x="1651" y="3026"/>
                                <a:pt x="957" y="3026"/>
                              </a:cubicBezTo>
                              <a:cubicBezTo>
                                <a:pt x="534" y="3026"/>
                                <a:pt x="115" y="2837"/>
                                <a:pt x="78" y="2385"/>
                              </a:cubicBezTo>
                              <a:cubicBezTo>
                                <a:pt x="337" y="2385"/>
                                <a:pt x="337" y="2385"/>
                                <a:pt x="337" y="2385"/>
                              </a:cubicBezTo>
                              <a:cubicBezTo>
                                <a:pt x="394" y="2697"/>
                                <a:pt x="669" y="2808"/>
                                <a:pt x="957" y="2808"/>
                              </a:cubicBezTo>
                              <a:cubicBezTo>
                                <a:pt x="1433" y="2808"/>
                                <a:pt x="1638" y="2525"/>
                                <a:pt x="1638" y="2007"/>
                              </a:cubicBezTo>
                              <a:cubicBezTo>
                                <a:pt x="1638" y="1720"/>
                                <a:pt x="1638" y="1720"/>
                                <a:pt x="1638" y="1720"/>
                              </a:cubicBezTo>
                              <a:cubicBezTo>
                                <a:pt x="1630" y="1720"/>
                                <a:pt x="1630" y="1720"/>
                                <a:pt x="1630" y="1720"/>
                              </a:cubicBezTo>
                              <a:cubicBezTo>
                                <a:pt x="1511" y="1979"/>
                                <a:pt x="1260" y="2155"/>
                                <a:pt x="957" y="2155"/>
                              </a:cubicBezTo>
                              <a:cubicBezTo>
                                <a:pt x="279" y="2155"/>
                                <a:pt x="0" y="1671"/>
                                <a:pt x="0" y="1067"/>
                              </a:cubicBezTo>
                              <a:cubicBezTo>
                                <a:pt x="0" y="484"/>
                                <a:pt x="345" y="0"/>
                                <a:pt x="957" y="0"/>
                              </a:cubicBezTo>
                              <a:cubicBezTo>
                                <a:pt x="1265" y="0"/>
                                <a:pt x="1527" y="192"/>
                                <a:pt x="1630" y="427"/>
                              </a:cubicBezTo>
                              <a:cubicBezTo>
                                <a:pt x="1638" y="427"/>
                                <a:pt x="1638" y="427"/>
                                <a:pt x="1638" y="427"/>
                              </a:cubicBezTo>
                              <a:cubicBezTo>
                                <a:pt x="1638" y="61"/>
                                <a:pt x="1638" y="61"/>
                                <a:pt x="1638" y="61"/>
                              </a:cubicBezTo>
                              <a:cubicBezTo>
                                <a:pt x="1897" y="61"/>
                                <a:pt x="1897" y="61"/>
                                <a:pt x="1897" y="61"/>
                              </a:cubicBezTo>
                              <a:lnTo>
                                <a:pt x="1897" y="2007"/>
                              </a:lnTo>
                              <a:close/>
                              <a:moveTo>
                                <a:pt x="1638" y="1096"/>
                              </a:moveTo>
                              <a:cubicBezTo>
                                <a:pt x="1638" y="681"/>
                                <a:pt x="1445" y="217"/>
                                <a:pt x="957" y="217"/>
                              </a:cubicBezTo>
                              <a:cubicBezTo>
                                <a:pt x="464" y="217"/>
                                <a:pt x="259" y="656"/>
                                <a:pt x="259" y="1096"/>
                              </a:cubicBezTo>
                              <a:cubicBezTo>
                                <a:pt x="259" y="1523"/>
                                <a:pt x="480" y="1938"/>
                                <a:pt x="957" y="1938"/>
                              </a:cubicBezTo>
                              <a:cubicBezTo>
                                <a:pt x="1404" y="1938"/>
                                <a:pt x="1638" y="1527"/>
                                <a:pt x="1638" y="1096"/>
                              </a:cubicBezTo>
                            </a:path>
                          </a:pathLst>
                        </a:custGeom>
                        <a:solidFill>
                          <a:srgbClr val="000000"/>
                        </a:solidFill>
                        <a:ln>
                          <a:noFill/>
                        </a:ln>
                      </wps:spPr>
                      <wps:bodyPr vert="horz" wrap="square" lIns="91440" tIns="45720" rIns="91440" bIns="45720" numCol="1" anchor="t" anchorCtr="0" compatLnSpc="1">
                        <a:prstTxWarp prst="textNoShape">
                          <a:avLst/>
                        </a:prstTxWarp>
                      </wps:bodyPr>
                    </wps:wsp>
                    <wps:wsp>
                      <wps:cNvPr id="19" name="Freeform 50"/>
                      <wps:cNvSpPr>
                        <a:spLocks noEditPoints="1"/>
                      </wps:cNvSpPr>
                      <wps:spPr bwMode="auto">
                        <a:xfrm>
                          <a:off x="711120" y="32453"/>
                          <a:ext cx="17928" cy="203453"/>
                        </a:xfrm>
                        <a:custGeom>
                          <a:avLst/>
                          <a:gdLst>
                            <a:gd name="T0" fmla="*/ 0 w 158"/>
                            <a:gd name="T1" fmla="*/ 0 h 1793"/>
                            <a:gd name="T2" fmla="*/ 158 w 158"/>
                            <a:gd name="T3" fmla="*/ 0 h 1793"/>
                            <a:gd name="T4" fmla="*/ 158 w 158"/>
                            <a:gd name="T5" fmla="*/ 253 h 1793"/>
                            <a:gd name="T6" fmla="*/ 0 w 158"/>
                            <a:gd name="T7" fmla="*/ 253 h 1793"/>
                            <a:gd name="T8" fmla="*/ 0 w 158"/>
                            <a:gd name="T9" fmla="*/ 0 h 1793"/>
                            <a:gd name="T10" fmla="*/ 0 w 158"/>
                            <a:gd name="T11" fmla="*/ 497 h 1793"/>
                            <a:gd name="T12" fmla="*/ 158 w 158"/>
                            <a:gd name="T13" fmla="*/ 497 h 1793"/>
                            <a:gd name="T14" fmla="*/ 158 w 158"/>
                            <a:gd name="T15" fmla="*/ 1793 h 1793"/>
                            <a:gd name="T16" fmla="*/ 0 w 158"/>
                            <a:gd name="T17" fmla="*/ 1793 h 1793"/>
                            <a:gd name="T18" fmla="*/ 0 w 158"/>
                            <a:gd name="T19" fmla="*/ 497 h 17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58" h="1793">
                              <a:moveTo>
                                <a:pt x="0" y="0"/>
                              </a:moveTo>
                              <a:lnTo>
                                <a:pt x="158" y="0"/>
                              </a:lnTo>
                              <a:lnTo>
                                <a:pt x="158" y="253"/>
                              </a:lnTo>
                              <a:lnTo>
                                <a:pt x="0" y="253"/>
                              </a:lnTo>
                              <a:lnTo>
                                <a:pt x="0" y="0"/>
                              </a:lnTo>
                              <a:close/>
                              <a:moveTo>
                                <a:pt x="0" y="497"/>
                              </a:moveTo>
                              <a:lnTo>
                                <a:pt x="158" y="497"/>
                              </a:lnTo>
                              <a:lnTo>
                                <a:pt x="158" y="1793"/>
                              </a:lnTo>
                              <a:lnTo>
                                <a:pt x="0" y="1793"/>
                              </a:lnTo>
                              <a:lnTo>
                                <a:pt x="0" y="497"/>
                              </a:lnTo>
                              <a:close/>
                            </a:path>
                          </a:pathLst>
                        </a:custGeom>
                        <a:solidFill>
                          <a:srgbClr val="000000"/>
                        </a:solidFill>
                        <a:ln>
                          <a:noFill/>
                        </a:ln>
                      </wps:spPr>
                      <wps:bodyPr vert="horz" wrap="square" lIns="91440" tIns="45720" rIns="91440" bIns="45720" numCol="1" anchor="t" anchorCtr="0" compatLnSpc="1">
                        <a:prstTxWarp prst="textNoShape">
                          <a:avLst/>
                        </a:prstTxWarp>
                      </wps:bodyPr>
                    </wps:wsp>
                    <wps:wsp>
                      <wps:cNvPr id="20" name="Freeform 51"/>
                      <wps:cNvSpPr>
                        <a:spLocks/>
                      </wps:cNvSpPr>
                      <wps:spPr bwMode="auto">
                        <a:xfrm>
                          <a:off x="755260" y="84649"/>
                          <a:ext cx="119371" cy="155568"/>
                        </a:xfrm>
                        <a:custGeom>
                          <a:avLst/>
                          <a:gdLst>
                            <a:gd name="T0" fmla="*/ 1388 w 1720"/>
                            <a:gd name="T1" fmla="*/ 681 h 2241"/>
                            <a:gd name="T2" fmla="*/ 834 w 1720"/>
                            <a:gd name="T3" fmla="*/ 217 h 2241"/>
                            <a:gd name="T4" fmla="*/ 333 w 1720"/>
                            <a:gd name="T5" fmla="*/ 583 h 2241"/>
                            <a:gd name="T6" fmla="*/ 772 w 1720"/>
                            <a:gd name="T7" fmla="*/ 940 h 2241"/>
                            <a:gd name="T8" fmla="*/ 1117 w 1720"/>
                            <a:gd name="T9" fmla="*/ 1018 h 2241"/>
                            <a:gd name="T10" fmla="*/ 1720 w 1720"/>
                            <a:gd name="T11" fmla="*/ 1605 h 2241"/>
                            <a:gd name="T12" fmla="*/ 871 w 1720"/>
                            <a:gd name="T13" fmla="*/ 2241 h 2241"/>
                            <a:gd name="T14" fmla="*/ 0 w 1720"/>
                            <a:gd name="T15" fmla="*/ 1494 h 2241"/>
                            <a:gd name="T16" fmla="*/ 259 w 1720"/>
                            <a:gd name="T17" fmla="*/ 1494 h 2241"/>
                            <a:gd name="T18" fmla="*/ 883 w 1720"/>
                            <a:gd name="T19" fmla="*/ 2024 h 2241"/>
                            <a:gd name="T20" fmla="*/ 1462 w 1720"/>
                            <a:gd name="T21" fmla="*/ 1621 h 2241"/>
                            <a:gd name="T22" fmla="*/ 998 w 1720"/>
                            <a:gd name="T23" fmla="*/ 1235 h 2241"/>
                            <a:gd name="T24" fmla="*/ 665 w 1720"/>
                            <a:gd name="T25" fmla="*/ 1161 h 2241"/>
                            <a:gd name="T26" fmla="*/ 74 w 1720"/>
                            <a:gd name="T27" fmla="*/ 595 h 2241"/>
                            <a:gd name="T28" fmla="*/ 871 w 1720"/>
                            <a:gd name="T29" fmla="*/ 0 h 2241"/>
                            <a:gd name="T30" fmla="*/ 1647 w 1720"/>
                            <a:gd name="T31" fmla="*/ 681 h 2241"/>
                            <a:gd name="T32" fmla="*/ 1388 w 1720"/>
                            <a:gd name="T33" fmla="*/ 681 h 22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720" h="2241">
                              <a:moveTo>
                                <a:pt x="1388" y="681"/>
                              </a:moveTo>
                              <a:cubicBezTo>
                                <a:pt x="1376" y="361"/>
                                <a:pt x="1129" y="217"/>
                                <a:pt x="834" y="217"/>
                              </a:cubicBezTo>
                              <a:cubicBezTo>
                                <a:pt x="604" y="217"/>
                                <a:pt x="333" y="307"/>
                                <a:pt x="333" y="583"/>
                              </a:cubicBezTo>
                              <a:cubicBezTo>
                                <a:pt x="333" y="813"/>
                                <a:pt x="595" y="895"/>
                                <a:pt x="772" y="940"/>
                              </a:cubicBezTo>
                              <a:cubicBezTo>
                                <a:pt x="1117" y="1018"/>
                                <a:pt x="1117" y="1018"/>
                                <a:pt x="1117" y="1018"/>
                              </a:cubicBezTo>
                              <a:cubicBezTo>
                                <a:pt x="1412" y="1063"/>
                                <a:pt x="1720" y="1235"/>
                                <a:pt x="1720" y="1605"/>
                              </a:cubicBezTo>
                              <a:cubicBezTo>
                                <a:pt x="1720" y="2065"/>
                                <a:pt x="1265" y="2241"/>
                                <a:pt x="871" y="2241"/>
                              </a:cubicBezTo>
                              <a:cubicBezTo>
                                <a:pt x="378" y="2241"/>
                                <a:pt x="41" y="2011"/>
                                <a:pt x="0" y="1494"/>
                              </a:cubicBezTo>
                              <a:cubicBezTo>
                                <a:pt x="259" y="1494"/>
                                <a:pt x="259" y="1494"/>
                                <a:pt x="259" y="1494"/>
                              </a:cubicBezTo>
                              <a:cubicBezTo>
                                <a:pt x="279" y="1843"/>
                                <a:pt x="538" y="2024"/>
                                <a:pt x="883" y="2024"/>
                              </a:cubicBezTo>
                              <a:cubicBezTo>
                                <a:pt x="1125" y="2024"/>
                                <a:pt x="1462" y="1917"/>
                                <a:pt x="1462" y="1621"/>
                              </a:cubicBezTo>
                              <a:cubicBezTo>
                                <a:pt x="1462" y="1375"/>
                                <a:pt x="1232" y="1293"/>
                                <a:pt x="998" y="1235"/>
                              </a:cubicBezTo>
                              <a:cubicBezTo>
                                <a:pt x="665" y="1161"/>
                                <a:pt x="665" y="1161"/>
                                <a:pt x="665" y="1161"/>
                              </a:cubicBezTo>
                              <a:cubicBezTo>
                                <a:pt x="329" y="1071"/>
                                <a:pt x="74" y="956"/>
                                <a:pt x="74" y="595"/>
                              </a:cubicBezTo>
                              <a:cubicBezTo>
                                <a:pt x="74" y="164"/>
                                <a:pt x="497" y="0"/>
                                <a:pt x="871" y="0"/>
                              </a:cubicBezTo>
                              <a:cubicBezTo>
                                <a:pt x="1293" y="0"/>
                                <a:pt x="1630" y="221"/>
                                <a:pt x="1647" y="681"/>
                              </a:cubicBezTo>
                              <a:lnTo>
                                <a:pt x="1388" y="681"/>
                              </a:lnTo>
                              <a:close/>
                            </a:path>
                          </a:pathLst>
                        </a:custGeom>
                        <a:solidFill>
                          <a:srgbClr val="000000"/>
                        </a:solidFill>
                        <a:ln>
                          <a:noFill/>
                        </a:ln>
                      </wps:spPr>
                      <wps:bodyPr vert="horz" wrap="square" lIns="91440" tIns="45720" rIns="91440" bIns="45720" numCol="1" anchor="t" anchorCtr="0" compatLnSpc="1">
                        <a:prstTxWarp prst="textNoShape">
                          <a:avLst/>
                        </a:prstTxWarp>
                      </wps:bodyPr>
                    </wps:wsp>
                  </wpg:wg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group w14:anchorId="1142DBB6" id="Group 7" o:spid="_x0000_s1026" style="position:absolute;margin-left:26.1pt;margin-top:793.8pt;width:68.9pt;height:25.8pt;z-index:251655168;mso-position-horizontal-relative:page;mso-position-vertical-relative:page;mso-width-relative:margin;mso-height-relative:margin" coordsize="8746,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" o:allowincell="f">
              <v:shape id="Freeform 47" o:spid="_x0000_s1027" style="position:absolute;width:3499;height:3267;visibility:visible;mso-wrap-style:square;v-text-anchor:top" coordsize="5045,4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" path="m2692,c1394,,339,1056,339,2353v,354,78,689,218,990c414,3386,269,3424,122,3455,,3481,32,3665,155,3646v171,-27,340,-61,508,-103c1072,4239,1828,4706,2692,4706v1297,,2353,-1055,2353,-2353c5045,1056,3989,,2692,xm2692,4299v-677,,-1274,-348,-1623,-874c1233,3370,1395,3306,1553,3233v61,-29,122,-59,182,-91c1763,3187,1795,3231,1830,3273v430,510,1324,474,1826,94c3690,3341,3723,3312,3754,3283v64,-61,89,-150,50,-232c3763,2963,3635,2903,3545,2959v-119,74,-250,131,-381,180c3151,3143,3138,3148,3125,3152v31,-10,-17,5,-25,7c3066,3169,3030,3178,2995,3185v-74,16,-149,25,-224,30c2801,3212,2710,3215,2694,3215v-35,-1,-71,-5,-106,-8c2560,3203,2531,3199,2503,3193v12,2,-25,-6,-32,-8c2449,3179,2427,3171,2405,3164v-26,-9,-51,-20,-75,-32c2333,3134,2304,3119,2299,3116v-15,-9,-29,-18,-43,-28c2242,3078,2228,3068,2215,3057v-4,-2,-21,-17,-26,-21c2164,3011,2141,2984,2119,2957v-7,-9,-14,-18,-20,-28c2246,2835,2388,2733,2526,2625v331,-260,710,-635,730,-1083c3266,1318,3143,1094,2916,1038v-207,-51,-433,11,-614,114c1736,1473,1420,2256,1616,2881v-214,128,-439,237,-671,328c818,2951,746,2660,746,2353,746,1280,1619,408,2692,408v1073,,1945,872,1945,1945c4637,3426,3765,4299,2692,4299xm1975,2541v-5,-47,-4,-39,-2,-98c1974,2397,1979,2352,1986,2307v13,-93,36,-168,74,-265c2123,1877,2227,1720,2353,1603v121,-112,273,-189,413,-195c2775,1408,2823,1415,2825,1413v7,3,11,5,13,5c2845,1424,2855,1432,2858,1434v2,2,3,4,4,5c2867,1452,2878,1478,2876,1467v7,30,8,59,7,89c2876,1718,2774,1867,2681,1993v-176,238,-416,426,-650,606c2016,2610,2002,2621,1988,2632v-6,-30,-10,-60,-13,-91xe" fillcolor="#a8c30c" stroked="f">
                <v:path arrowok="t" o:connecttype="custom" o:connectlocs="186729,0;23515,163398;38636,232145;8462,239923;10751,253186;45989,246034;186729,326795;349943,163398;186729,0;186729,298532;74150,237840;107723,224507;120347,218187;126937,227284;253596,233812;260394,227979;263862,211868;245897,205479;219469,217979;216764,218882;215029,219368;207746,221173;192209,223257;186867,223257;179515,222701;173619,221729;171399,221173;166821,219715;161619,217493;159469,216382;156486,214438;153642,212285;151838,210827;146983,205341;145596,203396;175214,182286;225850,107080;202266,72081;159677,79997;112093,200063;65549,222840;51746,163398;186729,28332;321642,163398;186729,298532;136995,176453;136856,169647;137758,160203;142891,141801;163214,111316;191862,97775;195954,98122;196856,98469;198243,99580;198521,99927;199492,101872;199977,108052;185966,138398;140879,180480;137896,182772;136995,176453" o:connectangles="0,0,0,0,0,0,0,0,0,0,0,0,0,0,0,0,0,0,0,0,0,0,0,0,0,0,0,0,0,0,0,0,0,0,0,0,0,0,0,0,0,0,0,0,0,0,0,0,0,0,0,0,0,0,0,0,0,0,0,0,0"/>
                <o:lock v:ext="edit" verticies="t"/>
              </v:shape>
              <v:shape id="Freeform 48" o:spid="_x0000_s1028" style="position:absolute;left:3973;top:846;width:1323;height:1556;visibility:visible;mso-wrap-style:square;v-text-anchor:top" coordsize="1909,2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" path="m259,1190v4,378,201,834,698,834c1334,2024,1540,1802,1622,1482v258,,258,,258,c1770,1962,1490,2241,957,2241,283,2241,,1724,,1120,,562,283,,957,v681,,952,595,932,1190l259,1190xm1630,973c1618,583,1375,217,957,217,534,217,300,587,259,973r1371,xe" fillcolor="black" stroked="f">
                <v:path arrowok="t" o:connecttype="custom" o:connectlocs="17951,82609;66327,140504;112416,102879;130297,102879;66327,155568;0,77749;66327,0;130921,82609;17951,82609;112970,67545;66327,15064;17951,67545;112970,67545" o:connectangles="0,0,0,0,0,0,0,0,0,0,0,0,0"/>
                <o:lock v:ext="edit" verticies="t"/>
              </v:shape>
              <v:shape id="Freeform 49" o:spid="_x0000_s1029" style="position:absolute;left:5451;top:846;width:1316;height:2100;visibility:visible;mso-wrap-style:square;v-text-anchor:top" coordsize="1897,30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" path="m1897,2007v-4,633,-246,1019,-940,1019c534,3026,115,2837,78,2385v259,,259,,259,c394,2697,669,2808,957,2808v476,,681,-283,681,-801c1638,1720,1638,1720,1638,1720v-8,,-8,,-8,c1511,1979,1260,2155,957,2155,279,2155,,1671,,1067,,484,345,,957,v308,,570,192,673,427c1638,427,1638,427,1638,427v,-366,,-366,,-366c1897,61,1897,61,1897,61r,1946xm1638,1096c1638,681,1445,217,957,217v-493,,-698,439,-698,879c259,1523,480,1938,957,1938v447,,681,-411,681,-842e" fillcolor="black" stroked="f">
                <v:path arrowok="t" o:connecttype="custom" o:connectlocs="131626,139305;66403,210034;5412,165542;23383,165542;66403,194903;113655,139305;113655,119385;113100,119385;66403,149578;0,74060;66403,0;113100,29638;113655,29638;113655,4234;131626,4234;131626,139305;113655,76073;66403,15062;17971,76073;66403,134516;113655,76073" o:connectangles="0,0,0,0,0,0,0,0,0,0,0,0,0,0,0,0,0,0,0,0,0"/>
                <o:lock v:ext="edit" verticies="t"/>
              </v:shape>
              <v:shape id="Freeform 50" o:spid="_x0000_s1030" style="position:absolute;left:7111;top:324;width:179;height:2035;visibility:visible;mso-wrap-style:square;v-text-anchor:top" coordsize="158,17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" path="m,l158,r,253l,253,,xm,497r158,l158,1793,,1793,,497xe" fillcolor="black" stroked="f">
                <v:path arrowok="t" o:connecttype="custom" o:connectlocs="0,0;17928,0;17928,28708;0,28708;0,0;0,56395;17928,56395;17928,203453;0,203453;0,56395" o:connectangles="0,0,0,0,0,0,0,0,0,0"/>
                <o:lock v:ext="edit" verticies="t"/>
              </v:shape>
              <v:shape id="Freeform 51" o:spid="_x0000_s1031" style="position:absolute;left:7552;top:846;width:1194;height:1556;visibility:visible;mso-wrap-style:square;v-text-anchor:top" coordsize="1720,2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" path="m1388,681c1376,361,1129,217,834,217v-230,,-501,90,-501,366c333,813,595,895,772,940v345,78,345,78,345,78c1412,1063,1720,1235,1720,1605v,460,-455,636,-849,636c378,2241,41,2011,,1494v259,,259,,259,c279,1843,538,2024,883,2024v242,,579,-107,579,-403c1462,1375,1232,1293,998,1235,665,1161,665,1161,665,1161,329,1071,74,956,74,595,74,164,497,,871,v422,,759,221,776,681l1388,681xe" fillcolor="black" stroked="f">
                <v:path arrowok="t" o:connecttype="custom" o:connectlocs="96330,47274;57881,15064;23111,40471;53578,65254;77522,70669;119371,111418;60449,155568;0,103712;17975,103712;61282,140504;101465,112528;69263,85732;46152,80595;5136,41304;60449,0;114305,47274;96330,47274" o:connectangles="0,0,0,0,0,0,0,0,0,0,0,0,0,0,0,0,0"/>
              </v:shape>
              <w10:wrap anchorx="page" anchory="page"/>
              <w10:anchorlock/>
            </v:group>
          </w:pict>
        </mc:Fallback>
      </mc:AlternateContent>
    </w:r>
    <w:r w:rsidRPr="006C0D8B">
      <w:rPr>
        <w:noProof/>
      </w:rPr>
      <mc:AlternateContent>
        <mc:Choice Requires="wpg">
          <w:drawing>
            <wp:anchor distT="0" distB="0" distL="114300" distR="114300" simplePos="0" relativeHeight="251656704" behindDoc="0" locked="1" layoutInCell="0" allowOverlap="1" wp14:anchorId="795A597D" wp14:editId="1A2808AC">
              <wp:simplePos x="0" y="0"/>
              <wp:positionH relativeFrom="column">
                <wp:posOffset>5721985</wp:posOffset>
              </wp:positionH>
              <wp:positionV relativeFrom="page">
                <wp:posOffset>9526905</wp:posOffset>
              </wp:positionV>
              <wp:extent cx="1116000" cy="1166400"/>
              <wp:effectExtent l="0" t="0" r="8255" b="0"/>
              <wp:wrapNone/>
              <wp:docPr id="31" name="Group 1"/>
              <wp:cNvGraphicFramePr/>
              <a:graphic xmlns:a="http://schemas.openxmlformats.org/drawingml/2006/main">
                <a:graphicData uri="http://schemas.microsoft.com/office/word/2010/wordprocessingGroup">
                  <wpg:wgp>
                    <wpg:cNvGrpSpPr/>
                    <wpg:grpSpPr>
                      <a:xfrm>
                        <a:off x="0" y="0"/>
                        <a:ext cx="1116000" cy="1166400"/>
                        <a:chOff x="0" y="0"/>
                        <a:chExt cx="1115695" cy="1165861"/>
                      </a:xfrm>
                    </wpg:grpSpPr>
                    <wps:wsp>
                      <wps:cNvPr id="1344" name="Freeform: Shape 1344"/>
                      <wps:cNvSpPr>
                        <a:spLocks/>
                      </wps:cNvSpPr>
                      <wps:spPr bwMode="auto">
                        <a:xfrm flipH="1">
                          <a:off x="0" y="879147"/>
                          <a:ext cx="395924" cy="286714"/>
                        </a:xfrm>
                        <a:custGeom>
                          <a:avLst/>
                          <a:gdLst>
                            <a:gd name="connsiteX0" fmla="*/ 0 w 1115694"/>
                            <a:gd name="connsiteY0" fmla="*/ 0 h 807947"/>
                            <a:gd name="connsiteX1" fmla="*/ 719770 w 1115694"/>
                            <a:gd name="connsiteY1" fmla="*/ 521233 h 807947"/>
                            <a:gd name="connsiteX2" fmla="*/ 719770 w 1115694"/>
                            <a:gd name="connsiteY2" fmla="*/ 807947 h 807947"/>
                            <a:gd name="connsiteX3" fmla="*/ 1115694 w 1115694"/>
                            <a:gd name="connsiteY3" fmla="*/ 807947 h 807947"/>
                            <a:gd name="connsiteX0" fmla="*/ 395924 w 395924"/>
                            <a:gd name="connsiteY0" fmla="*/ 286714 h 286714"/>
                            <a:gd name="connsiteX1" fmla="*/ 0 w 395924"/>
                            <a:gd name="connsiteY1" fmla="*/ 0 h 286714"/>
                            <a:gd name="connsiteX2" fmla="*/ 0 w 395924"/>
                            <a:gd name="connsiteY2" fmla="*/ 286714 h 286714"/>
                            <a:gd name="connsiteX3" fmla="*/ 395924 w 395924"/>
                            <a:gd name="connsiteY3" fmla="*/ 286714 h 286714"/>
                          </a:gdLst>
                          <a:ahLst/>
                          <a:cxnLst>
                            <a:cxn ang="0">
                              <a:pos x="connsiteX0" y="connsiteY0"/>
                            </a:cxn>
                            <a:cxn ang="0">
                              <a:pos x="connsiteX1" y="connsiteY1"/>
                            </a:cxn>
                            <a:cxn ang="0">
                              <a:pos x="connsiteX2" y="connsiteY2"/>
                            </a:cxn>
                            <a:cxn ang="0">
                              <a:pos x="connsiteX3" y="connsiteY3"/>
                            </a:cxn>
                          </a:cxnLst>
                          <a:rect l="l" t="t" r="r" b="b"/>
                          <a:pathLst>
                            <a:path w="395924" h="286714">
                              <a:moveTo>
                                <a:pt x="395924" y="286714"/>
                              </a:moveTo>
                              <a:lnTo>
                                <a:pt x="0" y="0"/>
                              </a:lnTo>
                              <a:lnTo>
                                <a:pt x="0" y="286714"/>
                              </a:lnTo>
                              <a:lnTo>
                                <a:pt x="395924" y="286714"/>
                              </a:lnTo>
                              <a:close/>
                            </a:path>
                          </a:pathLst>
                        </a:custGeom>
                        <a:solidFill>
                          <a:schemeClr val="accent5">
                            <a:lumMod val="75000"/>
                            <a:alpha val="50000"/>
                          </a:schemeClr>
                        </a:solidFill>
                        <a:ln>
                          <a:noFill/>
                        </a:ln>
                      </wps:spPr>
                      <wps:bodyPr vert="horz" wrap="square" lIns="91440" tIns="45720" rIns="91440" bIns="45720" numCol="1" anchor="t" anchorCtr="0" compatLnSpc="1">
                        <a:prstTxWarp prst="textNoShape">
                          <a:avLst/>
                        </a:prstTxWarp>
                        <a:noAutofit/>
                      </wps:bodyPr>
                    </wps:wsp>
                    <wps:wsp>
                      <wps:cNvPr id="1345" name="Freeform: Shape 1345"/>
                      <wps:cNvSpPr>
                        <a:spLocks/>
                      </wps:cNvSpPr>
                      <wps:spPr bwMode="auto">
                        <a:xfrm flipH="1">
                          <a:off x="395925" y="357913"/>
                          <a:ext cx="719770" cy="807947"/>
                        </a:xfrm>
                        <a:custGeom>
                          <a:avLst/>
                          <a:gdLst>
                            <a:gd name="connsiteX0" fmla="*/ 0 w 719770"/>
                            <a:gd name="connsiteY0" fmla="*/ 0 h 807947"/>
                            <a:gd name="connsiteX1" fmla="*/ 0 w 719770"/>
                            <a:gd name="connsiteY1" fmla="*/ 807947 h 807947"/>
                            <a:gd name="connsiteX2" fmla="*/ 719770 w 719770"/>
                            <a:gd name="connsiteY2" fmla="*/ 807947 h 807947"/>
                            <a:gd name="connsiteX3" fmla="*/ 719770 w 719770"/>
                            <a:gd name="connsiteY3" fmla="*/ 521233 h 807947"/>
                          </a:gdLst>
                          <a:ahLst/>
                          <a:cxnLst>
                            <a:cxn ang="0">
                              <a:pos x="connsiteX0" y="connsiteY0"/>
                            </a:cxn>
                            <a:cxn ang="0">
                              <a:pos x="connsiteX1" y="connsiteY1"/>
                            </a:cxn>
                            <a:cxn ang="0">
                              <a:pos x="connsiteX2" y="connsiteY2"/>
                            </a:cxn>
                            <a:cxn ang="0">
                              <a:pos x="connsiteX3" y="connsiteY3"/>
                            </a:cxn>
                          </a:cxnLst>
                          <a:rect l="l" t="t" r="r" b="b"/>
                          <a:pathLst>
                            <a:path w="719770" h="807947">
                              <a:moveTo>
                                <a:pt x="0" y="0"/>
                              </a:moveTo>
                              <a:lnTo>
                                <a:pt x="0" y="807947"/>
                              </a:lnTo>
                              <a:lnTo>
                                <a:pt x="719770" y="807947"/>
                              </a:lnTo>
                              <a:lnTo>
                                <a:pt x="719770" y="521233"/>
                              </a:lnTo>
                              <a:close/>
                            </a:path>
                          </a:pathLst>
                        </a:custGeom>
                        <a:solidFill>
                          <a:schemeClr val="accent5">
                            <a:lumMod val="75000"/>
                          </a:schemeClr>
                        </a:solidFill>
                        <a:ln>
                          <a:noFill/>
                        </a:ln>
                      </wps:spPr>
                      <wps:bodyPr vert="horz" wrap="square" lIns="91440" tIns="45720" rIns="91440" bIns="45720" numCol="1" anchor="t" anchorCtr="0" compatLnSpc="1">
                        <a:prstTxWarp prst="textNoShape">
                          <a:avLst/>
                        </a:prstTxWarp>
                        <a:noAutofit/>
                      </wps:bodyPr>
                    </wps:wsp>
                    <wps:wsp>
                      <wps:cNvPr id="1346" name="Freeform: Shape 1346"/>
                      <wps:cNvSpPr/>
                      <wps:spPr>
                        <a:xfrm flipH="1">
                          <a:off x="395924" y="0"/>
                          <a:ext cx="719771" cy="879146"/>
                        </a:xfrm>
                        <a:custGeom>
                          <a:avLst/>
                          <a:gdLst>
                            <a:gd name="connsiteX0" fmla="*/ 0 w 719771"/>
                            <a:gd name="connsiteY0" fmla="*/ 0 h 1165860"/>
                            <a:gd name="connsiteX1" fmla="*/ 0 w 719771"/>
                            <a:gd name="connsiteY1" fmla="*/ 1165860 h 1165860"/>
                            <a:gd name="connsiteX2" fmla="*/ 1 w 719771"/>
                            <a:gd name="connsiteY2" fmla="*/ 1165860 h 1165860"/>
                            <a:gd name="connsiteX3" fmla="*/ 1 w 719771"/>
                            <a:gd name="connsiteY3" fmla="*/ 357913 h 1165860"/>
                            <a:gd name="connsiteX4" fmla="*/ 719771 w 719771"/>
                            <a:gd name="connsiteY4" fmla="*/ 879146 h 1165860"/>
                            <a:gd name="connsiteX5" fmla="*/ 719771 w 719771"/>
                            <a:gd name="connsiteY5" fmla="*/ 516815 h 1165860"/>
                            <a:gd name="connsiteX0" fmla="*/ 0 w 719771"/>
                            <a:gd name="connsiteY0" fmla="*/ 0 h 1165860"/>
                            <a:gd name="connsiteX1" fmla="*/ 0 w 719771"/>
                            <a:gd name="connsiteY1" fmla="*/ 1165860 h 1165860"/>
                            <a:gd name="connsiteX2" fmla="*/ 1 w 719771"/>
                            <a:gd name="connsiteY2" fmla="*/ 357913 h 1165860"/>
                            <a:gd name="connsiteX3" fmla="*/ 719771 w 719771"/>
                            <a:gd name="connsiteY3" fmla="*/ 879146 h 1165860"/>
                            <a:gd name="connsiteX4" fmla="*/ 719771 w 719771"/>
                            <a:gd name="connsiteY4" fmla="*/ 516815 h 1165860"/>
                            <a:gd name="connsiteX5" fmla="*/ 0 w 719771"/>
                            <a:gd name="connsiteY5" fmla="*/ 0 h 1165860"/>
                            <a:gd name="connsiteX0" fmla="*/ 0 w 719771"/>
                            <a:gd name="connsiteY0" fmla="*/ 0 h 879146"/>
                            <a:gd name="connsiteX1" fmla="*/ 1 w 719771"/>
                            <a:gd name="connsiteY1" fmla="*/ 357913 h 879146"/>
                            <a:gd name="connsiteX2" fmla="*/ 719771 w 719771"/>
                            <a:gd name="connsiteY2" fmla="*/ 879146 h 879146"/>
                            <a:gd name="connsiteX3" fmla="*/ 719771 w 719771"/>
                            <a:gd name="connsiteY3" fmla="*/ 516815 h 879146"/>
                            <a:gd name="connsiteX4" fmla="*/ 0 w 719771"/>
                            <a:gd name="connsiteY4" fmla="*/ 0 h 87914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719771" h="879146">
                              <a:moveTo>
                                <a:pt x="0" y="0"/>
                              </a:moveTo>
                              <a:cubicBezTo>
                                <a:pt x="0" y="119304"/>
                                <a:pt x="1" y="238609"/>
                                <a:pt x="1" y="357913"/>
                              </a:cubicBezTo>
                              <a:lnTo>
                                <a:pt x="719771" y="879146"/>
                              </a:lnTo>
                              <a:lnTo>
                                <a:pt x="719771" y="516815"/>
                              </a:lnTo>
                              <a:lnTo>
                                <a:pt x="0" y="0"/>
                              </a:lnTo>
                              <a:close/>
                            </a:path>
                          </a:pathLst>
                        </a:custGeom>
                        <a:solidFill>
                          <a:schemeClr val="accent4">
                            <a:alpha val="3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a:noAutofit/>
                      </wps:bodyPr>
                    </wps:wsp>
                  </wpg:wg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group w14:anchorId="2DB07D6A" id="Group 1" o:spid="_x0000_s1026" style="position:absolute;margin-left:450.55pt;margin-top:750.15pt;width:87.85pt;height:91.85pt;z-index:251659264;mso-position-vertical-relative:page;mso-width-relative:margin;mso-height-relative:margin" coordsize="11156,116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" o:allowincell="f">
              <v:shape id="Freeform: Shape 1344" o:spid="_x0000_s1027" style="position:absolute;top:8791;width:3959;height:2867;flip:x;visibility:visible;mso-wrap-style:square;v-text-anchor:top" coordsize="395924,2867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" path="m395924,286714l,,,286714r395924,xe" fillcolor="#007a7c [2408]" stroked="f">
                <v:fill opacity="32896f"/>
                <v:path arrowok="t" o:connecttype="custom" o:connectlocs="395924,286714;0,0;0,286714;395924,286714" o:connectangles="0,0,0,0"/>
              </v:shape>
              <v:shape id="Freeform: Shape 1345" o:spid="_x0000_s1028" style="position:absolute;left:3959;top:3579;width:7197;height:8079;flip:x;visibility:visible;mso-wrap-style:square;v-text-anchor:top" coordsize="719770,807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" path="m,l,807947r719770,l719770,521233,,xe" fillcolor="#007a7c [2408]" stroked="f">
                <v:path arrowok="t" o:connecttype="custom" o:connectlocs="0,0;0,807947;719770,807947;719770,521233" o:connectangles="0,0,0,0"/>
              </v:shape>
              <v:shape id="Freeform: Shape 1346" o:spid="_x0000_s1029" style="position:absolute;left:3959;width:7197;height:8791;flip:x;visibility:visible;mso-wrap-style:square;v-text-anchor:middle" coordsize="719771,8791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" path="m,c,119304,1,238609,1,357913l719771,879146r,-362331l,xe" fillcolor="#00617e [3207]" stroked="f" strokeweight="1pt">
                <v:fill opacity="19789f"/>
                <v:stroke joinstyle="miter"/>
                <v:path arrowok="t" o:connecttype="custom" o:connectlocs="0,0;1,357913;719771,879146;719771,516815;0,0" o:connectangles="0,0,0,0,0"/>
              </v:shape>
              <w10:wrap anchory="page"/>
              <w10:anchorlock/>
            </v:group>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pPr w:vertAnchor="page" w:horzAnchor="page" w:tblpX="2666" w:tblpY="15877"/>
      <w:tblW w:w="80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230"/>
      <w:gridCol w:w="850"/>
    </w:tblGrid>
    <w:tr w:rsidR="009F649A" w:rsidRPr="001C45BE" w14:paraId="42654B25" w14:textId="77777777" w:rsidTr="0025362A">
      <w:sdt>
        <w:sdtPr>
          <w:rPr>
            <w:rStyle w:val="Documentnompied-de-pageCar"/>
            <w:caps/>
          </w:rPr>
          <w:alias w:val="Title"/>
          <w:tag w:val=""/>
          <w:id w:val="1388221477"/>
          <w:placeholder>
            <w:docPart w:val="F376F2E160604857886F084B34C7B005"/>
          </w:placeholder>
          <w:dataBinding w:prefixMappings="xmlns:ns0='http://purl.org/dc/elements/1.1/' xmlns:ns1='http://schemas.openxmlformats.org/package/2006/metadata/core-properties' " w:xpath="/ns1:coreProperties[1]/ns0:title[1]" w:storeItemID="{6C3C8BC8-F283-45AE-878A-BAB7291924A1}"/>
          <w:text w:multiLine="1"/>
        </w:sdtPr>
        <w:sdtEndPr>
          <w:rPr>
            <w:rStyle w:val="Documentnompied-de-pageCar"/>
          </w:rPr>
        </w:sdtEndPr>
        <w:sdtContent>
          <w:tc>
            <w:tcPr>
              <w:tcW w:w="7230" w:type="dxa"/>
              <w:tcMar>
                <w:bottom w:w="57" w:type="dxa"/>
              </w:tcMar>
            </w:tcPr>
            <w:p w14:paraId="67EF7B20" w14:textId="7265A358" w:rsidR="009F649A" w:rsidRPr="00D851C0" w:rsidRDefault="00765F7B" w:rsidP="00B1627B">
              <w:pPr>
                <w:pStyle w:val="Documentnompied-de-page"/>
                <w:framePr w:wrap="auto" w:vAnchor="margin" w:hAnchor="text" w:xAlign="left" w:yAlign="inline"/>
              </w:pPr>
              <w:r>
                <w:rPr>
                  <w:rStyle w:val="Documentnompied-de-pageCar"/>
                  <w:caps/>
                </w:rPr>
                <w:t>Tome 2 Programme technique détaillé</w:t>
              </w:r>
            </w:p>
          </w:tc>
        </w:sdtContent>
      </w:sdt>
      <w:tc>
        <w:tcPr>
          <w:tcW w:w="850" w:type="dxa"/>
          <w:vMerge w:val="restart"/>
          <w:tcMar>
            <w:right w:w="284" w:type="dxa"/>
          </w:tcMar>
          <w:vAlign w:val="center"/>
        </w:tcPr>
        <w:p w14:paraId="69537967" w14:textId="77777777" w:rsidR="009F649A" w:rsidRPr="000A6EDF" w:rsidRDefault="009F649A" w:rsidP="000A6EDF">
          <w:pPr>
            <w:pStyle w:val="Documentfolio"/>
            <w:framePr w:wrap="auto" w:vAnchor="margin" w:hAnchor="text" w:xAlign="left" w:yAlign="inline"/>
          </w:pPr>
          <w:r w:rsidRPr="000A6EDF">
            <w:fldChar w:fldCharType="begin"/>
          </w:r>
          <w:r w:rsidRPr="000A6EDF">
            <w:instrText xml:space="preserve"> PAGE </w:instrText>
          </w:r>
          <w:r w:rsidRPr="000A6EDF">
            <w:fldChar w:fldCharType="separate"/>
          </w:r>
          <w:r>
            <w:rPr>
              <w:noProof/>
            </w:rPr>
            <w:t>7</w:t>
          </w:r>
          <w:r w:rsidRPr="000A6EDF">
            <w:fldChar w:fldCharType="end"/>
          </w:r>
          <w:r w:rsidRPr="000A6EDF">
            <w:t>/</w:t>
          </w:r>
          <w:r>
            <w:rPr>
              <w:noProof/>
            </w:rPr>
            <w:fldChar w:fldCharType="begin"/>
          </w:r>
          <w:r>
            <w:rPr>
              <w:noProof/>
            </w:rPr>
            <w:instrText xml:space="preserve"> NUMPAGES   \* MERGEFORMAT </w:instrText>
          </w:r>
          <w:r>
            <w:rPr>
              <w:noProof/>
            </w:rPr>
            <w:fldChar w:fldCharType="separate"/>
          </w:r>
          <w:r>
            <w:rPr>
              <w:noProof/>
            </w:rPr>
            <w:t>7</w:t>
          </w:r>
          <w:r>
            <w:rPr>
              <w:noProof/>
            </w:rPr>
            <w:fldChar w:fldCharType="end"/>
          </w:r>
        </w:p>
      </w:tc>
    </w:tr>
    <w:tr w:rsidR="009F649A" w:rsidRPr="001C45BE" w14:paraId="5A76E5C4" w14:textId="77777777" w:rsidTr="0025362A">
      <w:tc>
        <w:tcPr>
          <w:tcW w:w="7230" w:type="dxa"/>
          <w:tcMar>
            <w:right w:w="0" w:type="dxa"/>
          </w:tcMar>
          <w:vAlign w:val="center"/>
        </w:tcPr>
        <w:p w14:paraId="4300A568" w14:textId="736C1BFE" w:rsidR="009F649A" w:rsidRPr="00275545" w:rsidRDefault="006F47B0" w:rsidP="00275545">
          <w:pPr>
            <w:pStyle w:val="Documentmentionspied-de-page"/>
            <w:framePr w:wrap="auto" w:vAnchor="margin" w:hAnchor="text" w:xAlign="left" w:yAlign="inline"/>
          </w:pPr>
          <w:fldSimple w:instr=" STYLEREF  &quot;_Document date&quot;  \* MERGEFORMAT ">
            <w:r w:rsidR="009F649A">
              <w:t>9 décembre 2024</w:t>
            </w:r>
          </w:fldSimple>
        </w:p>
      </w:tc>
      <w:tc>
        <w:tcPr>
          <w:tcW w:w="850" w:type="dxa"/>
          <w:vMerge/>
        </w:tcPr>
        <w:p w14:paraId="0AD64DE4" w14:textId="77777777" w:rsidR="009F649A" w:rsidRPr="001C45BE" w:rsidRDefault="009F649A" w:rsidP="00B1627B"/>
      </w:tc>
    </w:tr>
    <w:tr w:rsidR="009F649A" w:rsidRPr="00E24192" w14:paraId="0C86D743" w14:textId="77777777" w:rsidTr="0025362A">
      <w:tc>
        <w:tcPr>
          <w:tcW w:w="7230" w:type="dxa"/>
          <w:tcMar>
            <w:right w:w="0" w:type="dxa"/>
          </w:tcMar>
          <w:vAlign w:val="center"/>
        </w:tcPr>
        <w:p w14:paraId="1E59640D" w14:textId="2289435A" w:rsidR="009F649A" w:rsidRPr="00E24192" w:rsidRDefault="009F649A" w:rsidP="00D960B9">
          <w:pPr>
            <w:pStyle w:val="Documentmentionspied-de-page"/>
            <w:framePr w:wrap="auto" w:vAnchor="margin" w:hAnchor="text" w:xAlign="left" w:yAlign="inline"/>
          </w:pPr>
          <w:r>
            <w:fldChar w:fldCharType="begin"/>
          </w:r>
          <w:r w:rsidRPr="00E24192">
            <w:instrText xml:space="preserve"> STYLEREF  "_Document volume"  \* MERGEFORMAT </w:instrText>
          </w:r>
          <w:r>
            <w:fldChar w:fldCharType="separate"/>
          </w:r>
          <w:r>
            <w:t>Erreur ! Référence non valide pour un signet.</w:t>
          </w:r>
          <w:r>
            <w:fldChar w:fldCharType="end"/>
          </w:r>
        </w:p>
      </w:tc>
      <w:tc>
        <w:tcPr>
          <w:tcW w:w="850" w:type="dxa"/>
          <w:tcBorders>
            <w:left w:val="nil"/>
          </w:tcBorders>
        </w:tcPr>
        <w:p w14:paraId="66600403" w14:textId="77777777" w:rsidR="009F649A" w:rsidRPr="00E24192" w:rsidRDefault="009F649A" w:rsidP="00275545">
          <w:pPr>
            <w:pStyle w:val="Documentmentionspied-de-page"/>
            <w:framePr w:wrap="auto" w:vAnchor="margin" w:hAnchor="text" w:xAlign="left" w:yAlign="inline"/>
          </w:pPr>
        </w:p>
      </w:tc>
    </w:tr>
  </w:tbl>
  <w:p w14:paraId="2BFCD598" w14:textId="77777777" w:rsidR="009F649A" w:rsidRDefault="009F649A">
    <w:pPr>
      <w:pStyle w:val="Pieddepage"/>
    </w:pPr>
    <w:r w:rsidRPr="005C2325">
      <w:rPr>
        <w:noProof/>
      </w:rPr>
      <mc:AlternateContent>
        <mc:Choice Requires="wpg">
          <w:drawing>
            <wp:anchor distT="0" distB="0" distL="114300" distR="114300" simplePos="0" relativeHeight="251658752" behindDoc="0" locked="1" layoutInCell="0" allowOverlap="1" wp14:anchorId="0CE1767E" wp14:editId="408B889B">
              <wp:simplePos x="0" y="0"/>
              <wp:positionH relativeFrom="page">
                <wp:posOffset>331470</wp:posOffset>
              </wp:positionH>
              <wp:positionV relativeFrom="page">
                <wp:posOffset>10081260</wp:posOffset>
              </wp:positionV>
              <wp:extent cx="874800" cy="327600"/>
              <wp:effectExtent l="0" t="0" r="1905" b="0"/>
              <wp:wrapNone/>
              <wp:docPr id="1375" name="Group 7"/>
              <wp:cNvGraphicFramePr/>
              <a:graphic xmlns:a="http://schemas.openxmlformats.org/drawingml/2006/main">
                <a:graphicData uri="http://schemas.microsoft.com/office/word/2010/wordprocessingGroup">
                  <wpg:wgp>
                    <wpg:cNvGrpSpPr/>
                    <wpg:grpSpPr>
                      <a:xfrm>
                        <a:off x="0" y="0"/>
                        <a:ext cx="874800" cy="327600"/>
                        <a:chOff x="0" y="0"/>
                        <a:chExt cx="874631" cy="326795"/>
                      </a:xfrm>
                    </wpg:grpSpPr>
                    <wps:wsp>
                      <wps:cNvPr id="1377" name="Freeform 47"/>
                      <wps:cNvSpPr>
                        <a:spLocks noEditPoints="1"/>
                      </wps:cNvSpPr>
                      <wps:spPr bwMode="auto">
                        <a:xfrm>
                          <a:off x="0" y="0"/>
                          <a:ext cx="349943" cy="326795"/>
                        </a:xfrm>
                        <a:custGeom>
                          <a:avLst/>
                          <a:gdLst>
                            <a:gd name="T0" fmla="*/ 2692 w 5045"/>
                            <a:gd name="T1" fmla="*/ 0 h 4706"/>
                            <a:gd name="T2" fmla="*/ 339 w 5045"/>
                            <a:gd name="T3" fmla="*/ 2353 h 4706"/>
                            <a:gd name="T4" fmla="*/ 557 w 5045"/>
                            <a:gd name="T5" fmla="*/ 3343 h 4706"/>
                            <a:gd name="T6" fmla="*/ 122 w 5045"/>
                            <a:gd name="T7" fmla="*/ 3455 h 4706"/>
                            <a:gd name="T8" fmla="*/ 155 w 5045"/>
                            <a:gd name="T9" fmla="*/ 3646 h 4706"/>
                            <a:gd name="T10" fmla="*/ 663 w 5045"/>
                            <a:gd name="T11" fmla="*/ 3543 h 4706"/>
                            <a:gd name="T12" fmla="*/ 2692 w 5045"/>
                            <a:gd name="T13" fmla="*/ 4706 h 4706"/>
                            <a:gd name="T14" fmla="*/ 5045 w 5045"/>
                            <a:gd name="T15" fmla="*/ 2353 h 4706"/>
                            <a:gd name="T16" fmla="*/ 2692 w 5045"/>
                            <a:gd name="T17" fmla="*/ 0 h 4706"/>
                            <a:gd name="T18" fmla="*/ 2692 w 5045"/>
                            <a:gd name="T19" fmla="*/ 4299 h 4706"/>
                            <a:gd name="T20" fmla="*/ 1069 w 5045"/>
                            <a:gd name="T21" fmla="*/ 3425 h 4706"/>
                            <a:gd name="T22" fmla="*/ 1553 w 5045"/>
                            <a:gd name="T23" fmla="*/ 3233 h 4706"/>
                            <a:gd name="T24" fmla="*/ 1735 w 5045"/>
                            <a:gd name="T25" fmla="*/ 3142 h 4706"/>
                            <a:gd name="T26" fmla="*/ 1830 w 5045"/>
                            <a:gd name="T27" fmla="*/ 3273 h 4706"/>
                            <a:gd name="T28" fmla="*/ 3656 w 5045"/>
                            <a:gd name="T29" fmla="*/ 3367 h 4706"/>
                            <a:gd name="T30" fmla="*/ 3754 w 5045"/>
                            <a:gd name="T31" fmla="*/ 3283 h 4706"/>
                            <a:gd name="T32" fmla="*/ 3804 w 5045"/>
                            <a:gd name="T33" fmla="*/ 3051 h 4706"/>
                            <a:gd name="T34" fmla="*/ 3545 w 5045"/>
                            <a:gd name="T35" fmla="*/ 2959 h 4706"/>
                            <a:gd name="T36" fmla="*/ 3164 w 5045"/>
                            <a:gd name="T37" fmla="*/ 3139 h 4706"/>
                            <a:gd name="T38" fmla="*/ 3125 w 5045"/>
                            <a:gd name="T39" fmla="*/ 3152 h 4706"/>
                            <a:gd name="T40" fmla="*/ 3100 w 5045"/>
                            <a:gd name="T41" fmla="*/ 3159 h 4706"/>
                            <a:gd name="T42" fmla="*/ 2995 w 5045"/>
                            <a:gd name="T43" fmla="*/ 3185 h 4706"/>
                            <a:gd name="T44" fmla="*/ 2771 w 5045"/>
                            <a:gd name="T45" fmla="*/ 3215 h 4706"/>
                            <a:gd name="T46" fmla="*/ 2694 w 5045"/>
                            <a:gd name="T47" fmla="*/ 3215 h 4706"/>
                            <a:gd name="T48" fmla="*/ 2588 w 5045"/>
                            <a:gd name="T49" fmla="*/ 3207 h 4706"/>
                            <a:gd name="T50" fmla="*/ 2503 w 5045"/>
                            <a:gd name="T51" fmla="*/ 3193 h 4706"/>
                            <a:gd name="T52" fmla="*/ 2471 w 5045"/>
                            <a:gd name="T53" fmla="*/ 3185 h 4706"/>
                            <a:gd name="T54" fmla="*/ 2405 w 5045"/>
                            <a:gd name="T55" fmla="*/ 3164 h 4706"/>
                            <a:gd name="T56" fmla="*/ 2330 w 5045"/>
                            <a:gd name="T57" fmla="*/ 3132 h 4706"/>
                            <a:gd name="T58" fmla="*/ 2299 w 5045"/>
                            <a:gd name="T59" fmla="*/ 3116 h 4706"/>
                            <a:gd name="T60" fmla="*/ 2256 w 5045"/>
                            <a:gd name="T61" fmla="*/ 3088 h 4706"/>
                            <a:gd name="T62" fmla="*/ 2215 w 5045"/>
                            <a:gd name="T63" fmla="*/ 3057 h 4706"/>
                            <a:gd name="T64" fmla="*/ 2189 w 5045"/>
                            <a:gd name="T65" fmla="*/ 3036 h 4706"/>
                            <a:gd name="T66" fmla="*/ 2119 w 5045"/>
                            <a:gd name="T67" fmla="*/ 2957 h 4706"/>
                            <a:gd name="T68" fmla="*/ 2099 w 5045"/>
                            <a:gd name="T69" fmla="*/ 2929 h 4706"/>
                            <a:gd name="T70" fmla="*/ 2526 w 5045"/>
                            <a:gd name="T71" fmla="*/ 2625 h 4706"/>
                            <a:gd name="T72" fmla="*/ 3256 w 5045"/>
                            <a:gd name="T73" fmla="*/ 1542 h 4706"/>
                            <a:gd name="T74" fmla="*/ 2916 w 5045"/>
                            <a:gd name="T75" fmla="*/ 1038 h 4706"/>
                            <a:gd name="T76" fmla="*/ 2302 w 5045"/>
                            <a:gd name="T77" fmla="*/ 1152 h 4706"/>
                            <a:gd name="T78" fmla="*/ 1616 w 5045"/>
                            <a:gd name="T79" fmla="*/ 2881 h 4706"/>
                            <a:gd name="T80" fmla="*/ 945 w 5045"/>
                            <a:gd name="T81" fmla="*/ 3209 h 4706"/>
                            <a:gd name="T82" fmla="*/ 746 w 5045"/>
                            <a:gd name="T83" fmla="*/ 2353 h 4706"/>
                            <a:gd name="T84" fmla="*/ 2692 w 5045"/>
                            <a:gd name="T85" fmla="*/ 408 h 4706"/>
                            <a:gd name="T86" fmla="*/ 4637 w 5045"/>
                            <a:gd name="T87" fmla="*/ 2353 h 4706"/>
                            <a:gd name="T88" fmla="*/ 2692 w 5045"/>
                            <a:gd name="T89" fmla="*/ 4299 h 4706"/>
                            <a:gd name="T90" fmla="*/ 1975 w 5045"/>
                            <a:gd name="T91" fmla="*/ 2541 h 4706"/>
                            <a:gd name="T92" fmla="*/ 1973 w 5045"/>
                            <a:gd name="T93" fmla="*/ 2443 h 4706"/>
                            <a:gd name="T94" fmla="*/ 1986 w 5045"/>
                            <a:gd name="T95" fmla="*/ 2307 h 4706"/>
                            <a:gd name="T96" fmla="*/ 2060 w 5045"/>
                            <a:gd name="T97" fmla="*/ 2042 h 4706"/>
                            <a:gd name="T98" fmla="*/ 2353 w 5045"/>
                            <a:gd name="T99" fmla="*/ 1603 h 4706"/>
                            <a:gd name="T100" fmla="*/ 2766 w 5045"/>
                            <a:gd name="T101" fmla="*/ 1408 h 4706"/>
                            <a:gd name="T102" fmla="*/ 2825 w 5045"/>
                            <a:gd name="T103" fmla="*/ 1413 h 4706"/>
                            <a:gd name="T104" fmla="*/ 2838 w 5045"/>
                            <a:gd name="T105" fmla="*/ 1418 h 4706"/>
                            <a:gd name="T106" fmla="*/ 2858 w 5045"/>
                            <a:gd name="T107" fmla="*/ 1434 h 4706"/>
                            <a:gd name="T108" fmla="*/ 2862 w 5045"/>
                            <a:gd name="T109" fmla="*/ 1439 h 4706"/>
                            <a:gd name="T110" fmla="*/ 2876 w 5045"/>
                            <a:gd name="T111" fmla="*/ 1467 h 4706"/>
                            <a:gd name="T112" fmla="*/ 2883 w 5045"/>
                            <a:gd name="T113" fmla="*/ 1556 h 4706"/>
                            <a:gd name="T114" fmla="*/ 2681 w 5045"/>
                            <a:gd name="T115" fmla="*/ 1993 h 4706"/>
                            <a:gd name="T116" fmla="*/ 2031 w 5045"/>
                            <a:gd name="T117" fmla="*/ 2599 h 4706"/>
                            <a:gd name="T118" fmla="*/ 1988 w 5045"/>
                            <a:gd name="T119" fmla="*/ 2632 h 4706"/>
                            <a:gd name="T120" fmla="*/ 1975 w 5045"/>
                            <a:gd name="T121" fmla="*/ 2541 h 47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5045" h="4706">
                              <a:moveTo>
                                <a:pt x="2692" y="0"/>
                              </a:moveTo>
                              <a:cubicBezTo>
                                <a:pt x="1394" y="0"/>
                                <a:pt x="339" y="1056"/>
                                <a:pt x="339" y="2353"/>
                              </a:cubicBezTo>
                              <a:cubicBezTo>
                                <a:pt x="339" y="2707"/>
                                <a:pt x="417" y="3042"/>
                                <a:pt x="557" y="3343"/>
                              </a:cubicBezTo>
                              <a:cubicBezTo>
                                <a:pt x="414" y="3386"/>
                                <a:pt x="269" y="3424"/>
                                <a:pt x="122" y="3455"/>
                              </a:cubicBezTo>
                              <a:cubicBezTo>
                                <a:pt x="0" y="3481"/>
                                <a:pt x="32" y="3665"/>
                                <a:pt x="155" y="3646"/>
                              </a:cubicBezTo>
                              <a:cubicBezTo>
                                <a:pt x="326" y="3619"/>
                                <a:pt x="495" y="3585"/>
                                <a:pt x="663" y="3543"/>
                              </a:cubicBezTo>
                              <a:cubicBezTo>
                                <a:pt x="1072" y="4239"/>
                                <a:pt x="1828" y="4706"/>
                                <a:pt x="2692" y="4706"/>
                              </a:cubicBezTo>
                              <a:cubicBezTo>
                                <a:pt x="3989" y="4706"/>
                                <a:pt x="5045" y="3651"/>
                                <a:pt x="5045" y="2353"/>
                              </a:cubicBezTo>
                              <a:cubicBezTo>
                                <a:pt x="5045" y="1056"/>
                                <a:pt x="3989" y="0"/>
                                <a:pt x="2692" y="0"/>
                              </a:cubicBezTo>
                              <a:close/>
                              <a:moveTo>
                                <a:pt x="2692" y="4299"/>
                              </a:moveTo>
                              <a:cubicBezTo>
                                <a:pt x="2015" y="4299"/>
                                <a:pt x="1418" y="3951"/>
                                <a:pt x="1069" y="3425"/>
                              </a:cubicBezTo>
                              <a:cubicBezTo>
                                <a:pt x="1233" y="3370"/>
                                <a:pt x="1395" y="3306"/>
                                <a:pt x="1553" y="3233"/>
                              </a:cubicBezTo>
                              <a:cubicBezTo>
                                <a:pt x="1614" y="3204"/>
                                <a:pt x="1675" y="3174"/>
                                <a:pt x="1735" y="3142"/>
                              </a:cubicBezTo>
                              <a:cubicBezTo>
                                <a:pt x="1763" y="3187"/>
                                <a:pt x="1795" y="3231"/>
                                <a:pt x="1830" y="3273"/>
                              </a:cubicBezTo>
                              <a:cubicBezTo>
                                <a:pt x="2260" y="3783"/>
                                <a:pt x="3154" y="3747"/>
                                <a:pt x="3656" y="3367"/>
                              </a:cubicBezTo>
                              <a:cubicBezTo>
                                <a:pt x="3690" y="3341"/>
                                <a:pt x="3723" y="3312"/>
                                <a:pt x="3754" y="3283"/>
                              </a:cubicBezTo>
                              <a:cubicBezTo>
                                <a:pt x="3818" y="3222"/>
                                <a:pt x="3843" y="3133"/>
                                <a:pt x="3804" y="3051"/>
                              </a:cubicBezTo>
                              <a:cubicBezTo>
                                <a:pt x="3763" y="2963"/>
                                <a:pt x="3635" y="2903"/>
                                <a:pt x="3545" y="2959"/>
                              </a:cubicBezTo>
                              <a:cubicBezTo>
                                <a:pt x="3426" y="3033"/>
                                <a:pt x="3295" y="3090"/>
                                <a:pt x="3164" y="3139"/>
                              </a:cubicBezTo>
                              <a:cubicBezTo>
                                <a:pt x="3151" y="3143"/>
                                <a:pt x="3138" y="3148"/>
                                <a:pt x="3125" y="3152"/>
                              </a:cubicBezTo>
                              <a:cubicBezTo>
                                <a:pt x="3156" y="3142"/>
                                <a:pt x="3108" y="3157"/>
                                <a:pt x="3100" y="3159"/>
                              </a:cubicBezTo>
                              <a:cubicBezTo>
                                <a:pt x="3066" y="3169"/>
                                <a:pt x="3030" y="3178"/>
                                <a:pt x="2995" y="3185"/>
                              </a:cubicBezTo>
                              <a:cubicBezTo>
                                <a:pt x="2921" y="3201"/>
                                <a:pt x="2846" y="3210"/>
                                <a:pt x="2771" y="3215"/>
                              </a:cubicBezTo>
                              <a:cubicBezTo>
                                <a:pt x="2801" y="3212"/>
                                <a:pt x="2710" y="3215"/>
                                <a:pt x="2694" y="3215"/>
                              </a:cubicBezTo>
                              <a:cubicBezTo>
                                <a:pt x="2659" y="3214"/>
                                <a:pt x="2623" y="3210"/>
                                <a:pt x="2588" y="3207"/>
                              </a:cubicBezTo>
                              <a:cubicBezTo>
                                <a:pt x="2560" y="3203"/>
                                <a:pt x="2531" y="3199"/>
                                <a:pt x="2503" y="3193"/>
                              </a:cubicBezTo>
                              <a:cubicBezTo>
                                <a:pt x="2515" y="3195"/>
                                <a:pt x="2478" y="3187"/>
                                <a:pt x="2471" y="3185"/>
                              </a:cubicBezTo>
                              <a:cubicBezTo>
                                <a:pt x="2449" y="3179"/>
                                <a:pt x="2427" y="3171"/>
                                <a:pt x="2405" y="3164"/>
                              </a:cubicBezTo>
                              <a:cubicBezTo>
                                <a:pt x="2379" y="3155"/>
                                <a:pt x="2354" y="3144"/>
                                <a:pt x="2330" y="3132"/>
                              </a:cubicBezTo>
                              <a:cubicBezTo>
                                <a:pt x="2333" y="3134"/>
                                <a:pt x="2304" y="3119"/>
                                <a:pt x="2299" y="3116"/>
                              </a:cubicBezTo>
                              <a:cubicBezTo>
                                <a:pt x="2284" y="3107"/>
                                <a:pt x="2270" y="3098"/>
                                <a:pt x="2256" y="3088"/>
                              </a:cubicBezTo>
                              <a:cubicBezTo>
                                <a:pt x="2242" y="3078"/>
                                <a:pt x="2228" y="3068"/>
                                <a:pt x="2215" y="3057"/>
                              </a:cubicBezTo>
                              <a:cubicBezTo>
                                <a:pt x="2211" y="3055"/>
                                <a:pt x="2194" y="3040"/>
                                <a:pt x="2189" y="3036"/>
                              </a:cubicBezTo>
                              <a:cubicBezTo>
                                <a:pt x="2164" y="3011"/>
                                <a:pt x="2141" y="2984"/>
                                <a:pt x="2119" y="2957"/>
                              </a:cubicBezTo>
                              <a:cubicBezTo>
                                <a:pt x="2112" y="2948"/>
                                <a:pt x="2105" y="2939"/>
                                <a:pt x="2099" y="2929"/>
                              </a:cubicBezTo>
                              <a:cubicBezTo>
                                <a:pt x="2246" y="2835"/>
                                <a:pt x="2388" y="2733"/>
                                <a:pt x="2526" y="2625"/>
                              </a:cubicBezTo>
                              <a:cubicBezTo>
                                <a:pt x="2857" y="2365"/>
                                <a:pt x="3236" y="1990"/>
                                <a:pt x="3256" y="1542"/>
                              </a:cubicBezTo>
                              <a:cubicBezTo>
                                <a:pt x="3266" y="1318"/>
                                <a:pt x="3143" y="1094"/>
                                <a:pt x="2916" y="1038"/>
                              </a:cubicBezTo>
                              <a:cubicBezTo>
                                <a:pt x="2709" y="987"/>
                                <a:pt x="2483" y="1049"/>
                                <a:pt x="2302" y="1152"/>
                              </a:cubicBezTo>
                              <a:cubicBezTo>
                                <a:pt x="1736" y="1473"/>
                                <a:pt x="1420" y="2256"/>
                                <a:pt x="1616" y="2881"/>
                              </a:cubicBezTo>
                              <a:cubicBezTo>
                                <a:pt x="1402" y="3009"/>
                                <a:pt x="1177" y="3118"/>
                                <a:pt x="945" y="3209"/>
                              </a:cubicBezTo>
                              <a:cubicBezTo>
                                <a:pt x="818" y="2951"/>
                                <a:pt x="746" y="2660"/>
                                <a:pt x="746" y="2353"/>
                              </a:cubicBezTo>
                              <a:cubicBezTo>
                                <a:pt x="746" y="1280"/>
                                <a:pt x="1619" y="408"/>
                                <a:pt x="2692" y="408"/>
                              </a:cubicBezTo>
                              <a:cubicBezTo>
                                <a:pt x="3765" y="408"/>
                                <a:pt x="4637" y="1280"/>
                                <a:pt x="4637" y="2353"/>
                              </a:cubicBezTo>
                              <a:cubicBezTo>
                                <a:pt x="4637" y="3426"/>
                                <a:pt x="3765" y="4299"/>
                                <a:pt x="2692" y="4299"/>
                              </a:cubicBezTo>
                              <a:close/>
                              <a:moveTo>
                                <a:pt x="1975" y="2541"/>
                              </a:moveTo>
                              <a:cubicBezTo>
                                <a:pt x="1970" y="2494"/>
                                <a:pt x="1971" y="2502"/>
                                <a:pt x="1973" y="2443"/>
                              </a:cubicBezTo>
                              <a:cubicBezTo>
                                <a:pt x="1974" y="2397"/>
                                <a:pt x="1979" y="2352"/>
                                <a:pt x="1986" y="2307"/>
                              </a:cubicBezTo>
                              <a:cubicBezTo>
                                <a:pt x="1999" y="2214"/>
                                <a:pt x="2022" y="2139"/>
                                <a:pt x="2060" y="2042"/>
                              </a:cubicBezTo>
                              <a:cubicBezTo>
                                <a:pt x="2123" y="1877"/>
                                <a:pt x="2227" y="1720"/>
                                <a:pt x="2353" y="1603"/>
                              </a:cubicBezTo>
                              <a:cubicBezTo>
                                <a:pt x="2474" y="1491"/>
                                <a:pt x="2626" y="1414"/>
                                <a:pt x="2766" y="1408"/>
                              </a:cubicBezTo>
                              <a:cubicBezTo>
                                <a:pt x="2775" y="1408"/>
                                <a:pt x="2823" y="1415"/>
                                <a:pt x="2825" y="1413"/>
                              </a:cubicBezTo>
                              <a:cubicBezTo>
                                <a:pt x="2832" y="1416"/>
                                <a:pt x="2836" y="1418"/>
                                <a:pt x="2838" y="1418"/>
                              </a:cubicBezTo>
                              <a:cubicBezTo>
                                <a:pt x="2845" y="1424"/>
                                <a:pt x="2855" y="1432"/>
                                <a:pt x="2858" y="1434"/>
                              </a:cubicBezTo>
                              <a:cubicBezTo>
                                <a:pt x="2860" y="1436"/>
                                <a:pt x="2861" y="1438"/>
                                <a:pt x="2862" y="1439"/>
                              </a:cubicBezTo>
                              <a:cubicBezTo>
                                <a:pt x="2867" y="1452"/>
                                <a:pt x="2878" y="1478"/>
                                <a:pt x="2876" y="1467"/>
                              </a:cubicBezTo>
                              <a:cubicBezTo>
                                <a:pt x="2883" y="1497"/>
                                <a:pt x="2884" y="1526"/>
                                <a:pt x="2883" y="1556"/>
                              </a:cubicBezTo>
                              <a:cubicBezTo>
                                <a:pt x="2876" y="1718"/>
                                <a:pt x="2774" y="1867"/>
                                <a:pt x="2681" y="1993"/>
                              </a:cubicBezTo>
                              <a:cubicBezTo>
                                <a:pt x="2505" y="2231"/>
                                <a:pt x="2265" y="2419"/>
                                <a:pt x="2031" y="2599"/>
                              </a:cubicBezTo>
                              <a:cubicBezTo>
                                <a:pt x="2016" y="2610"/>
                                <a:pt x="2002" y="2621"/>
                                <a:pt x="1988" y="2632"/>
                              </a:cubicBezTo>
                              <a:cubicBezTo>
                                <a:pt x="1982" y="2602"/>
                                <a:pt x="1978" y="2572"/>
                                <a:pt x="1975" y="2541"/>
                              </a:cubicBezTo>
                              <a:close/>
                            </a:path>
                          </a:pathLst>
                        </a:custGeom>
                        <a:solidFill>
                          <a:srgbClr val="A8C30C"/>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378" name="Freeform 48"/>
                      <wps:cNvSpPr>
                        <a:spLocks noEditPoints="1"/>
                      </wps:cNvSpPr>
                      <wps:spPr bwMode="auto">
                        <a:xfrm>
                          <a:off x="397374" y="84649"/>
                          <a:ext cx="132307" cy="155568"/>
                        </a:xfrm>
                        <a:custGeom>
                          <a:avLst/>
                          <a:gdLst>
                            <a:gd name="T0" fmla="*/ 259 w 1909"/>
                            <a:gd name="T1" fmla="*/ 1190 h 2241"/>
                            <a:gd name="T2" fmla="*/ 957 w 1909"/>
                            <a:gd name="T3" fmla="*/ 2024 h 2241"/>
                            <a:gd name="T4" fmla="*/ 1622 w 1909"/>
                            <a:gd name="T5" fmla="*/ 1482 h 2241"/>
                            <a:gd name="T6" fmla="*/ 1880 w 1909"/>
                            <a:gd name="T7" fmla="*/ 1482 h 2241"/>
                            <a:gd name="T8" fmla="*/ 957 w 1909"/>
                            <a:gd name="T9" fmla="*/ 2241 h 2241"/>
                            <a:gd name="T10" fmla="*/ 0 w 1909"/>
                            <a:gd name="T11" fmla="*/ 1120 h 2241"/>
                            <a:gd name="T12" fmla="*/ 957 w 1909"/>
                            <a:gd name="T13" fmla="*/ 0 h 2241"/>
                            <a:gd name="T14" fmla="*/ 1889 w 1909"/>
                            <a:gd name="T15" fmla="*/ 1190 h 2241"/>
                            <a:gd name="T16" fmla="*/ 259 w 1909"/>
                            <a:gd name="T17" fmla="*/ 1190 h 2241"/>
                            <a:gd name="T18" fmla="*/ 1630 w 1909"/>
                            <a:gd name="T19" fmla="*/ 973 h 2241"/>
                            <a:gd name="T20" fmla="*/ 957 w 1909"/>
                            <a:gd name="T21" fmla="*/ 217 h 2241"/>
                            <a:gd name="T22" fmla="*/ 259 w 1909"/>
                            <a:gd name="T23" fmla="*/ 973 h 2241"/>
                            <a:gd name="T24" fmla="*/ 1630 w 1909"/>
                            <a:gd name="T25" fmla="*/ 973 h 22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09" h="2241">
                              <a:moveTo>
                                <a:pt x="259" y="1190"/>
                              </a:moveTo>
                              <a:cubicBezTo>
                                <a:pt x="263" y="1568"/>
                                <a:pt x="460" y="2024"/>
                                <a:pt x="957" y="2024"/>
                              </a:cubicBezTo>
                              <a:cubicBezTo>
                                <a:pt x="1334" y="2024"/>
                                <a:pt x="1540" y="1802"/>
                                <a:pt x="1622" y="1482"/>
                              </a:cubicBezTo>
                              <a:cubicBezTo>
                                <a:pt x="1880" y="1482"/>
                                <a:pt x="1880" y="1482"/>
                                <a:pt x="1880" y="1482"/>
                              </a:cubicBezTo>
                              <a:cubicBezTo>
                                <a:pt x="1770" y="1962"/>
                                <a:pt x="1490" y="2241"/>
                                <a:pt x="957" y="2241"/>
                              </a:cubicBezTo>
                              <a:cubicBezTo>
                                <a:pt x="283" y="2241"/>
                                <a:pt x="0" y="1724"/>
                                <a:pt x="0" y="1120"/>
                              </a:cubicBezTo>
                              <a:cubicBezTo>
                                <a:pt x="0" y="562"/>
                                <a:pt x="283" y="0"/>
                                <a:pt x="957" y="0"/>
                              </a:cubicBezTo>
                              <a:cubicBezTo>
                                <a:pt x="1638" y="0"/>
                                <a:pt x="1909" y="595"/>
                                <a:pt x="1889" y="1190"/>
                              </a:cubicBezTo>
                              <a:lnTo>
                                <a:pt x="259" y="1190"/>
                              </a:lnTo>
                              <a:close/>
                              <a:moveTo>
                                <a:pt x="1630" y="973"/>
                              </a:moveTo>
                              <a:cubicBezTo>
                                <a:pt x="1618" y="583"/>
                                <a:pt x="1375" y="217"/>
                                <a:pt x="957" y="217"/>
                              </a:cubicBezTo>
                              <a:cubicBezTo>
                                <a:pt x="534" y="217"/>
                                <a:pt x="300" y="587"/>
                                <a:pt x="259" y="973"/>
                              </a:cubicBezTo>
                              <a:lnTo>
                                <a:pt x="1630" y="973"/>
                              </a:lnTo>
                              <a:close/>
                            </a:path>
                          </a:pathLst>
                        </a:custGeom>
                        <a:solidFill>
                          <a:srgbClr val="000000"/>
                        </a:solidFill>
                        <a:ln>
                          <a:noFill/>
                        </a:ln>
                      </wps:spPr>
                      <wps:bodyPr vert="horz" wrap="square" lIns="91440" tIns="45720" rIns="91440" bIns="45720" numCol="1" anchor="t" anchorCtr="0" compatLnSpc="1">
                        <a:prstTxWarp prst="textNoShape">
                          <a:avLst/>
                        </a:prstTxWarp>
                      </wps:bodyPr>
                    </wps:wsp>
                    <wps:wsp>
                      <wps:cNvPr id="1379" name="Freeform 49"/>
                      <wps:cNvSpPr>
                        <a:spLocks noEditPoints="1"/>
                      </wps:cNvSpPr>
                      <wps:spPr bwMode="auto">
                        <a:xfrm>
                          <a:off x="545112" y="84649"/>
                          <a:ext cx="131626" cy="210034"/>
                        </a:xfrm>
                        <a:custGeom>
                          <a:avLst/>
                          <a:gdLst>
                            <a:gd name="T0" fmla="*/ 1897 w 1897"/>
                            <a:gd name="T1" fmla="*/ 2007 h 3026"/>
                            <a:gd name="T2" fmla="*/ 957 w 1897"/>
                            <a:gd name="T3" fmla="*/ 3026 h 3026"/>
                            <a:gd name="T4" fmla="*/ 78 w 1897"/>
                            <a:gd name="T5" fmla="*/ 2385 h 3026"/>
                            <a:gd name="T6" fmla="*/ 337 w 1897"/>
                            <a:gd name="T7" fmla="*/ 2385 h 3026"/>
                            <a:gd name="T8" fmla="*/ 957 w 1897"/>
                            <a:gd name="T9" fmla="*/ 2808 h 3026"/>
                            <a:gd name="T10" fmla="*/ 1638 w 1897"/>
                            <a:gd name="T11" fmla="*/ 2007 h 3026"/>
                            <a:gd name="T12" fmla="*/ 1638 w 1897"/>
                            <a:gd name="T13" fmla="*/ 1720 h 3026"/>
                            <a:gd name="T14" fmla="*/ 1630 w 1897"/>
                            <a:gd name="T15" fmla="*/ 1720 h 3026"/>
                            <a:gd name="T16" fmla="*/ 957 w 1897"/>
                            <a:gd name="T17" fmla="*/ 2155 h 3026"/>
                            <a:gd name="T18" fmla="*/ 0 w 1897"/>
                            <a:gd name="T19" fmla="*/ 1067 h 3026"/>
                            <a:gd name="T20" fmla="*/ 957 w 1897"/>
                            <a:gd name="T21" fmla="*/ 0 h 3026"/>
                            <a:gd name="T22" fmla="*/ 1630 w 1897"/>
                            <a:gd name="T23" fmla="*/ 427 h 3026"/>
                            <a:gd name="T24" fmla="*/ 1638 w 1897"/>
                            <a:gd name="T25" fmla="*/ 427 h 3026"/>
                            <a:gd name="T26" fmla="*/ 1638 w 1897"/>
                            <a:gd name="T27" fmla="*/ 61 h 3026"/>
                            <a:gd name="T28" fmla="*/ 1897 w 1897"/>
                            <a:gd name="T29" fmla="*/ 61 h 3026"/>
                            <a:gd name="T30" fmla="*/ 1897 w 1897"/>
                            <a:gd name="T31" fmla="*/ 2007 h 3026"/>
                            <a:gd name="T32" fmla="*/ 1638 w 1897"/>
                            <a:gd name="T33" fmla="*/ 1096 h 3026"/>
                            <a:gd name="T34" fmla="*/ 957 w 1897"/>
                            <a:gd name="T35" fmla="*/ 217 h 3026"/>
                            <a:gd name="T36" fmla="*/ 259 w 1897"/>
                            <a:gd name="T37" fmla="*/ 1096 h 3026"/>
                            <a:gd name="T38" fmla="*/ 957 w 1897"/>
                            <a:gd name="T39" fmla="*/ 1938 h 3026"/>
                            <a:gd name="T40" fmla="*/ 1638 w 1897"/>
                            <a:gd name="T41" fmla="*/ 1096 h 30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1897" h="3026">
                              <a:moveTo>
                                <a:pt x="1897" y="2007"/>
                              </a:moveTo>
                              <a:cubicBezTo>
                                <a:pt x="1893" y="2640"/>
                                <a:pt x="1651" y="3026"/>
                                <a:pt x="957" y="3026"/>
                              </a:cubicBezTo>
                              <a:cubicBezTo>
                                <a:pt x="534" y="3026"/>
                                <a:pt x="115" y="2837"/>
                                <a:pt x="78" y="2385"/>
                              </a:cubicBezTo>
                              <a:cubicBezTo>
                                <a:pt x="337" y="2385"/>
                                <a:pt x="337" y="2385"/>
                                <a:pt x="337" y="2385"/>
                              </a:cubicBezTo>
                              <a:cubicBezTo>
                                <a:pt x="394" y="2697"/>
                                <a:pt x="669" y="2808"/>
                                <a:pt x="957" y="2808"/>
                              </a:cubicBezTo>
                              <a:cubicBezTo>
                                <a:pt x="1433" y="2808"/>
                                <a:pt x="1638" y="2525"/>
                                <a:pt x="1638" y="2007"/>
                              </a:cubicBezTo>
                              <a:cubicBezTo>
                                <a:pt x="1638" y="1720"/>
                                <a:pt x="1638" y="1720"/>
                                <a:pt x="1638" y="1720"/>
                              </a:cubicBezTo>
                              <a:cubicBezTo>
                                <a:pt x="1630" y="1720"/>
                                <a:pt x="1630" y="1720"/>
                                <a:pt x="1630" y="1720"/>
                              </a:cubicBezTo>
                              <a:cubicBezTo>
                                <a:pt x="1511" y="1979"/>
                                <a:pt x="1260" y="2155"/>
                                <a:pt x="957" y="2155"/>
                              </a:cubicBezTo>
                              <a:cubicBezTo>
                                <a:pt x="279" y="2155"/>
                                <a:pt x="0" y="1671"/>
                                <a:pt x="0" y="1067"/>
                              </a:cubicBezTo>
                              <a:cubicBezTo>
                                <a:pt x="0" y="484"/>
                                <a:pt x="345" y="0"/>
                                <a:pt x="957" y="0"/>
                              </a:cubicBezTo>
                              <a:cubicBezTo>
                                <a:pt x="1265" y="0"/>
                                <a:pt x="1527" y="192"/>
                                <a:pt x="1630" y="427"/>
                              </a:cubicBezTo>
                              <a:cubicBezTo>
                                <a:pt x="1638" y="427"/>
                                <a:pt x="1638" y="427"/>
                                <a:pt x="1638" y="427"/>
                              </a:cubicBezTo>
                              <a:cubicBezTo>
                                <a:pt x="1638" y="61"/>
                                <a:pt x="1638" y="61"/>
                                <a:pt x="1638" y="61"/>
                              </a:cubicBezTo>
                              <a:cubicBezTo>
                                <a:pt x="1897" y="61"/>
                                <a:pt x="1897" y="61"/>
                                <a:pt x="1897" y="61"/>
                              </a:cubicBezTo>
                              <a:lnTo>
                                <a:pt x="1897" y="2007"/>
                              </a:lnTo>
                              <a:close/>
                              <a:moveTo>
                                <a:pt x="1638" y="1096"/>
                              </a:moveTo>
                              <a:cubicBezTo>
                                <a:pt x="1638" y="681"/>
                                <a:pt x="1445" y="217"/>
                                <a:pt x="957" y="217"/>
                              </a:cubicBezTo>
                              <a:cubicBezTo>
                                <a:pt x="464" y="217"/>
                                <a:pt x="259" y="656"/>
                                <a:pt x="259" y="1096"/>
                              </a:cubicBezTo>
                              <a:cubicBezTo>
                                <a:pt x="259" y="1523"/>
                                <a:pt x="480" y="1938"/>
                                <a:pt x="957" y="1938"/>
                              </a:cubicBezTo>
                              <a:cubicBezTo>
                                <a:pt x="1404" y="1938"/>
                                <a:pt x="1638" y="1527"/>
                                <a:pt x="1638" y="1096"/>
                              </a:cubicBezTo>
                            </a:path>
                          </a:pathLst>
                        </a:custGeom>
                        <a:solidFill>
                          <a:srgbClr val="000000"/>
                        </a:solidFill>
                        <a:ln>
                          <a:noFill/>
                        </a:ln>
                      </wps:spPr>
                      <wps:bodyPr vert="horz" wrap="square" lIns="91440" tIns="45720" rIns="91440" bIns="45720" numCol="1" anchor="t" anchorCtr="0" compatLnSpc="1">
                        <a:prstTxWarp prst="textNoShape">
                          <a:avLst/>
                        </a:prstTxWarp>
                      </wps:bodyPr>
                    </wps:wsp>
                    <wps:wsp>
                      <wps:cNvPr id="1382" name="Freeform 50"/>
                      <wps:cNvSpPr>
                        <a:spLocks noEditPoints="1"/>
                      </wps:cNvSpPr>
                      <wps:spPr bwMode="auto">
                        <a:xfrm>
                          <a:off x="711120" y="32453"/>
                          <a:ext cx="17928" cy="203453"/>
                        </a:xfrm>
                        <a:custGeom>
                          <a:avLst/>
                          <a:gdLst>
                            <a:gd name="T0" fmla="*/ 0 w 158"/>
                            <a:gd name="T1" fmla="*/ 0 h 1793"/>
                            <a:gd name="T2" fmla="*/ 158 w 158"/>
                            <a:gd name="T3" fmla="*/ 0 h 1793"/>
                            <a:gd name="T4" fmla="*/ 158 w 158"/>
                            <a:gd name="T5" fmla="*/ 253 h 1793"/>
                            <a:gd name="T6" fmla="*/ 0 w 158"/>
                            <a:gd name="T7" fmla="*/ 253 h 1793"/>
                            <a:gd name="T8" fmla="*/ 0 w 158"/>
                            <a:gd name="T9" fmla="*/ 0 h 1793"/>
                            <a:gd name="T10" fmla="*/ 0 w 158"/>
                            <a:gd name="T11" fmla="*/ 497 h 1793"/>
                            <a:gd name="T12" fmla="*/ 158 w 158"/>
                            <a:gd name="T13" fmla="*/ 497 h 1793"/>
                            <a:gd name="T14" fmla="*/ 158 w 158"/>
                            <a:gd name="T15" fmla="*/ 1793 h 1793"/>
                            <a:gd name="T16" fmla="*/ 0 w 158"/>
                            <a:gd name="T17" fmla="*/ 1793 h 1793"/>
                            <a:gd name="T18" fmla="*/ 0 w 158"/>
                            <a:gd name="T19" fmla="*/ 497 h 17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58" h="1793">
                              <a:moveTo>
                                <a:pt x="0" y="0"/>
                              </a:moveTo>
                              <a:lnTo>
                                <a:pt x="158" y="0"/>
                              </a:lnTo>
                              <a:lnTo>
                                <a:pt x="158" y="253"/>
                              </a:lnTo>
                              <a:lnTo>
                                <a:pt x="0" y="253"/>
                              </a:lnTo>
                              <a:lnTo>
                                <a:pt x="0" y="0"/>
                              </a:lnTo>
                              <a:close/>
                              <a:moveTo>
                                <a:pt x="0" y="497"/>
                              </a:moveTo>
                              <a:lnTo>
                                <a:pt x="158" y="497"/>
                              </a:lnTo>
                              <a:lnTo>
                                <a:pt x="158" y="1793"/>
                              </a:lnTo>
                              <a:lnTo>
                                <a:pt x="0" y="1793"/>
                              </a:lnTo>
                              <a:lnTo>
                                <a:pt x="0" y="497"/>
                              </a:lnTo>
                              <a:close/>
                            </a:path>
                          </a:pathLst>
                        </a:custGeom>
                        <a:solidFill>
                          <a:srgbClr val="000000"/>
                        </a:solidFill>
                        <a:ln>
                          <a:noFill/>
                        </a:ln>
                      </wps:spPr>
                      <wps:bodyPr vert="horz" wrap="square" lIns="91440" tIns="45720" rIns="91440" bIns="45720" numCol="1" anchor="t" anchorCtr="0" compatLnSpc="1">
                        <a:prstTxWarp prst="textNoShape">
                          <a:avLst/>
                        </a:prstTxWarp>
                      </wps:bodyPr>
                    </wps:wsp>
                    <wps:wsp>
                      <wps:cNvPr id="1383" name="Freeform 51"/>
                      <wps:cNvSpPr>
                        <a:spLocks/>
                      </wps:cNvSpPr>
                      <wps:spPr bwMode="auto">
                        <a:xfrm>
                          <a:off x="755260" y="84649"/>
                          <a:ext cx="119371" cy="155568"/>
                        </a:xfrm>
                        <a:custGeom>
                          <a:avLst/>
                          <a:gdLst>
                            <a:gd name="T0" fmla="*/ 1388 w 1720"/>
                            <a:gd name="T1" fmla="*/ 681 h 2241"/>
                            <a:gd name="T2" fmla="*/ 834 w 1720"/>
                            <a:gd name="T3" fmla="*/ 217 h 2241"/>
                            <a:gd name="T4" fmla="*/ 333 w 1720"/>
                            <a:gd name="T5" fmla="*/ 583 h 2241"/>
                            <a:gd name="T6" fmla="*/ 772 w 1720"/>
                            <a:gd name="T7" fmla="*/ 940 h 2241"/>
                            <a:gd name="T8" fmla="*/ 1117 w 1720"/>
                            <a:gd name="T9" fmla="*/ 1018 h 2241"/>
                            <a:gd name="T10" fmla="*/ 1720 w 1720"/>
                            <a:gd name="T11" fmla="*/ 1605 h 2241"/>
                            <a:gd name="T12" fmla="*/ 871 w 1720"/>
                            <a:gd name="T13" fmla="*/ 2241 h 2241"/>
                            <a:gd name="T14" fmla="*/ 0 w 1720"/>
                            <a:gd name="T15" fmla="*/ 1494 h 2241"/>
                            <a:gd name="T16" fmla="*/ 259 w 1720"/>
                            <a:gd name="T17" fmla="*/ 1494 h 2241"/>
                            <a:gd name="T18" fmla="*/ 883 w 1720"/>
                            <a:gd name="T19" fmla="*/ 2024 h 2241"/>
                            <a:gd name="T20" fmla="*/ 1462 w 1720"/>
                            <a:gd name="T21" fmla="*/ 1621 h 2241"/>
                            <a:gd name="T22" fmla="*/ 998 w 1720"/>
                            <a:gd name="T23" fmla="*/ 1235 h 2241"/>
                            <a:gd name="T24" fmla="*/ 665 w 1720"/>
                            <a:gd name="T25" fmla="*/ 1161 h 2241"/>
                            <a:gd name="T26" fmla="*/ 74 w 1720"/>
                            <a:gd name="T27" fmla="*/ 595 h 2241"/>
                            <a:gd name="T28" fmla="*/ 871 w 1720"/>
                            <a:gd name="T29" fmla="*/ 0 h 2241"/>
                            <a:gd name="T30" fmla="*/ 1647 w 1720"/>
                            <a:gd name="T31" fmla="*/ 681 h 2241"/>
                            <a:gd name="T32" fmla="*/ 1388 w 1720"/>
                            <a:gd name="T33" fmla="*/ 681 h 22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720" h="2241">
                              <a:moveTo>
                                <a:pt x="1388" y="681"/>
                              </a:moveTo>
                              <a:cubicBezTo>
                                <a:pt x="1376" y="361"/>
                                <a:pt x="1129" y="217"/>
                                <a:pt x="834" y="217"/>
                              </a:cubicBezTo>
                              <a:cubicBezTo>
                                <a:pt x="604" y="217"/>
                                <a:pt x="333" y="307"/>
                                <a:pt x="333" y="583"/>
                              </a:cubicBezTo>
                              <a:cubicBezTo>
                                <a:pt x="333" y="813"/>
                                <a:pt x="595" y="895"/>
                                <a:pt x="772" y="940"/>
                              </a:cubicBezTo>
                              <a:cubicBezTo>
                                <a:pt x="1117" y="1018"/>
                                <a:pt x="1117" y="1018"/>
                                <a:pt x="1117" y="1018"/>
                              </a:cubicBezTo>
                              <a:cubicBezTo>
                                <a:pt x="1412" y="1063"/>
                                <a:pt x="1720" y="1235"/>
                                <a:pt x="1720" y="1605"/>
                              </a:cubicBezTo>
                              <a:cubicBezTo>
                                <a:pt x="1720" y="2065"/>
                                <a:pt x="1265" y="2241"/>
                                <a:pt x="871" y="2241"/>
                              </a:cubicBezTo>
                              <a:cubicBezTo>
                                <a:pt x="378" y="2241"/>
                                <a:pt x="41" y="2011"/>
                                <a:pt x="0" y="1494"/>
                              </a:cubicBezTo>
                              <a:cubicBezTo>
                                <a:pt x="259" y="1494"/>
                                <a:pt x="259" y="1494"/>
                                <a:pt x="259" y="1494"/>
                              </a:cubicBezTo>
                              <a:cubicBezTo>
                                <a:pt x="279" y="1843"/>
                                <a:pt x="538" y="2024"/>
                                <a:pt x="883" y="2024"/>
                              </a:cubicBezTo>
                              <a:cubicBezTo>
                                <a:pt x="1125" y="2024"/>
                                <a:pt x="1462" y="1917"/>
                                <a:pt x="1462" y="1621"/>
                              </a:cubicBezTo>
                              <a:cubicBezTo>
                                <a:pt x="1462" y="1375"/>
                                <a:pt x="1232" y="1293"/>
                                <a:pt x="998" y="1235"/>
                              </a:cubicBezTo>
                              <a:cubicBezTo>
                                <a:pt x="665" y="1161"/>
                                <a:pt x="665" y="1161"/>
                                <a:pt x="665" y="1161"/>
                              </a:cubicBezTo>
                              <a:cubicBezTo>
                                <a:pt x="329" y="1071"/>
                                <a:pt x="74" y="956"/>
                                <a:pt x="74" y="595"/>
                              </a:cubicBezTo>
                              <a:cubicBezTo>
                                <a:pt x="74" y="164"/>
                                <a:pt x="497" y="0"/>
                                <a:pt x="871" y="0"/>
                              </a:cubicBezTo>
                              <a:cubicBezTo>
                                <a:pt x="1293" y="0"/>
                                <a:pt x="1630" y="221"/>
                                <a:pt x="1647" y="681"/>
                              </a:cubicBezTo>
                              <a:lnTo>
                                <a:pt x="1388" y="681"/>
                              </a:lnTo>
                              <a:close/>
                            </a:path>
                          </a:pathLst>
                        </a:custGeom>
                        <a:solidFill>
                          <a:srgbClr val="000000"/>
                        </a:solidFill>
                        <a:ln>
                          <a:noFill/>
                        </a:ln>
                      </wps:spPr>
                      <wps:bodyPr vert="horz" wrap="square" lIns="91440" tIns="45720" rIns="91440" bIns="45720" numCol="1" anchor="t" anchorCtr="0" compatLnSpc="1">
                        <a:prstTxWarp prst="textNoShape">
                          <a:avLst/>
                        </a:prstTxWarp>
                      </wps:bodyPr>
                    </wps:wsp>
                  </wpg:wg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group w14:anchorId="7C75A580" id="Group 7" o:spid="_x0000_s1026" style="position:absolute;margin-left:26.1pt;margin-top:793.8pt;width:68.9pt;height:25.8pt;z-index:251661824;mso-position-horizontal-relative:page;mso-position-vertical-relative:page;mso-width-relative:margin;mso-height-relative:margin" coordsize="8746,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" o:allowincell="f">
              <v:shape id="Freeform 47" o:spid="_x0000_s1027" style="position:absolute;width:3499;height:3267;visibility:visible;mso-wrap-style:square;v-text-anchor:top" coordsize="5045,4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" path="m2692,c1394,,339,1056,339,2353v,354,78,689,218,990c414,3386,269,3424,122,3455,,3481,32,3665,155,3646v171,-27,340,-61,508,-103c1072,4239,1828,4706,2692,4706v1297,,2353,-1055,2353,-2353c5045,1056,3989,,2692,xm2692,4299v-677,,-1274,-348,-1623,-874c1233,3370,1395,3306,1553,3233v61,-29,122,-59,182,-91c1763,3187,1795,3231,1830,3273v430,510,1324,474,1826,94c3690,3341,3723,3312,3754,3283v64,-61,89,-150,50,-232c3763,2963,3635,2903,3545,2959v-119,74,-250,131,-381,180c3151,3143,3138,3148,3125,3152v31,-10,-17,5,-25,7c3066,3169,3030,3178,2995,3185v-74,16,-149,25,-224,30c2801,3212,2710,3215,2694,3215v-35,-1,-71,-5,-106,-8c2560,3203,2531,3199,2503,3193v12,2,-25,-6,-32,-8c2449,3179,2427,3171,2405,3164v-26,-9,-51,-20,-75,-32c2333,3134,2304,3119,2299,3116v-15,-9,-29,-18,-43,-28c2242,3078,2228,3068,2215,3057v-4,-2,-21,-17,-26,-21c2164,3011,2141,2984,2119,2957v-7,-9,-14,-18,-20,-28c2246,2835,2388,2733,2526,2625v331,-260,710,-635,730,-1083c3266,1318,3143,1094,2916,1038v-207,-51,-433,11,-614,114c1736,1473,1420,2256,1616,2881v-214,128,-439,237,-671,328c818,2951,746,2660,746,2353,746,1280,1619,408,2692,408v1073,,1945,872,1945,1945c4637,3426,3765,4299,2692,4299xm1975,2541v-5,-47,-4,-39,-2,-98c1974,2397,1979,2352,1986,2307v13,-93,36,-168,74,-265c2123,1877,2227,1720,2353,1603v121,-112,273,-189,413,-195c2775,1408,2823,1415,2825,1413v7,3,11,5,13,5c2845,1424,2855,1432,2858,1434v2,2,3,4,4,5c2867,1452,2878,1478,2876,1467v7,30,8,59,7,89c2876,1718,2774,1867,2681,1993v-176,238,-416,426,-650,606c2016,2610,2002,2621,1988,2632v-6,-30,-10,-60,-13,-91xe" fillcolor="#a8c30c" stroked="f">
                <v:path arrowok="t" o:connecttype="custom" o:connectlocs="186729,0;23515,163398;38636,232145;8462,239923;10751,253186;45989,246034;186729,326795;349943,163398;186729,0;186729,298532;74150,237840;107723,224507;120347,218187;126937,227284;253596,233812;260394,227979;263862,211868;245897,205479;219469,217979;216764,218882;215029,219368;207746,221173;192209,223257;186867,223257;179515,222701;173619,221729;171399,221173;166821,219715;161619,217493;159469,216382;156486,214438;153642,212285;151838,210827;146983,205341;145596,203396;175214,182286;225850,107080;202266,72081;159677,79997;112093,200063;65549,222840;51746,163398;186729,28332;321642,163398;186729,298532;136995,176453;136856,169647;137758,160203;142891,141801;163214,111316;191862,97775;195954,98122;196856,98469;198243,99580;198521,99927;199492,101872;199977,108052;185966,138398;140879,180480;137896,182772;136995,176453" o:connectangles="0,0,0,0,0,0,0,0,0,0,0,0,0,0,0,0,0,0,0,0,0,0,0,0,0,0,0,0,0,0,0,0,0,0,0,0,0,0,0,0,0,0,0,0,0,0,0,0,0,0,0,0,0,0,0,0,0,0,0,0,0"/>
                <o:lock v:ext="edit" verticies="t"/>
              </v:shape>
              <v:shape id="Freeform 48" o:spid="_x0000_s1028" style="position:absolute;left:3973;top:846;width:1323;height:1556;visibility:visible;mso-wrap-style:square;v-text-anchor:top" coordsize="1909,2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" path="m259,1190v4,378,201,834,698,834c1334,2024,1540,1802,1622,1482v258,,258,,258,c1770,1962,1490,2241,957,2241,283,2241,,1724,,1120,,562,283,,957,v681,,952,595,932,1190l259,1190xm1630,973c1618,583,1375,217,957,217,534,217,300,587,259,973r1371,xe" fillcolor="black" stroked="f">
                <v:path arrowok="t" o:connecttype="custom" o:connectlocs="17951,82609;66327,140504;112416,102879;130297,102879;66327,155568;0,77749;66327,0;130921,82609;17951,82609;112970,67545;66327,15064;17951,67545;112970,67545" o:connectangles="0,0,0,0,0,0,0,0,0,0,0,0,0"/>
                <o:lock v:ext="edit" verticies="t"/>
              </v:shape>
              <v:shape id="Freeform 49" o:spid="_x0000_s1029" style="position:absolute;left:5451;top:846;width:1316;height:2100;visibility:visible;mso-wrap-style:square;v-text-anchor:top" coordsize="1897,30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" path="m1897,2007v-4,633,-246,1019,-940,1019c534,3026,115,2837,78,2385v259,,259,,259,c394,2697,669,2808,957,2808v476,,681,-283,681,-801c1638,1720,1638,1720,1638,1720v-8,,-8,,-8,c1511,1979,1260,2155,957,2155,279,2155,,1671,,1067,,484,345,,957,v308,,570,192,673,427c1638,427,1638,427,1638,427v,-366,,-366,,-366c1897,61,1897,61,1897,61r,1946xm1638,1096c1638,681,1445,217,957,217v-493,,-698,439,-698,879c259,1523,480,1938,957,1938v447,,681,-411,681,-842e" fillcolor="black" stroked="f">
                <v:path arrowok="t" o:connecttype="custom" o:connectlocs="131626,139305;66403,210034;5412,165542;23383,165542;66403,194903;113655,139305;113655,119385;113100,119385;66403,149578;0,74060;66403,0;113100,29638;113655,29638;113655,4234;131626,4234;131626,139305;113655,76073;66403,15062;17971,76073;66403,134516;113655,76073" o:connectangles="0,0,0,0,0,0,0,0,0,0,0,0,0,0,0,0,0,0,0,0,0"/>
                <o:lock v:ext="edit" verticies="t"/>
              </v:shape>
              <v:shape id="Freeform 50" o:spid="_x0000_s1030" style="position:absolute;left:7111;top:324;width:179;height:2035;visibility:visible;mso-wrap-style:square;v-text-anchor:top" coordsize="158,17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" path="m,l158,r,253l,253,,xm,497r158,l158,1793,,1793,,497xe" fillcolor="black" stroked="f">
                <v:path arrowok="t" o:connecttype="custom" o:connectlocs="0,0;17928,0;17928,28708;0,28708;0,0;0,56395;17928,56395;17928,203453;0,203453;0,56395" o:connectangles="0,0,0,0,0,0,0,0,0,0"/>
                <o:lock v:ext="edit" verticies="t"/>
              </v:shape>
              <v:shape id="Freeform 51" o:spid="_x0000_s1031" style="position:absolute;left:7552;top:846;width:1194;height:1556;visibility:visible;mso-wrap-style:square;v-text-anchor:top" coordsize="1720,2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" path="m1388,681c1376,361,1129,217,834,217v-230,,-501,90,-501,366c333,813,595,895,772,940v345,78,345,78,345,78c1412,1063,1720,1235,1720,1605v,460,-455,636,-849,636c378,2241,41,2011,,1494v259,,259,,259,c279,1843,538,2024,883,2024v242,,579,-107,579,-403c1462,1375,1232,1293,998,1235,665,1161,665,1161,665,1161,329,1071,74,956,74,595,74,164,497,,871,v422,,759,221,776,681l1388,681xe" fillcolor="black" stroked="f">
                <v:path arrowok="t" o:connecttype="custom" o:connectlocs="96330,47274;57881,15064;23111,40471;53578,65254;77522,70669;119371,111418;60449,155568;0,103712;17975,103712;61282,140504;101465,112528;69263,85732;46152,80595;5136,41304;60449,0;114305,47274;96330,47274" o:connectangles="0,0,0,0,0,0,0,0,0,0,0,0,0,0,0,0,0"/>
              </v:shape>
              <w10:wrap anchorx="page" anchory="page"/>
              <w10:anchorlock/>
            </v:group>
          </w:pict>
        </mc:Fallback>
      </mc:AlternateContent>
    </w:r>
    <w:r w:rsidRPr="006C0D8B">
      <w:rPr>
        <w:noProof/>
      </w:rPr>
      <mc:AlternateContent>
        <mc:Choice Requires="wpg">
          <w:drawing>
            <wp:anchor distT="0" distB="0" distL="114300" distR="114300" simplePos="0" relativeHeight="251659776" behindDoc="0" locked="1" layoutInCell="0" allowOverlap="1" wp14:anchorId="44046B10" wp14:editId="788C2CF6">
              <wp:simplePos x="0" y="0"/>
              <wp:positionH relativeFrom="column">
                <wp:posOffset>5721985</wp:posOffset>
              </wp:positionH>
              <wp:positionV relativeFrom="page">
                <wp:posOffset>9526905</wp:posOffset>
              </wp:positionV>
              <wp:extent cx="1116000" cy="1166400"/>
              <wp:effectExtent l="0" t="0" r="8255" b="0"/>
              <wp:wrapNone/>
              <wp:docPr id="1384" name="Group 1"/>
              <wp:cNvGraphicFramePr/>
              <a:graphic xmlns:a="http://schemas.openxmlformats.org/drawingml/2006/main">
                <a:graphicData uri="http://schemas.microsoft.com/office/word/2010/wordprocessingGroup">
                  <wpg:wgp>
                    <wpg:cNvGrpSpPr/>
                    <wpg:grpSpPr>
                      <a:xfrm>
                        <a:off x="0" y="0"/>
                        <a:ext cx="1116000" cy="1166400"/>
                        <a:chOff x="0" y="0"/>
                        <a:chExt cx="1115695" cy="1165861"/>
                      </a:xfrm>
                    </wpg:grpSpPr>
                    <wps:wsp>
                      <wps:cNvPr id="1385" name="Freeform: Shape 1385"/>
                      <wps:cNvSpPr>
                        <a:spLocks/>
                      </wps:cNvSpPr>
                      <wps:spPr bwMode="auto">
                        <a:xfrm flipH="1">
                          <a:off x="0" y="879147"/>
                          <a:ext cx="395924" cy="286714"/>
                        </a:xfrm>
                        <a:custGeom>
                          <a:avLst/>
                          <a:gdLst>
                            <a:gd name="connsiteX0" fmla="*/ 0 w 1115694"/>
                            <a:gd name="connsiteY0" fmla="*/ 0 h 807947"/>
                            <a:gd name="connsiteX1" fmla="*/ 719770 w 1115694"/>
                            <a:gd name="connsiteY1" fmla="*/ 521233 h 807947"/>
                            <a:gd name="connsiteX2" fmla="*/ 719770 w 1115694"/>
                            <a:gd name="connsiteY2" fmla="*/ 807947 h 807947"/>
                            <a:gd name="connsiteX3" fmla="*/ 1115694 w 1115694"/>
                            <a:gd name="connsiteY3" fmla="*/ 807947 h 807947"/>
                            <a:gd name="connsiteX0" fmla="*/ 395924 w 395924"/>
                            <a:gd name="connsiteY0" fmla="*/ 286714 h 286714"/>
                            <a:gd name="connsiteX1" fmla="*/ 0 w 395924"/>
                            <a:gd name="connsiteY1" fmla="*/ 0 h 286714"/>
                            <a:gd name="connsiteX2" fmla="*/ 0 w 395924"/>
                            <a:gd name="connsiteY2" fmla="*/ 286714 h 286714"/>
                            <a:gd name="connsiteX3" fmla="*/ 395924 w 395924"/>
                            <a:gd name="connsiteY3" fmla="*/ 286714 h 286714"/>
                          </a:gdLst>
                          <a:ahLst/>
                          <a:cxnLst>
                            <a:cxn ang="0">
                              <a:pos x="connsiteX0" y="connsiteY0"/>
                            </a:cxn>
                            <a:cxn ang="0">
                              <a:pos x="connsiteX1" y="connsiteY1"/>
                            </a:cxn>
                            <a:cxn ang="0">
                              <a:pos x="connsiteX2" y="connsiteY2"/>
                            </a:cxn>
                            <a:cxn ang="0">
                              <a:pos x="connsiteX3" y="connsiteY3"/>
                            </a:cxn>
                          </a:cxnLst>
                          <a:rect l="l" t="t" r="r" b="b"/>
                          <a:pathLst>
                            <a:path w="395924" h="286714">
                              <a:moveTo>
                                <a:pt x="395924" y="286714"/>
                              </a:moveTo>
                              <a:lnTo>
                                <a:pt x="0" y="0"/>
                              </a:lnTo>
                              <a:lnTo>
                                <a:pt x="0" y="286714"/>
                              </a:lnTo>
                              <a:lnTo>
                                <a:pt x="395924" y="286714"/>
                              </a:lnTo>
                              <a:close/>
                            </a:path>
                          </a:pathLst>
                        </a:custGeom>
                        <a:solidFill>
                          <a:schemeClr val="accent5">
                            <a:lumMod val="75000"/>
                            <a:alpha val="50000"/>
                          </a:schemeClr>
                        </a:solidFill>
                        <a:ln>
                          <a:noFill/>
                        </a:ln>
                      </wps:spPr>
                      <wps:bodyPr vert="horz" wrap="square" lIns="91440" tIns="45720" rIns="91440" bIns="45720" numCol="1" anchor="t" anchorCtr="0" compatLnSpc="1">
                        <a:prstTxWarp prst="textNoShape">
                          <a:avLst/>
                        </a:prstTxWarp>
                        <a:noAutofit/>
                      </wps:bodyPr>
                    </wps:wsp>
                    <wps:wsp>
                      <wps:cNvPr id="1386" name="Freeform: Shape 1386"/>
                      <wps:cNvSpPr>
                        <a:spLocks/>
                      </wps:cNvSpPr>
                      <wps:spPr bwMode="auto">
                        <a:xfrm flipH="1">
                          <a:off x="395925" y="357913"/>
                          <a:ext cx="719770" cy="807947"/>
                        </a:xfrm>
                        <a:custGeom>
                          <a:avLst/>
                          <a:gdLst>
                            <a:gd name="connsiteX0" fmla="*/ 0 w 719770"/>
                            <a:gd name="connsiteY0" fmla="*/ 0 h 807947"/>
                            <a:gd name="connsiteX1" fmla="*/ 0 w 719770"/>
                            <a:gd name="connsiteY1" fmla="*/ 807947 h 807947"/>
                            <a:gd name="connsiteX2" fmla="*/ 719770 w 719770"/>
                            <a:gd name="connsiteY2" fmla="*/ 807947 h 807947"/>
                            <a:gd name="connsiteX3" fmla="*/ 719770 w 719770"/>
                            <a:gd name="connsiteY3" fmla="*/ 521233 h 807947"/>
                          </a:gdLst>
                          <a:ahLst/>
                          <a:cxnLst>
                            <a:cxn ang="0">
                              <a:pos x="connsiteX0" y="connsiteY0"/>
                            </a:cxn>
                            <a:cxn ang="0">
                              <a:pos x="connsiteX1" y="connsiteY1"/>
                            </a:cxn>
                            <a:cxn ang="0">
                              <a:pos x="connsiteX2" y="connsiteY2"/>
                            </a:cxn>
                            <a:cxn ang="0">
                              <a:pos x="connsiteX3" y="connsiteY3"/>
                            </a:cxn>
                          </a:cxnLst>
                          <a:rect l="l" t="t" r="r" b="b"/>
                          <a:pathLst>
                            <a:path w="719770" h="807947">
                              <a:moveTo>
                                <a:pt x="0" y="0"/>
                              </a:moveTo>
                              <a:lnTo>
                                <a:pt x="0" y="807947"/>
                              </a:lnTo>
                              <a:lnTo>
                                <a:pt x="719770" y="807947"/>
                              </a:lnTo>
                              <a:lnTo>
                                <a:pt x="719770" y="521233"/>
                              </a:lnTo>
                              <a:close/>
                            </a:path>
                          </a:pathLst>
                        </a:custGeom>
                        <a:solidFill>
                          <a:schemeClr val="accent5">
                            <a:lumMod val="75000"/>
                          </a:schemeClr>
                        </a:solidFill>
                        <a:ln>
                          <a:noFill/>
                        </a:ln>
                      </wps:spPr>
                      <wps:bodyPr vert="horz" wrap="square" lIns="91440" tIns="45720" rIns="91440" bIns="45720" numCol="1" anchor="t" anchorCtr="0" compatLnSpc="1">
                        <a:prstTxWarp prst="textNoShape">
                          <a:avLst/>
                        </a:prstTxWarp>
                        <a:noAutofit/>
                      </wps:bodyPr>
                    </wps:wsp>
                    <wps:wsp>
                      <wps:cNvPr id="1387" name="Freeform: Shape 1387"/>
                      <wps:cNvSpPr/>
                      <wps:spPr>
                        <a:xfrm flipH="1">
                          <a:off x="395924" y="0"/>
                          <a:ext cx="719771" cy="879146"/>
                        </a:xfrm>
                        <a:custGeom>
                          <a:avLst/>
                          <a:gdLst>
                            <a:gd name="connsiteX0" fmla="*/ 0 w 719771"/>
                            <a:gd name="connsiteY0" fmla="*/ 0 h 1165860"/>
                            <a:gd name="connsiteX1" fmla="*/ 0 w 719771"/>
                            <a:gd name="connsiteY1" fmla="*/ 1165860 h 1165860"/>
                            <a:gd name="connsiteX2" fmla="*/ 1 w 719771"/>
                            <a:gd name="connsiteY2" fmla="*/ 1165860 h 1165860"/>
                            <a:gd name="connsiteX3" fmla="*/ 1 w 719771"/>
                            <a:gd name="connsiteY3" fmla="*/ 357913 h 1165860"/>
                            <a:gd name="connsiteX4" fmla="*/ 719771 w 719771"/>
                            <a:gd name="connsiteY4" fmla="*/ 879146 h 1165860"/>
                            <a:gd name="connsiteX5" fmla="*/ 719771 w 719771"/>
                            <a:gd name="connsiteY5" fmla="*/ 516815 h 1165860"/>
                            <a:gd name="connsiteX0" fmla="*/ 0 w 719771"/>
                            <a:gd name="connsiteY0" fmla="*/ 0 h 1165860"/>
                            <a:gd name="connsiteX1" fmla="*/ 0 w 719771"/>
                            <a:gd name="connsiteY1" fmla="*/ 1165860 h 1165860"/>
                            <a:gd name="connsiteX2" fmla="*/ 1 w 719771"/>
                            <a:gd name="connsiteY2" fmla="*/ 357913 h 1165860"/>
                            <a:gd name="connsiteX3" fmla="*/ 719771 w 719771"/>
                            <a:gd name="connsiteY3" fmla="*/ 879146 h 1165860"/>
                            <a:gd name="connsiteX4" fmla="*/ 719771 w 719771"/>
                            <a:gd name="connsiteY4" fmla="*/ 516815 h 1165860"/>
                            <a:gd name="connsiteX5" fmla="*/ 0 w 719771"/>
                            <a:gd name="connsiteY5" fmla="*/ 0 h 1165860"/>
                            <a:gd name="connsiteX0" fmla="*/ 0 w 719771"/>
                            <a:gd name="connsiteY0" fmla="*/ 0 h 879146"/>
                            <a:gd name="connsiteX1" fmla="*/ 1 w 719771"/>
                            <a:gd name="connsiteY1" fmla="*/ 357913 h 879146"/>
                            <a:gd name="connsiteX2" fmla="*/ 719771 w 719771"/>
                            <a:gd name="connsiteY2" fmla="*/ 879146 h 879146"/>
                            <a:gd name="connsiteX3" fmla="*/ 719771 w 719771"/>
                            <a:gd name="connsiteY3" fmla="*/ 516815 h 879146"/>
                            <a:gd name="connsiteX4" fmla="*/ 0 w 719771"/>
                            <a:gd name="connsiteY4" fmla="*/ 0 h 87914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719771" h="879146">
                              <a:moveTo>
                                <a:pt x="0" y="0"/>
                              </a:moveTo>
                              <a:cubicBezTo>
                                <a:pt x="0" y="119304"/>
                                <a:pt x="1" y="238609"/>
                                <a:pt x="1" y="357913"/>
                              </a:cubicBezTo>
                              <a:lnTo>
                                <a:pt x="719771" y="879146"/>
                              </a:lnTo>
                              <a:lnTo>
                                <a:pt x="719771" y="516815"/>
                              </a:lnTo>
                              <a:lnTo>
                                <a:pt x="0" y="0"/>
                              </a:lnTo>
                              <a:close/>
                            </a:path>
                          </a:pathLst>
                        </a:custGeom>
                        <a:solidFill>
                          <a:schemeClr val="accent4">
                            <a:alpha val="3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a:noAutofit/>
                      </wps:bodyPr>
                    </wps:wsp>
                  </wpg:wg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group w14:anchorId="291B60C9" id="Group 1" o:spid="_x0000_s1026" style="position:absolute;margin-left:450.55pt;margin-top:750.15pt;width:87.85pt;height:91.85pt;z-index:251663872;mso-position-vertical-relative:page;mso-width-relative:margin;mso-height-relative:margin" coordsize="11156,116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" o:allowincell="f">
              <v:shape id="Freeform: Shape 1385" o:spid="_x0000_s1027" style="position:absolute;top:8791;width:3959;height:2867;flip:x;visibility:visible;mso-wrap-style:square;v-text-anchor:top" coordsize="395924,2867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" path="m395924,286714l,,,286714r395924,xe" fillcolor="#007a7c [2408]" stroked="f">
                <v:fill opacity="32896f"/>
                <v:path arrowok="t" o:connecttype="custom" o:connectlocs="395924,286714;0,0;0,286714;395924,286714" o:connectangles="0,0,0,0"/>
              </v:shape>
              <v:shape id="Freeform: Shape 1386" o:spid="_x0000_s1028" style="position:absolute;left:3959;top:3579;width:7197;height:8079;flip:x;visibility:visible;mso-wrap-style:square;v-text-anchor:top" coordsize="719770,807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" path="m,l,807947r719770,l719770,521233,,xe" fillcolor="#007a7c [2408]" stroked="f">
                <v:path arrowok="t" o:connecttype="custom" o:connectlocs="0,0;0,807947;719770,807947;719770,521233" o:connectangles="0,0,0,0"/>
              </v:shape>
              <v:shape id="Freeform: Shape 1387" o:spid="_x0000_s1029" style="position:absolute;left:3959;width:7197;height:8791;flip:x;visibility:visible;mso-wrap-style:square;v-text-anchor:middle" coordsize="719771,8791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" path="m,c,119304,1,238609,1,357913l719771,879146r,-362331l,xe" fillcolor="#00617e [3207]" stroked="f" strokeweight="1pt">
                <v:fill opacity="19789f"/>
                <v:stroke joinstyle="miter"/>
                <v:path arrowok="t" o:connecttype="custom" o:connectlocs="0,0;1,357913;719771,879146;719771,516815;0,0" o:connectangles="0,0,0,0,0"/>
              </v:shape>
              <w10:wrap anchory="page"/>
              <w10:anchorlock/>
            </v:group>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pPr w:vertAnchor="page" w:horzAnchor="margin" w:tblpXSpec="right" w:tblpY="15594"/>
      <w:tblW w:w="80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230"/>
      <w:gridCol w:w="850"/>
    </w:tblGrid>
    <w:tr w:rsidR="009F649A" w:rsidRPr="001C45BE" w14:paraId="726C188C" w14:textId="77777777" w:rsidTr="007A13EC">
      <w:tc>
        <w:tcPr>
          <w:tcW w:w="7230" w:type="dxa"/>
          <w:tcMar>
            <w:bottom w:w="57" w:type="dxa"/>
          </w:tcMar>
        </w:tcPr>
        <w:tbl>
          <w:tblPr>
            <w:tblStyle w:val="Grilledutableau"/>
            <w:tblpPr w:vertAnchor="page" w:horzAnchor="margin" w:tblpXSpec="right" w:tblpY="15764"/>
            <w:tblW w:w="80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230"/>
            <w:gridCol w:w="850"/>
          </w:tblGrid>
          <w:tr w:rsidR="009F649A" w:rsidRPr="000A6EDF" w14:paraId="5520221A" w14:textId="77777777" w:rsidTr="00FB21B7">
            <w:tc>
              <w:tcPr>
                <w:tcW w:w="7230" w:type="dxa"/>
                <w:tcMar>
                  <w:bottom w:w="57" w:type="dxa"/>
                </w:tcMar>
              </w:tcPr>
              <w:p w14:paraId="1D9212B3" w14:textId="284D4501" w:rsidR="009F649A" w:rsidRDefault="009F649A" w:rsidP="007246AE">
                <w:pPr>
                  <w:pStyle w:val="Documentnompied-de-page"/>
                  <w:framePr w:wrap="auto" w:vAnchor="margin" w:hAnchor="text" w:xAlign="left" w:yAlign="inline"/>
                  <w:spacing w:before="0"/>
                  <w:rPr>
                    <w:rStyle w:val="Documentnompied-de-pageCar"/>
                    <w:caps/>
                  </w:rPr>
                </w:pPr>
                <w:r w:rsidRPr="007721E9">
                  <w:rPr>
                    <w:rStyle w:val="Documentnompied-de-pageCar"/>
                    <w:caps/>
                  </w:rPr>
                  <w:t>AMU – création de la Maison de l’Etudiant dans le bâtiment administratif du campus Etoile sur le site Saint Jérôme</w:t>
                </w:r>
              </w:p>
            </w:tc>
            <w:tc>
              <w:tcPr>
                <w:tcW w:w="850" w:type="dxa"/>
                <w:tcMar>
                  <w:right w:w="284" w:type="dxa"/>
                </w:tcMar>
                <w:vAlign w:val="bottom"/>
              </w:tcPr>
              <w:p w14:paraId="07E41C58" w14:textId="77777777" w:rsidR="009F649A" w:rsidRPr="000A6EDF" w:rsidRDefault="009F649A" w:rsidP="007246AE">
                <w:pPr>
                  <w:pStyle w:val="Documentfolio"/>
                  <w:framePr w:wrap="auto" w:vAnchor="margin" w:hAnchor="text" w:xAlign="left" w:yAlign="inline"/>
                </w:pPr>
                <w:r w:rsidRPr="000A6EDF">
                  <w:fldChar w:fldCharType="begin"/>
                </w:r>
                <w:r w:rsidRPr="000A6EDF">
                  <w:instrText xml:space="preserve"> PAGE </w:instrText>
                </w:r>
                <w:r w:rsidRPr="000A6EDF">
                  <w:fldChar w:fldCharType="separate"/>
                </w:r>
                <w:r>
                  <w:t>3</w:t>
                </w:r>
                <w:r w:rsidRPr="000A6EDF">
                  <w:fldChar w:fldCharType="end"/>
                </w:r>
                <w:r w:rsidRPr="000A6EDF">
                  <w:t>/</w:t>
                </w:r>
                <w:r>
                  <w:rPr>
                    <w:noProof/>
                  </w:rPr>
                  <w:fldChar w:fldCharType="begin"/>
                </w:r>
                <w:r>
                  <w:rPr>
                    <w:noProof/>
                  </w:rPr>
                  <w:instrText xml:space="preserve"> NUMPAGES   \* MERGEFORMAT </w:instrText>
                </w:r>
                <w:r>
                  <w:rPr>
                    <w:noProof/>
                  </w:rPr>
                  <w:fldChar w:fldCharType="separate"/>
                </w:r>
                <w:r>
                  <w:rPr>
                    <w:noProof/>
                  </w:rPr>
                  <w:t>67</w:t>
                </w:r>
                <w:r>
                  <w:rPr>
                    <w:noProof/>
                  </w:rPr>
                  <w:fldChar w:fldCharType="end"/>
                </w:r>
              </w:p>
            </w:tc>
          </w:tr>
        </w:tbl>
        <w:p w14:paraId="2FEACA42" w14:textId="77777777" w:rsidR="009F649A" w:rsidRDefault="009F649A" w:rsidP="007A13EC">
          <w:pPr>
            <w:pStyle w:val="Documentnompied-de-page"/>
            <w:framePr w:wrap="auto" w:vAnchor="margin" w:hAnchor="text" w:xAlign="left" w:yAlign="inline"/>
            <w:spacing w:before="0"/>
            <w:rPr>
              <w:rStyle w:val="Documentnompied-de-pageCar"/>
              <w:caps/>
            </w:rPr>
          </w:pPr>
        </w:p>
        <w:p w14:paraId="7DF4B23C" w14:textId="77777777" w:rsidR="009F649A" w:rsidRPr="007207EB" w:rsidRDefault="009F649A" w:rsidP="007207EB"/>
        <w:p w14:paraId="0E4DF083" w14:textId="77777777" w:rsidR="009F649A" w:rsidRPr="007207EB" w:rsidRDefault="009F649A" w:rsidP="007207EB"/>
        <w:p w14:paraId="183DC9CF" w14:textId="77777777" w:rsidR="009F649A" w:rsidRPr="007207EB" w:rsidRDefault="009F649A" w:rsidP="007207EB"/>
        <w:p w14:paraId="131854D8" w14:textId="77777777" w:rsidR="009F649A" w:rsidRPr="007207EB" w:rsidRDefault="009F649A" w:rsidP="007207EB"/>
        <w:p w14:paraId="4B81D318" w14:textId="77777777" w:rsidR="009F649A" w:rsidRPr="007207EB" w:rsidRDefault="009F649A" w:rsidP="007207EB"/>
        <w:p w14:paraId="703EAECC" w14:textId="77777777" w:rsidR="009F649A" w:rsidRPr="007207EB" w:rsidRDefault="009F649A" w:rsidP="007207EB"/>
        <w:p w14:paraId="2C288CAB" w14:textId="77777777" w:rsidR="009F649A" w:rsidRPr="007207EB" w:rsidRDefault="009F649A" w:rsidP="007207EB"/>
        <w:p w14:paraId="3C8D38F7" w14:textId="77777777" w:rsidR="009F649A" w:rsidRPr="007207EB" w:rsidRDefault="009F649A" w:rsidP="007207EB"/>
        <w:p w14:paraId="74D47B69" w14:textId="77777777" w:rsidR="009F649A" w:rsidRPr="007207EB" w:rsidRDefault="009F649A" w:rsidP="007207EB">
          <w:pPr>
            <w:jc w:val="center"/>
          </w:pPr>
        </w:p>
        <w:p w14:paraId="44AF5151" w14:textId="6EA3D0E7" w:rsidR="009F649A" w:rsidRPr="007207EB" w:rsidRDefault="009F649A" w:rsidP="007207EB"/>
      </w:tc>
      <w:tc>
        <w:tcPr>
          <w:tcW w:w="850" w:type="dxa"/>
          <w:tcMar>
            <w:right w:w="284" w:type="dxa"/>
          </w:tcMar>
          <w:vAlign w:val="bottom"/>
        </w:tcPr>
        <w:p w14:paraId="14CF5E94" w14:textId="77777777" w:rsidR="009F649A" w:rsidRPr="000A6EDF" w:rsidRDefault="009F649A" w:rsidP="007A13EC">
          <w:pPr>
            <w:pStyle w:val="Documentfolio"/>
            <w:framePr w:wrap="auto" w:vAnchor="margin" w:hAnchor="text" w:xAlign="left" w:yAlign="inline"/>
          </w:pPr>
          <w:r w:rsidRPr="000A6EDF">
            <w:fldChar w:fldCharType="begin"/>
          </w:r>
          <w:r w:rsidRPr="000A6EDF">
            <w:instrText xml:space="preserve"> PAGE </w:instrText>
          </w:r>
          <w:r w:rsidRPr="000A6EDF">
            <w:fldChar w:fldCharType="separate"/>
          </w:r>
          <w:r>
            <w:t>3</w:t>
          </w:r>
          <w:r w:rsidRPr="000A6EDF">
            <w:fldChar w:fldCharType="end"/>
          </w:r>
          <w:r w:rsidRPr="000A6EDF">
            <w:t>/</w:t>
          </w:r>
          <w:r>
            <w:rPr>
              <w:noProof/>
            </w:rPr>
            <w:fldChar w:fldCharType="begin"/>
          </w:r>
          <w:r>
            <w:rPr>
              <w:noProof/>
            </w:rPr>
            <w:instrText xml:space="preserve"> NUMPAGES   \* MERGEFORMAT </w:instrText>
          </w:r>
          <w:r>
            <w:rPr>
              <w:noProof/>
            </w:rPr>
            <w:fldChar w:fldCharType="separate"/>
          </w:r>
          <w:r>
            <w:rPr>
              <w:noProof/>
            </w:rPr>
            <w:t>67</w:t>
          </w:r>
          <w:r>
            <w:rPr>
              <w:noProof/>
            </w:rPr>
            <w:fldChar w:fldCharType="end"/>
          </w:r>
        </w:p>
      </w:tc>
    </w:tr>
    <w:tr w:rsidR="009F649A" w:rsidRPr="001C45BE" w14:paraId="51EB0E85" w14:textId="77777777" w:rsidTr="007A13EC">
      <w:sdt>
        <w:sdtPr>
          <w:rPr>
            <w:rStyle w:val="Documentnompied-de-pageCar"/>
          </w:rPr>
          <w:alias w:val="Title"/>
          <w:tag w:val=""/>
          <w:id w:val="-1993708978"/>
          <w:placeholder>
            <w:docPart w:val="D9AF2BC774FE400CB6AE8A278A104CF9"/>
          </w:placeholder>
          <w:dataBinding w:prefixMappings="xmlns:ns0='http://purl.org/dc/elements/1.1/' xmlns:ns1='http://schemas.openxmlformats.org/package/2006/metadata/core-properties' " w:xpath="/ns1:coreProperties[1]/ns0:title[1]" w:storeItemID="{6C3C8BC8-F283-45AE-878A-BAB7291924A1}"/>
          <w:text w:multiLine="1"/>
        </w:sdtPr>
        <w:sdtEndPr>
          <w:rPr>
            <w:rStyle w:val="Documentnompied-de-pageCar"/>
          </w:rPr>
        </w:sdtEndPr>
        <w:sdtContent>
          <w:tc>
            <w:tcPr>
              <w:tcW w:w="7230" w:type="dxa"/>
              <w:tcMar>
                <w:bottom w:w="57" w:type="dxa"/>
              </w:tcMar>
            </w:tcPr>
            <w:p w14:paraId="37F6A952" w14:textId="1D390947" w:rsidR="009F649A" w:rsidRPr="00B1627B" w:rsidRDefault="00765F7B" w:rsidP="007A13EC">
              <w:pPr>
                <w:pStyle w:val="Documentnompied-de-page"/>
                <w:framePr w:wrap="auto" w:vAnchor="margin" w:hAnchor="text" w:xAlign="left" w:yAlign="inline"/>
                <w:spacing w:before="0"/>
              </w:pPr>
              <w:r>
                <w:rPr>
                  <w:rStyle w:val="Documentnompied-de-pageCar"/>
                </w:rPr>
                <w:t>Tome 2 Programme technique détaillé</w:t>
              </w:r>
            </w:p>
          </w:tc>
        </w:sdtContent>
      </w:sdt>
      <w:tc>
        <w:tcPr>
          <w:tcW w:w="850" w:type="dxa"/>
          <w:vMerge w:val="restart"/>
          <w:tcMar>
            <w:right w:w="284" w:type="dxa"/>
          </w:tcMar>
          <w:vAlign w:val="center"/>
        </w:tcPr>
        <w:p w14:paraId="0CCA8F60" w14:textId="77777777" w:rsidR="009F649A" w:rsidRPr="000A6EDF" w:rsidRDefault="009F649A" w:rsidP="007A13EC">
          <w:pPr>
            <w:pStyle w:val="Documentfolio"/>
            <w:framePr w:wrap="auto" w:vAnchor="margin" w:hAnchor="text" w:xAlign="left" w:yAlign="inline"/>
          </w:pPr>
        </w:p>
      </w:tc>
    </w:tr>
    <w:tr w:rsidR="009F649A" w:rsidRPr="001C45BE" w14:paraId="5FD25859" w14:textId="77777777" w:rsidTr="007A13EC">
      <w:tc>
        <w:tcPr>
          <w:tcW w:w="7230" w:type="dxa"/>
          <w:tcMar>
            <w:right w:w="0" w:type="dxa"/>
          </w:tcMar>
          <w:vAlign w:val="center"/>
        </w:tcPr>
        <w:p w14:paraId="4198EA72" w14:textId="303D9FAD" w:rsidR="009F649A" w:rsidRPr="00275545" w:rsidRDefault="006F47B0" w:rsidP="007A13EC">
          <w:pPr>
            <w:pStyle w:val="Documentmentionspied-de-page"/>
            <w:framePr w:wrap="auto" w:vAnchor="margin" w:hAnchor="text" w:xAlign="left" w:yAlign="inline"/>
          </w:pPr>
          <w:fldSimple w:instr=" STYLEREF  &quot;_Document date&quot;  \* MERGEFORMAT ">
            <w:r w:rsidR="00A5487B">
              <w:t>17 juin 2025</w:t>
            </w:r>
          </w:fldSimple>
        </w:p>
      </w:tc>
      <w:tc>
        <w:tcPr>
          <w:tcW w:w="850" w:type="dxa"/>
          <w:vMerge/>
        </w:tcPr>
        <w:p w14:paraId="2266E0FF" w14:textId="77777777" w:rsidR="009F649A" w:rsidRPr="001C45BE" w:rsidRDefault="009F649A" w:rsidP="007A13EC"/>
      </w:tc>
    </w:tr>
  </w:tbl>
  <w:p w14:paraId="516A73A8" w14:textId="77777777" w:rsidR="009F649A" w:rsidRPr="007A13EC" w:rsidRDefault="009F649A" w:rsidP="00B1627B">
    <w:pPr>
      <w:rPr>
        <w:sz w:val="2"/>
        <w:szCs w:val="2"/>
      </w:rPr>
    </w:pPr>
    <w:r w:rsidRPr="007A13EC">
      <w:rPr>
        <w:noProof/>
        <w:sz w:val="2"/>
        <w:szCs w:val="2"/>
      </w:rPr>
      <mc:AlternateContent>
        <mc:Choice Requires="wpg">
          <w:drawing>
            <wp:anchor distT="0" distB="0" distL="114300" distR="114300" simplePos="0" relativeHeight="251654656" behindDoc="0" locked="1" layoutInCell="0" allowOverlap="1" wp14:anchorId="34A5C5A4" wp14:editId="569BEA2F">
              <wp:simplePos x="0" y="0"/>
              <wp:positionH relativeFrom="page">
                <wp:posOffset>331470</wp:posOffset>
              </wp:positionH>
              <wp:positionV relativeFrom="page">
                <wp:posOffset>10081260</wp:posOffset>
              </wp:positionV>
              <wp:extent cx="874800" cy="327600"/>
              <wp:effectExtent l="0" t="0" r="1905" b="0"/>
              <wp:wrapNone/>
              <wp:docPr id="1398" name="Group 7"/>
              <wp:cNvGraphicFramePr/>
              <a:graphic xmlns:a="http://schemas.openxmlformats.org/drawingml/2006/main">
                <a:graphicData uri="http://schemas.microsoft.com/office/word/2010/wordprocessingGroup">
                  <wpg:wgp>
                    <wpg:cNvGrpSpPr/>
                    <wpg:grpSpPr>
                      <a:xfrm>
                        <a:off x="0" y="0"/>
                        <a:ext cx="874800" cy="327600"/>
                        <a:chOff x="0" y="0"/>
                        <a:chExt cx="874631" cy="326795"/>
                      </a:xfrm>
                    </wpg:grpSpPr>
                    <wps:wsp>
                      <wps:cNvPr id="1399" name="Freeform 47"/>
                      <wps:cNvSpPr>
                        <a:spLocks noEditPoints="1"/>
                      </wps:cNvSpPr>
                      <wps:spPr bwMode="auto">
                        <a:xfrm>
                          <a:off x="0" y="0"/>
                          <a:ext cx="349943" cy="326795"/>
                        </a:xfrm>
                        <a:custGeom>
                          <a:avLst/>
                          <a:gdLst>
                            <a:gd name="T0" fmla="*/ 2692 w 5045"/>
                            <a:gd name="T1" fmla="*/ 0 h 4706"/>
                            <a:gd name="T2" fmla="*/ 339 w 5045"/>
                            <a:gd name="T3" fmla="*/ 2353 h 4706"/>
                            <a:gd name="T4" fmla="*/ 557 w 5045"/>
                            <a:gd name="T5" fmla="*/ 3343 h 4706"/>
                            <a:gd name="T6" fmla="*/ 122 w 5045"/>
                            <a:gd name="T7" fmla="*/ 3455 h 4706"/>
                            <a:gd name="T8" fmla="*/ 155 w 5045"/>
                            <a:gd name="T9" fmla="*/ 3646 h 4706"/>
                            <a:gd name="T10" fmla="*/ 663 w 5045"/>
                            <a:gd name="T11" fmla="*/ 3543 h 4706"/>
                            <a:gd name="T12" fmla="*/ 2692 w 5045"/>
                            <a:gd name="T13" fmla="*/ 4706 h 4706"/>
                            <a:gd name="T14" fmla="*/ 5045 w 5045"/>
                            <a:gd name="T15" fmla="*/ 2353 h 4706"/>
                            <a:gd name="T16" fmla="*/ 2692 w 5045"/>
                            <a:gd name="T17" fmla="*/ 0 h 4706"/>
                            <a:gd name="T18" fmla="*/ 2692 w 5045"/>
                            <a:gd name="T19" fmla="*/ 4299 h 4706"/>
                            <a:gd name="T20" fmla="*/ 1069 w 5045"/>
                            <a:gd name="T21" fmla="*/ 3425 h 4706"/>
                            <a:gd name="T22" fmla="*/ 1553 w 5045"/>
                            <a:gd name="T23" fmla="*/ 3233 h 4706"/>
                            <a:gd name="T24" fmla="*/ 1735 w 5045"/>
                            <a:gd name="T25" fmla="*/ 3142 h 4706"/>
                            <a:gd name="T26" fmla="*/ 1830 w 5045"/>
                            <a:gd name="T27" fmla="*/ 3273 h 4706"/>
                            <a:gd name="T28" fmla="*/ 3656 w 5045"/>
                            <a:gd name="T29" fmla="*/ 3367 h 4706"/>
                            <a:gd name="T30" fmla="*/ 3754 w 5045"/>
                            <a:gd name="T31" fmla="*/ 3283 h 4706"/>
                            <a:gd name="T32" fmla="*/ 3804 w 5045"/>
                            <a:gd name="T33" fmla="*/ 3051 h 4706"/>
                            <a:gd name="T34" fmla="*/ 3545 w 5045"/>
                            <a:gd name="T35" fmla="*/ 2959 h 4706"/>
                            <a:gd name="T36" fmla="*/ 3164 w 5045"/>
                            <a:gd name="T37" fmla="*/ 3139 h 4706"/>
                            <a:gd name="T38" fmla="*/ 3125 w 5045"/>
                            <a:gd name="T39" fmla="*/ 3152 h 4706"/>
                            <a:gd name="T40" fmla="*/ 3100 w 5045"/>
                            <a:gd name="T41" fmla="*/ 3159 h 4706"/>
                            <a:gd name="T42" fmla="*/ 2995 w 5045"/>
                            <a:gd name="T43" fmla="*/ 3185 h 4706"/>
                            <a:gd name="T44" fmla="*/ 2771 w 5045"/>
                            <a:gd name="T45" fmla="*/ 3215 h 4706"/>
                            <a:gd name="T46" fmla="*/ 2694 w 5045"/>
                            <a:gd name="T47" fmla="*/ 3215 h 4706"/>
                            <a:gd name="T48" fmla="*/ 2588 w 5045"/>
                            <a:gd name="T49" fmla="*/ 3207 h 4706"/>
                            <a:gd name="T50" fmla="*/ 2503 w 5045"/>
                            <a:gd name="T51" fmla="*/ 3193 h 4706"/>
                            <a:gd name="T52" fmla="*/ 2471 w 5045"/>
                            <a:gd name="T53" fmla="*/ 3185 h 4706"/>
                            <a:gd name="T54" fmla="*/ 2405 w 5045"/>
                            <a:gd name="T55" fmla="*/ 3164 h 4706"/>
                            <a:gd name="T56" fmla="*/ 2330 w 5045"/>
                            <a:gd name="T57" fmla="*/ 3132 h 4706"/>
                            <a:gd name="T58" fmla="*/ 2299 w 5045"/>
                            <a:gd name="T59" fmla="*/ 3116 h 4706"/>
                            <a:gd name="T60" fmla="*/ 2256 w 5045"/>
                            <a:gd name="T61" fmla="*/ 3088 h 4706"/>
                            <a:gd name="T62" fmla="*/ 2215 w 5045"/>
                            <a:gd name="T63" fmla="*/ 3057 h 4706"/>
                            <a:gd name="T64" fmla="*/ 2189 w 5045"/>
                            <a:gd name="T65" fmla="*/ 3036 h 4706"/>
                            <a:gd name="T66" fmla="*/ 2119 w 5045"/>
                            <a:gd name="T67" fmla="*/ 2957 h 4706"/>
                            <a:gd name="T68" fmla="*/ 2099 w 5045"/>
                            <a:gd name="T69" fmla="*/ 2929 h 4706"/>
                            <a:gd name="T70" fmla="*/ 2526 w 5045"/>
                            <a:gd name="T71" fmla="*/ 2625 h 4706"/>
                            <a:gd name="T72" fmla="*/ 3256 w 5045"/>
                            <a:gd name="T73" fmla="*/ 1542 h 4706"/>
                            <a:gd name="T74" fmla="*/ 2916 w 5045"/>
                            <a:gd name="T75" fmla="*/ 1038 h 4706"/>
                            <a:gd name="T76" fmla="*/ 2302 w 5045"/>
                            <a:gd name="T77" fmla="*/ 1152 h 4706"/>
                            <a:gd name="T78" fmla="*/ 1616 w 5045"/>
                            <a:gd name="T79" fmla="*/ 2881 h 4706"/>
                            <a:gd name="T80" fmla="*/ 945 w 5045"/>
                            <a:gd name="T81" fmla="*/ 3209 h 4706"/>
                            <a:gd name="T82" fmla="*/ 746 w 5045"/>
                            <a:gd name="T83" fmla="*/ 2353 h 4706"/>
                            <a:gd name="T84" fmla="*/ 2692 w 5045"/>
                            <a:gd name="T85" fmla="*/ 408 h 4706"/>
                            <a:gd name="T86" fmla="*/ 4637 w 5045"/>
                            <a:gd name="T87" fmla="*/ 2353 h 4706"/>
                            <a:gd name="T88" fmla="*/ 2692 w 5045"/>
                            <a:gd name="T89" fmla="*/ 4299 h 4706"/>
                            <a:gd name="T90" fmla="*/ 1975 w 5045"/>
                            <a:gd name="T91" fmla="*/ 2541 h 4706"/>
                            <a:gd name="T92" fmla="*/ 1973 w 5045"/>
                            <a:gd name="T93" fmla="*/ 2443 h 4706"/>
                            <a:gd name="T94" fmla="*/ 1986 w 5045"/>
                            <a:gd name="T95" fmla="*/ 2307 h 4706"/>
                            <a:gd name="T96" fmla="*/ 2060 w 5045"/>
                            <a:gd name="T97" fmla="*/ 2042 h 4706"/>
                            <a:gd name="T98" fmla="*/ 2353 w 5045"/>
                            <a:gd name="T99" fmla="*/ 1603 h 4706"/>
                            <a:gd name="T100" fmla="*/ 2766 w 5045"/>
                            <a:gd name="T101" fmla="*/ 1408 h 4706"/>
                            <a:gd name="T102" fmla="*/ 2825 w 5045"/>
                            <a:gd name="T103" fmla="*/ 1413 h 4706"/>
                            <a:gd name="T104" fmla="*/ 2838 w 5045"/>
                            <a:gd name="T105" fmla="*/ 1418 h 4706"/>
                            <a:gd name="T106" fmla="*/ 2858 w 5045"/>
                            <a:gd name="T107" fmla="*/ 1434 h 4706"/>
                            <a:gd name="T108" fmla="*/ 2862 w 5045"/>
                            <a:gd name="T109" fmla="*/ 1439 h 4706"/>
                            <a:gd name="T110" fmla="*/ 2876 w 5045"/>
                            <a:gd name="T111" fmla="*/ 1467 h 4706"/>
                            <a:gd name="T112" fmla="*/ 2883 w 5045"/>
                            <a:gd name="T113" fmla="*/ 1556 h 4706"/>
                            <a:gd name="T114" fmla="*/ 2681 w 5045"/>
                            <a:gd name="T115" fmla="*/ 1993 h 4706"/>
                            <a:gd name="T116" fmla="*/ 2031 w 5045"/>
                            <a:gd name="T117" fmla="*/ 2599 h 4706"/>
                            <a:gd name="T118" fmla="*/ 1988 w 5045"/>
                            <a:gd name="T119" fmla="*/ 2632 h 4706"/>
                            <a:gd name="T120" fmla="*/ 1975 w 5045"/>
                            <a:gd name="T121" fmla="*/ 2541 h 47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5045" h="4706">
                              <a:moveTo>
                                <a:pt x="2692" y="0"/>
                              </a:moveTo>
                              <a:cubicBezTo>
                                <a:pt x="1394" y="0"/>
                                <a:pt x="339" y="1056"/>
                                <a:pt x="339" y="2353"/>
                              </a:cubicBezTo>
                              <a:cubicBezTo>
                                <a:pt x="339" y="2707"/>
                                <a:pt x="417" y="3042"/>
                                <a:pt x="557" y="3343"/>
                              </a:cubicBezTo>
                              <a:cubicBezTo>
                                <a:pt x="414" y="3386"/>
                                <a:pt x="269" y="3424"/>
                                <a:pt x="122" y="3455"/>
                              </a:cubicBezTo>
                              <a:cubicBezTo>
                                <a:pt x="0" y="3481"/>
                                <a:pt x="32" y="3665"/>
                                <a:pt x="155" y="3646"/>
                              </a:cubicBezTo>
                              <a:cubicBezTo>
                                <a:pt x="326" y="3619"/>
                                <a:pt x="495" y="3585"/>
                                <a:pt x="663" y="3543"/>
                              </a:cubicBezTo>
                              <a:cubicBezTo>
                                <a:pt x="1072" y="4239"/>
                                <a:pt x="1828" y="4706"/>
                                <a:pt x="2692" y="4706"/>
                              </a:cubicBezTo>
                              <a:cubicBezTo>
                                <a:pt x="3989" y="4706"/>
                                <a:pt x="5045" y="3651"/>
                                <a:pt x="5045" y="2353"/>
                              </a:cubicBezTo>
                              <a:cubicBezTo>
                                <a:pt x="5045" y="1056"/>
                                <a:pt x="3989" y="0"/>
                                <a:pt x="2692" y="0"/>
                              </a:cubicBezTo>
                              <a:close/>
                              <a:moveTo>
                                <a:pt x="2692" y="4299"/>
                              </a:moveTo>
                              <a:cubicBezTo>
                                <a:pt x="2015" y="4299"/>
                                <a:pt x="1418" y="3951"/>
                                <a:pt x="1069" y="3425"/>
                              </a:cubicBezTo>
                              <a:cubicBezTo>
                                <a:pt x="1233" y="3370"/>
                                <a:pt x="1395" y="3306"/>
                                <a:pt x="1553" y="3233"/>
                              </a:cubicBezTo>
                              <a:cubicBezTo>
                                <a:pt x="1614" y="3204"/>
                                <a:pt x="1675" y="3174"/>
                                <a:pt x="1735" y="3142"/>
                              </a:cubicBezTo>
                              <a:cubicBezTo>
                                <a:pt x="1763" y="3187"/>
                                <a:pt x="1795" y="3231"/>
                                <a:pt x="1830" y="3273"/>
                              </a:cubicBezTo>
                              <a:cubicBezTo>
                                <a:pt x="2260" y="3783"/>
                                <a:pt x="3154" y="3747"/>
                                <a:pt x="3656" y="3367"/>
                              </a:cubicBezTo>
                              <a:cubicBezTo>
                                <a:pt x="3690" y="3341"/>
                                <a:pt x="3723" y="3312"/>
                                <a:pt x="3754" y="3283"/>
                              </a:cubicBezTo>
                              <a:cubicBezTo>
                                <a:pt x="3818" y="3222"/>
                                <a:pt x="3843" y="3133"/>
                                <a:pt x="3804" y="3051"/>
                              </a:cubicBezTo>
                              <a:cubicBezTo>
                                <a:pt x="3763" y="2963"/>
                                <a:pt x="3635" y="2903"/>
                                <a:pt x="3545" y="2959"/>
                              </a:cubicBezTo>
                              <a:cubicBezTo>
                                <a:pt x="3426" y="3033"/>
                                <a:pt x="3295" y="3090"/>
                                <a:pt x="3164" y="3139"/>
                              </a:cubicBezTo>
                              <a:cubicBezTo>
                                <a:pt x="3151" y="3143"/>
                                <a:pt x="3138" y="3148"/>
                                <a:pt x="3125" y="3152"/>
                              </a:cubicBezTo>
                              <a:cubicBezTo>
                                <a:pt x="3156" y="3142"/>
                                <a:pt x="3108" y="3157"/>
                                <a:pt x="3100" y="3159"/>
                              </a:cubicBezTo>
                              <a:cubicBezTo>
                                <a:pt x="3066" y="3169"/>
                                <a:pt x="3030" y="3178"/>
                                <a:pt x="2995" y="3185"/>
                              </a:cubicBezTo>
                              <a:cubicBezTo>
                                <a:pt x="2921" y="3201"/>
                                <a:pt x="2846" y="3210"/>
                                <a:pt x="2771" y="3215"/>
                              </a:cubicBezTo>
                              <a:cubicBezTo>
                                <a:pt x="2801" y="3212"/>
                                <a:pt x="2710" y="3215"/>
                                <a:pt x="2694" y="3215"/>
                              </a:cubicBezTo>
                              <a:cubicBezTo>
                                <a:pt x="2659" y="3214"/>
                                <a:pt x="2623" y="3210"/>
                                <a:pt x="2588" y="3207"/>
                              </a:cubicBezTo>
                              <a:cubicBezTo>
                                <a:pt x="2560" y="3203"/>
                                <a:pt x="2531" y="3199"/>
                                <a:pt x="2503" y="3193"/>
                              </a:cubicBezTo>
                              <a:cubicBezTo>
                                <a:pt x="2515" y="3195"/>
                                <a:pt x="2478" y="3187"/>
                                <a:pt x="2471" y="3185"/>
                              </a:cubicBezTo>
                              <a:cubicBezTo>
                                <a:pt x="2449" y="3179"/>
                                <a:pt x="2427" y="3171"/>
                                <a:pt x="2405" y="3164"/>
                              </a:cubicBezTo>
                              <a:cubicBezTo>
                                <a:pt x="2379" y="3155"/>
                                <a:pt x="2354" y="3144"/>
                                <a:pt x="2330" y="3132"/>
                              </a:cubicBezTo>
                              <a:cubicBezTo>
                                <a:pt x="2333" y="3134"/>
                                <a:pt x="2304" y="3119"/>
                                <a:pt x="2299" y="3116"/>
                              </a:cubicBezTo>
                              <a:cubicBezTo>
                                <a:pt x="2284" y="3107"/>
                                <a:pt x="2270" y="3098"/>
                                <a:pt x="2256" y="3088"/>
                              </a:cubicBezTo>
                              <a:cubicBezTo>
                                <a:pt x="2242" y="3078"/>
                                <a:pt x="2228" y="3068"/>
                                <a:pt x="2215" y="3057"/>
                              </a:cubicBezTo>
                              <a:cubicBezTo>
                                <a:pt x="2211" y="3055"/>
                                <a:pt x="2194" y="3040"/>
                                <a:pt x="2189" y="3036"/>
                              </a:cubicBezTo>
                              <a:cubicBezTo>
                                <a:pt x="2164" y="3011"/>
                                <a:pt x="2141" y="2984"/>
                                <a:pt x="2119" y="2957"/>
                              </a:cubicBezTo>
                              <a:cubicBezTo>
                                <a:pt x="2112" y="2948"/>
                                <a:pt x="2105" y="2939"/>
                                <a:pt x="2099" y="2929"/>
                              </a:cubicBezTo>
                              <a:cubicBezTo>
                                <a:pt x="2246" y="2835"/>
                                <a:pt x="2388" y="2733"/>
                                <a:pt x="2526" y="2625"/>
                              </a:cubicBezTo>
                              <a:cubicBezTo>
                                <a:pt x="2857" y="2365"/>
                                <a:pt x="3236" y="1990"/>
                                <a:pt x="3256" y="1542"/>
                              </a:cubicBezTo>
                              <a:cubicBezTo>
                                <a:pt x="3266" y="1318"/>
                                <a:pt x="3143" y="1094"/>
                                <a:pt x="2916" y="1038"/>
                              </a:cubicBezTo>
                              <a:cubicBezTo>
                                <a:pt x="2709" y="987"/>
                                <a:pt x="2483" y="1049"/>
                                <a:pt x="2302" y="1152"/>
                              </a:cubicBezTo>
                              <a:cubicBezTo>
                                <a:pt x="1736" y="1473"/>
                                <a:pt x="1420" y="2256"/>
                                <a:pt x="1616" y="2881"/>
                              </a:cubicBezTo>
                              <a:cubicBezTo>
                                <a:pt x="1402" y="3009"/>
                                <a:pt x="1177" y="3118"/>
                                <a:pt x="945" y="3209"/>
                              </a:cubicBezTo>
                              <a:cubicBezTo>
                                <a:pt x="818" y="2951"/>
                                <a:pt x="746" y="2660"/>
                                <a:pt x="746" y="2353"/>
                              </a:cubicBezTo>
                              <a:cubicBezTo>
                                <a:pt x="746" y="1280"/>
                                <a:pt x="1619" y="408"/>
                                <a:pt x="2692" y="408"/>
                              </a:cubicBezTo>
                              <a:cubicBezTo>
                                <a:pt x="3765" y="408"/>
                                <a:pt x="4637" y="1280"/>
                                <a:pt x="4637" y="2353"/>
                              </a:cubicBezTo>
                              <a:cubicBezTo>
                                <a:pt x="4637" y="3426"/>
                                <a:pt x="3765" y="4299"/>
                                <a:pt x="2692" y="4299"/>
                              </a:cubicBezTo>
                              <a:close/>
                              <a:moveTo>
                                <a:pt x="1975" y="2541"/>
                              </a:moveTo>
                              <a:cubicBezTo>
                                <a:pt x="1970" y="2494"/>
                                <a:pt x="1971" y="2502"/>
                                <a:pt x="1973" y="2443"/>
                              </a:cubicBezTo>
                              <a:cubicBezTo>
                                <a:pt x="1974" y="2397"/>
                                <a:pt x="1979" y="2352"/>
                                <a:pt x="1986" y="2307"/>
                              </a:cubicBezTo>
                              <a:cubicBezTo>
                                <a:pt x="1999" y="2214"/>
                                <a:pt x="2022" y="2139"/>
                                <a:pt x="2060" y="2042"/>
                              </a:cubicBezTo>
                              <a:cubicBezTo>
                                <a:pt x="2123" y="1877"/>
                                <a:pt x="2227" y="1720"/>
                                <a:pt x="2353" y="1603"/>
                              </a:cubicBezTo>
                              <a:cubicBezTo>
                                <a:pt x="2474" y="1491"/>
                                <a:pt x="2626" y="1414"/>
                                <a:pt x="2766" y="1408"/>
                              </a:cubicBezTo>
                              <a:cubicBezTo>
                                <a:pt x="2775" y="1408"/>
                                <a:pt x="2823" y="1415"/>
                                <a:pt x="2825" y="1413"/>
                              </a:cubicBezTo>
                              <a:cubicBezTo>
                                <a:pt x="2832" y="1416"/>
                                <a:pt x="2836" y="1418"/>
                                <a:pt x="2838" y="1418"/>
                              </a:cubicBezTo>
                              <a:cubicBezTo>
                                <a:pt x="2845" y="1424"/>
                                <a:pt x="2855" y="1432"/>
                                <a:pt x="2858" y="1434"/>
                              </a:cubicBezTo>
                              <a:cubicBezTo>
                                <a:pt x="2860" y="1436"/>
                                <a:pt x="2861" y="1438"/>
                                <a:pt x="2862" y="1439"/>
                              </a:cubicBezTo>
                              <a:cubicBezTo>
                                <a:pt x="2867" y="1452"/>
                                <a:pt x="2878" y="1478"/>
                                <a:pt x="2876" y="1467"/>
                              </a:cubicBezTo>
                              <a:cubicBezTo>
                                <a:pt x="2883" y="1497"/>
                                <a:pt x="2884" y="1526"/>
                                <a:pt x="2883" y="1556"/>
                              </a:cubicBezTo>
                              <a:cubicBezTo>
                                <a:pt x="2876" y="1718"/>
                                <a:pt x="2774" y="1867"/>
                                <a:pt x="2681" y="1993"/>
                              </a:cubicBezTo>
                              <a:cubicBezTo>
                                <a:pt x="2505" y="2231"/>
                                <a:pt x="2265" y="2419"/>
                                <a:pt x="2031" y="2599"/>
                              </a:cubicBezTo>
                              <a:cubicBezTo>
                                <a:pt x="2016" y="2610"/>
                                <a:pt x="2002" y="2621"/>
                                <a:pt x="1988" y="2632"/>
                              </a:cubicBezTo>
                              <a:cubicBezTo>
                                <a:pt x="1982" y="2602"/>
                                <a:pt x="1978" y="2572"/>
                                <a:pt x="1975" y="2541"/>
                              </a:cubicBezTo>
                              <a:close/>
                            </a:path>
                          </a:pathLst>
                        </a:custGeom>
                        <a:solidFill>
                          <a:srgbClr val="A8C30C"/>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400" name="Freeform 48"/>
                      <wps:cNvSpPr>
                        <a:spLocks noEditPoints="1"/>
                      </wps:cNvSpPr>
                      <wps:spPr bwMode="auto">
                        <a:xfrm>
                          <a:off x="397374" y="84649"/>
                          <a:ext cx="132307" cy="155568"/>
                        </a:xfrm>
                        <a:custGeom>
                          <a:avLst/>
                          <a:gdLst>
                            <a:gd name="T0" fmla="*/ 259 w 1909"/>
                            <a:gd name="T1" fmla="*/ 1190 h 2241"/>
                            <a:gd name="T2" fmla="*/ 957 w 1909"/>
                            <a:gd name="T3" fmla="*/ 2024 h 2241"/>
                            <a:gd name="T4" fmla="*/ 1622 w 1909"/>
                            <a:gd name="T5" fmla="*/ 1482 h 2241"/>
                            <a:gd name="T6" fmla="*/ 1880 w 1909"/>
                            <a:gd name="T7" fmla="*/ 1482 h 2241"/>
                            <a:gd name="T8" fmla="*/ 957 w 1909"/>
                            <a:gd name="T9" fmla="*/ 2241 h 2241"/>
                            <a:gd name="T10" fmla="*/ 0 w 1909"/>
                            <a:gd name="T11" fmla="*/ 1120 h 2241"/>
                            <a:gd name="T12" fmla="*/ 957 w 1909"/>
                            <a:gd name="T13" fmla="*/ 0 h 2241"/>
                            <a:gd name="T14" fmla="*/ 1889 w 1909"/>
                            <a:gd name="T15" fmla="*/ 1190 h 2241"/>
                            <a:gd name="T16" fmla="*/ 259 w 1909"/>
                            <a:gd name="T17" fmla="*/ 1190 h 2241"/>
                            <a:gd name="T18" fmla="*/ 1630 w 1909"/>
                            <a:gd name="T19" fmla="*/ 973 h 2241"/>
                            <a:gd name="T20" fmla="*/ 957 w 1909"/>
                            <a:gd name="T21" fmla="*/ 217 h 2241"/>
                            <a:gd name="T22" fmla="*/ 259 w 1909"/>
                            <a:gd name="T23" fmla="*/ 973 h 2241"/>
                            <a:gd name="T24" fmla="*/ 1630 w 1909"/>
                            <a:gd name="T25" fmla="*/ 973 h 22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09" h="2241">
                              <a:moveTo>
                                <a:pt x="259" y="1190"/>
                              </a:moveTo>
                              <a:cubicBezTo>
                                <a:pt x="263" y="1568"/>
                                <a:pt x="460" y="2024"/>
                                <a:pt x="957" y="2024"/>
                              </a:cubicBezTo>
                              <a:cubicBezTo>
                                <a:pt x="1334" y="2024"/>
                                <a:pt x="1540" y="1802"/>
                                <a:pt x="1622" y="1482"/>
                              </a:cubicBezTo>
                              <a:cubicBezTo>
                                <a:pt x="1880" y="1482"/>
                                <a:pt x="1880" y="1482"/>
                                <a:pt x="1880" y="1482"/>
                              </a:cubicBezTo>
                              <a:cubicBezTo>
                                <a:pt x="1770" y="1962"/>
                                <a:pt x="1490" y="2241"/>
                                <a:pt x="957" y="2241"/>
                              </a:cubicBezTo>
                              <a:cubicBezTo>
                                <a:pt x="283" y="2241"/>
                                <a:pt x="0" y="1724"/>
                                <a:pt x="0" y="1120"/>
                              </a:cubicBezTo>
                              <a:cubicBezTo>
                                <a:pt x="0" y="562"/>
                                <a:pt x="283" y="0"/>
                                <a:pt x="957" y="0"/>
                              </a:cubicBezTo>
                              <a:cubicBezTo>
                                <a:pt x="1638" y="0"/>
                                <a:pt x="1909" y="595"/>
                                <a:pt x="1889" y="1190"/>
                              </a:cubicBezTo>
                              <a:lnTo>
                                <a:pt x="259" y="1190"/>
                              </a:lnTo>
                              <a:close/>
                              <a:moveTo>
                                <a:pt x="1630" y="973"/>
                              </a:moveTo>
                              <a:cubicBezTo>
                                <a:pt x="1618" y="583"/>
                                <a:pt x="1375" y="217"/>
                                <a:pt x="957" y="217"/>
                              </a:cubicBezTo>
                              <a:cubicBezTo>
                                <a:pt x="534" y="217"/>
                                <a:pt x="300" y="587"/>
                                <a:pt x="259" y="973"/>
                              </a:cubicBezTo>
                              <a:lnTo>
                                <a:pt x="1630" y="973"/>
                              </a:lnTo>
                              <a:close/>
                            </a:path>
                          </a:pathLst>
                        </a:custGeom>
                        <a:solidFill>
                          <a:srgbClr val="000000"/>
                        </a:solidFill>
                        <a:ln>
                          <a:noFill/>
                        </a:ln>
                      </wps:spPr>
                      <wps:bodyPr vert="horz" wrap="square" lIns="91440" tIns="45720" rIns="91440" bIns="45720" numCol="1" anchor="t" anchorCtr="0" compatLnSpc="1">
                        <a:prstTxWarp prst="textNoShape">
                          <a:avLst/>
                        </a:prstTxWarp>
                      </wps:bodyPr>
                    </wps:wsp>
                    <wps:wsp>
                      <wps:cNvPr id="1401" name="Freeform 49"/>
                      <wps:cNvSpPr>
                        <a:spLocks noEditPoints="1"/>
                      </wps:cNvSpPr>
                      <wps:spPr bwMode="auto">
                        <a:xfrm>
                          <a:off x="545112" y="84649"/>
                          <a:ext cx="131626" cy="210034"/>
                        </a:xfrm>
                        <a:custGeom>
                          <a:avLst/>
                          <a:gdLst>
                            <a:gd name="T0" fmla="*/ 1897 w 1897"/>
                            <a:gd name="T1" fmla="*/ 2007 h 3026"/>
                            <a:gd name="T2" fmla="*/ 957 w 1897"/>
                            <a:gd name="T3" fmla="*/ 3026 h 3026"/>
                            <a:gd name="T4" fmla="*/ 78 w 1897"/>
                            <a:gd name="T5" fmla="*/ 2385 h 3026"/>
                            <a:gd name="T6" fmla="*/ 337 w 1897"/>
                            <a:gd name="T7" fmla="*/ 2385 h 3026"/>
                            <a:gd name="T8" fmla="*/ 957 w 1897"/>
                            <a:gd name="T9" fmla="*/ 2808 h 3026"/>
                            <a:gd name="T10" fmla="*/ 1638 w 1897"/>
                            <a:gd name="T11" fmla="*/ 2007 h 3026"/>
                            <a:gd name="T12" fmla="*/ 1638 w 1897"/>
                            <a:gd name="T13" fmla="*/ 1720 h 3026"/>
                            <a:gd name="T14" fmla="*/ 1630 w 1897"/>
                            <a:gd name="T15" fmla="*/ 1720 h 3026"/>
                            <a:gd name="T16" fmla="*/ 957 w 1897"/>
                            <a:gd name="T17" fmla="*/ 2155 h 3026"/>
                            <a:gd name="T18" fmla="*/ 0 w 1897"/>
                            <a:gd name="T19" fmla="*/ 1067 h 3026"/>
                            <a:gd name="T20" fmla="*/ 957 w 1897"/>
                            <a:gd name="T21" fmla="*/ 0 h 3026"/>
                            <a:gd name="T22" fmla="*/ 1630 w 1897"/>
                            <a:gd name="T23" fmla="*/ 427 h 3026"/>
                            <a:gd name="T24" fmla="*/ 1638 w 1897"/>
                            <a:gd name="T25" fmla="*/ 427 h 3026"/>
                            <a:gd name="T26" fmla="*/ 1638 w 1897"/>
                            <a:gd name="T27" fmla="*/ 61 h 3026"/>
                            <a:gd name="T28" fmla="*/ 1897 w 1897"/>
                            <a:gd name="T29" fmla="*/ 61 h 3026"/>
                            <a:gd name="T30" fmla="*/ 1897 w 1897"/>
                            <a:gd name="T31" fmla="*/ 2007 h 3026"/>
                            <a:gd name="T32" fmla="*/ 1638 w 1897"/>
                            <a:gd name="T33" fmla="*/ 1096 h 3026"/>
                            <a:gd name="T34" fmla="*/ 957 w 1897"/>
                            <a:gd name="T35" fmla="*/ 217 h 3026"/>
                            <a:gd name="T36" fmla="*/ 259 w 1897"/>
                            <a:gd name="T37" fmla="*/ 1096 h 3026"/>
                            <a:gd name="T38" fmla="*/ 957 w 1897"/>
                            <a:gd name="T39" fmla="*/ 1938 h 3026"/>
                            <a:gd name="T40" fmla="*/ 1638 w 1897"/>
                            <a:gd name="T41" fmla="*/ 1096 h 30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1897" h="3026">
                              <a:moveTo>
                                <a:pt x="1897" y="2007"/>
                              </a:moveTo>
                              <a:cubicBezTo>
                                <a:pt x="1893" y="2640"/>
                                <a:pt x="1651" y="3026"/>
                                <a:pt x="957" y="3026"/>
                              </a:cubicBezTo>
                              <a:cubicBezTo>
                                <a:pt x="534" y="3026"/>
                                <a:pt x="115" y="2837"/>
                                <a:pt x="78" y="2385"/>
                              </a:cubicBezTo>
                              <a:cubicBezTo>
                                <a:pt x="337" y="2385"/>
                                <a:pt x="337" y="2385"/>
                                <a:pt x="337" y="2385"/>
                              </a:cubicBezTo>
                              <a:cubicBezTo>
                                <a:pt x="394" y="2697"/>
                                <a:pt x="669" y="2808"/>
                                <a:pt x="957" y="2808"/>
                              </a:cubicBezTo>
                              <a:cubicBezTo>
                                <a:pt x="1433" y="2808"/>
                                <a:pt x="1638" y="2525"/>
                                <a:pt x="1638" y="2007"/>
                              </a:cubicBezTo>
                              <a:cubicBezTo>
                                <a:pt x="1638" y="1720"/>
                                <a:pt x="1638" y="1720"/>
                                <a:pt x="1638" y="1720"/>
                              </a:cubicBezTo>
                              <a:cubicBezTo>
                                <a:pt x="1630" y="1720"/>
                                <a:pt x="1630" y="1720"/>
                                <a:pt x="1630" y="1720"/>
                              </a:cubicBezTo>
                              <a:cubicBezTo>
                                <a:pt x="1511" y="1979"/>
                                <a:pt x="1260" y="2155"/>
                                <a:pt x="957" y="2155"/>
                              </a:cubicBezTo>
                              <a:cubicBezTo>
                                <a:pt x="279" y="2155"/>
                                <a:pt x="0" y="1671"/>
                                <a:pt x="0" y="1067"/>
                              </a:cubicBezTo>
                              <a:cubicBezTo>
                                <a:pt x="0" y="484"/>
                                <a:pt x="345" y="0"/>
                                <a:pt x="957" y="0"/>
                              </a:cubicBezTo>
                              <a:cubicBezTo>
                                <a:pt x="1265" y="0"/>
                                <a:pt x="1527" y="192"/>
                                <a:pt x="1630" y="427"/>
                              </a:cubicBezTo>
                              <a:cubicBezTo>
                                <a:pt x="1638" y="427"/>
                                <a:pt x="1638" y="427"/>
                                <a:pt x="1638" y="427"/>
                              </a:cubicBezTo>
                              <a:cubicBezTo>
                                <a:pt x="1638" y="61"/>
                                <a:pt x="1638" y="61"/>
                                <a:pt x="1638" y="61"/>
                              </a:cubicBezTo>
                              <a:cubicBezTo>
                                <a:pt x="1897" y="61"/>
                                <a:pt x="1897" y="61"/>
                                <a:pt x="1897" y="61"/>
                              </a:cubicBezTo>
                              <a:lnTo>
                                <a:pt x="1897" y="2007"/>
                              </a:lnTo>
                              <a:close/>
                              <a:moveTo>
                                <a:pt x="1638" y="1096"/>
                              </a:moveTo>
                              <a:cubicBezTo>
                                <a:pt x="1638" y="681"/>
                                <a:pt x="1445" y="217"/>
                                <a:pt x="957" y="217"/>
                              </a:cubicBezTo>
                              <a:cubicBezTo>
                                <a:pt x="464" y="217"/>
                                <a:pt x="259" y="656"/>
                                <a:pt x="259" y="1096"/>
                              </a:cubicBezTo>
                              <a:cubicBezTo>
                                <a:pt x="259" y="1523"/>
                                <a:pt x="480" y="1938"/>
                                <a:pt x="957" y="1938"/>
                              </a:cubicBezTo>
                              <a:cubicBezTo>
                                <a:pt x="1404" y="1938"/>
                                <a:pt x="1638" y="1527"/>
                                <a:pt x="1638" y="1096"/>
                              </a:cubicBezTo>
                            </a:path>
                          </a:pathLst>
                        </a:custGeom>
                        <a:solidFill>
                          <a:srgbClr val="000000"/>
                        </a:solidFill>
                        <a:ln>
                          <a:noFill/>
                        </a:ln>
                      </wps:spPr>
                      <wps:bodyPr vert="horz" wrap="square" lIns="91440" tIns="45720" rIns="91440" bIns="45720" numCol="1" anchor="t" anchorCtr="0" compatLnSpc="1">
                        <a:prstTxWarp prst="textNoShape">
                          <a:avLst/>
                        </a:prstTxWarp>
                      </wps:bodyPr>
                    </wps:wsp>
                    <wps:wsp>
                      <wps:cNvPr id="1402" name="Freeform 50"/>
                      <wps:cNvSpPr>
                        <a:spLocks noEditPoints="1"/>
                      </wps:cNvSpPr>
                      <wps:spPr bwMode="auto">
                        <a:xfrm>
                          <a:off x="711120" y="32453"/>
                          <a:ext cx="17928" cy="203453"/>
                        </a:xfrm>
                        <a:custGeom>
                          <a:avLst/>
                          <a:gdLst>
                            <a:gd name="T0" fmla="*/ 0 w 158"/>
                            <a:gd name="T1" fmla="*/ 0 h 1793"/>
                            <a:gd name="T2" fmla="*/ 158 w 158"/>
                            <a:gd name="T3" fmla="*/ 0 h 1793"/>
                            <a:gd name="T4" fmla="*/ 158 w 158"/>
                            <a:gd name="T5" fmla="*/ 253 h 1793"/>
                            <a:gd name="T6" fmla="*/ 0 w 158"/>
                            <a:gd name="T7" fmla="*/ 253 h 1793"/>
                            <a:gd name="T8" fmla="*/ 0 w 158"/>
                            <a:gd name="T9" fmla="*/ 0 h 1793"/>
                            <a:gd name="T10" fmla="*/ 0 w 158"/>
                            <a:gd name="T11" fmla="*/ 497 h 1793"/>
                            <a:gd name="T12" fmla="*/ 158 w 158"/>
                            <a:gd name="T13" fmla="*/ 497 h 1793"/>
                            <a:gd name="T14" fmla="*/ 158 w 158"/>
                            <a:gd name="T15" fmla="*/ 1793 h 1793"/>
                            <a:gd name="T16" fmla="*/ 0 w 158"/>
                            <a:gd name="T17" fmla="*/ 1793 h 1793"/>
                            <a:gd name="T18" fmla="*/ 0 w 158"/>
                            <a:gd name="T19" fmla="*/ 497 h 17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58" h="1793">
                              <a:moveTo>
                                <a:pt x="0" y="0"/>
                              </a:moveTo>
                              <a:lnTo>
                                <a:pt x="158" y="0"/>
                              </a:lnTo>
                              <a:lnTo>
                                <a:pt x="158" y="253"/>
                              </a:lnTo>
                              <a:lnTo>
                                <a:pt x="0" y="253"/>
                              </a:lnTo>
                              <a:lnTo>
                                <a:pt x="0" y="0"/>
                              </a:lnTo>
                              <a:close/>
                              <a:moveTo>
                                <a:pt x="0" y="497"/>
                              </a:moveTo>
                              <a:lnTo>
                                <a:pt x="158" y="497"/>
                              </a:lnTo>
                              <a:lnTo>
                                <a:pt x="158" y="1793"/>
                              </a:lnTo>
                              <a:lnTo>
                                <a:pt x="0" y="1793"/>
                              </a:lnTo>
                              <a:lnTo>
                                <a:pt x="0" y="497"/>
                              </a:lnTo>
                              <a:close/>
                            </a:path>
                          </a:pathLst>
                        </a:custGeom>
                        <a:solidFill>
                          <a:srgbClr val="000000"/>
                        </a:solidFill>
                        <a:ln>
                          <a:noFill/>
                        </a:ln>
                      </wps:spPr>
                      <wps:bodyPr vert="horz" wrap="square" lIns="91440" tIns="45720" rIns="91440" bIns="45720" numCol="1" anchor="t" anchorCtr="0" compatLnSpc="1">
                        <a:prstTxWarp prst="textNoShape">
                          <a:avLst/>
                        </a:prstTxWarp>
                      </wps:bodyPr>
                    </wps:wsp>
                    <wps:wsp>
                      <wps:cNvPr id="1403" name="Freeform 51"/>
                      <wps:cNvSpPr>
                        <a:spLocks/>
                      </wps:cNvSpPr>
                      <wps:spPr bwMode="auto">
                        <a:xfrm>
                          <a:off x="755260" y="84649"/>
                          <a:ext cx="119371" cy="155568"/>
                        </a:xfrm>
                        <a:custGeom>
                          <a:avLst/>
                          <a:gdLst>
                            <a:gd name="T0" fmla="*/ 1388 w 1720"/>
                            <a:gd name="T1" fmla="*/ 681 h 2241"/>
                            <a:gd name="T2" fmla="*/ 834 w 1720"/>
                            <a:gd name="T3" fmla="*/ 217 h 2241"/>
                            <a:gd name="T4" fmla="*/ 333 w 1720"/>
                            <a:gd name="T5" fmla="*/ 583 h 2241"/>
                            <a:gd name="T6" fmla="*/ 772 w 1720"/>
                            <a:gd name="T7" fmla="*/ 940 h 2241"/>
                            <a:gd name="T8" fmla="*/ 1117 w 1720"/>
                            <a:gd name="T9" fmla="*/ 1018 h 2241"/>
                            <a:gd name="T10" fmla="*/ 1720 w 1720"/>
                            <a:gd name="T11" fmla="*/ 1605 h 2241"/>
                            <a:gd name="T12" fmla="*/ 871 w 1720"/>
                            <a:gd name="T13" fmla="*/ 2241 h 2241"/>
                            <a:gd name="T14" fmla="*/ 0 w 1720"/>
                            <a:gd name="T15" fmla="*/ 1494 h 2241"/>
                            <a:gd name="T16" fmla="*/ 259 w 1720"/>
                            <a:gd name="T17" fmla="*/ 1494 h 2241"/>
                            <a:gd name="T18" fmla="*/ 883 w 1720"/>
                            <a:gd name="T19" fmla="*/ 2024 h 2241"/>
                            <a:gd name="T20" fmla="*/ 1462 w 1720"/>
                            <a:gd name="T21" fmla="*/ 1621 h 2241"/>
                            <a:gd name="T22" fmla="*/ 998 w 1720"/>
                            <a:gd name="T23" fmla="*/ 1235 h 2241"/>
                            <a:gd name="T24" fmla="*/ 665 w 1720"/>
                            <a:gd name="T25" fmla="*/ 1161 h 2241"/>
                            <a:gd name="T26" fmla="*/ 74 w 1720"/>
                            <a:gd name="T27" fmla="*/ 595 h 2241"/>
                            <a:gd name="T28" fmla="*/ 871 w 1720"/>
                            <a:gd name="T29" fmla="*/ 0 h 2241"/>
                            <a:gd name="T30" fmla="*/ 1647 w 1720"/>
                            <a:gd name="T31" fmla="*/ 681 h 2241"/>
                            <a:gd name="T32" fmla="*/ 1388 w 1720"/>
                            <a:gd name="T33" fmla="*/ 681 h 22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720" h="2241">
                              <a:moveTo>
                                <a:pt x="1388" y="681"/>
                              </a:moveTo>
                              <a:cubicBezTo>
                                <a:pt x="1376" y="361"/>
                                <a:pt x="1129" y="217"/>
                                <a:pt x="834" y="217"/>
                              </a:cubicBezTo>
                              <a:cubicBezTo>
                                <a:pt x="604" y="217"/>
                                <a:pt x="333" y="307"/>
                                <a:pt x="333" y="583"/>
                              </a:cubicBezTo>
                              <a:cubicBezTo>
                                <a:pt x="333" y="813"/>
                                <a:pt x="595" y="895"/>
                                <a:pt x="772" y="940"/>
                              </a:cubicBezTo>
                              <a:cubicBezTo>
                                <a:pt x="1117" y="1018"/>
                                <a:pt x="1117" y="1018"/>
                                <a:pt x="1117" y="1018"/>
                              </a:cubicBezTo>
                              <a:cubicBezTo>
                                <a:pt x="1412" y="1063"/>
                                <a:pt x="1720" y="1235"/>
                                <a:pt x="1720" y="1605"/>
                              </a:cubicBezTo>
                              <a:cubicBezTo>
                                <a:pt x="1720" y="2065"/>
                                <a:pt x="1265" y="2241"/>
                                <a:pt x="871" y="2241"/>
                              </a:cubicBezTo>
                              <a:cubicBezTo>
                                <a:pt x="378" y="2241"/>
                                <a:pt x="41" y="2011"/>
                                <a:pt x="0" y="1494"/>
                              </a:cubicBezTo>
                              <a:cubicBezTo>
                                <a:pt x="259" y="1494"/>
                                <a:pt x="259" y="1494"/>
                                <a:pt x="259" y="1494"/>
                              </a:cubicBezTo>
                              <a:cubicBezTo>
                                <a:pt x="279" y="1843"/>
                                <a:pt x="538" y="2024"/>
                                <a:pt x="883" y="2024"/>
                              </a:cubicBezTo>
                              <a:cubicBezTo>
                                <a:pt x="1125" y="2024"/>
                                <a:pt x="1462" y="1917"/>
                                <a:pt x="1462" y="1621"/>
                              </a:cubicBezTo>
                              <a:cubicBezTo>
                                <a:pt x="1462" y="1375"/>
                                <a:pt x="1232" y="1293"/>
                                <a:pt x="998" y="1235"/>
                              </a:cubicBezTo>
                              <a:cubicBezTo>
                                <a:pt x="665" y="1161"/>
                                <a:pt x="665" y="1161"/>
                                <a:pt x="665" y="1161"/>
                              </a:cubicBezTo>
                              <a:cubicBezTo>
                                <a:pt x="329" y="1071"/>
                                <a:pt x="74" y="956"/>
                                <a:pt x="74" y="595"/>
                              </a:cubicBezTo>
                              <a:cubicBezTo>
                                <a:pt x="74" y="164"/>
                                <a:pt x="497" y="0"/>
                                <a:pt x="871" y="0"/>
                              </a:cubicBezTo>
                              <a:cubicBezTo>
                                <a:pt x="1293" y="0"/>
                                <a:pt x="1630" y="221"/>
                                <a:pt x="1647" y="681"/>
                              </a:cubicBezTo>
                              <a:lnTo>
                                <a:pt x="1388" y="681"/>
                              </a:lnTo>
                              <a:close/>
                            </a:path>
                          </a:pathLst>
                        </a:custGeom>
                        <a:solidFill>
                          <a:srgbClr val="000000"/>
                        </a:solidFill>
                        <a:ln>
                          <a:noFill/>
                        </a:ln>
                      </wps:spPr>
                      <wps:bodyPr vert="horz" wrap="square" lIns="91440" tIns="45720" rIns="91440" bIns="45720" numCol="1" anchor="t" anchorCtr="0" compatLnSpc="1">
                        <a:prstTxWarp prst="textNoShape">
                          <a:avLst/>
                        </a:prstTxWarp>
                      </wps:bodyPr>
                    </wps:wsp>
                  </wpg:wg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group w14:anchorId="1AA797B1" id="Group 7" o:spid="_x0000_s1026" style="position:absolute;margin-left:26.1pt;margin-top:793.8pt;width:68.9pt;height:25.8pt;z-index:251654656;mso-position-horizontal-relative:page;mso-position-vertical-relative:page;mso-width-relative:margin;mso-height-relative:margin" coordsize="8746,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" o:allowincell="f">
              <v:shape id="Freeform 47" o:spid="_x0000_s1027" style="position:absolute;width:3499;height:3267;visibility:visible;mso-wrap-style:square;v-text-anchor:top" coordsize="5045,4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" path="m2692,c1394,,339,1056,339,2353v,354,78,689,218,990c414,3386,269,3424,122,3455,,3481,32,3665,155,3646v171,-27,340,-61,508,-103c1072,4239,1828,4706,2692,4706v1297,,2353,-1055,2353,-2353c5045,1056,3989,,2692,xm2692,4299v-677,,-1274,-348,-1623,-874c1233,3370,1395,3306,1553,3233v61,-29,122,-59,182,-91c1763,3187,1795,3231,1830,3273v430,510,1324,474,1826,94c3690,3341,3723,3312,3754,3283v64,-61,89,-150,50,-232c3763,2963,3635,2903,3545,2959v-119,74,-250,131,-381,180c3151,3143,3138,3148,3125,3152v31,-10,-17,5,-25,7c3066,3169,3030,3178,2995,3185v-74,16,-149,25,-224,30c2801,3212,2710,3215,2694,3215v-35,-1,-71,-5,-106,-8c2560,3203,2531,3199,2503,3193v12,2,-25,-6,-32,-8c2449,3179,2427,3171,2405,3164v-26,-9,-51,-20,-75,-32c2333,3134,2304,3119,2299,3116v-15,-9,-29,-18,-43,-28c2242,3078,2228,3068,2215,3057v-4,-2,-21,-17,-26,-21c2164,3011,2141,2984,2119,2957v-7,-9,-14,-18,-20,-28c2246,2835,2388,2733,2526,2625v331,-260,710,-635,730,-1083c3266,1318,3143,1094,2916,1038v-207,-51,-433,11,-614,114c1736,1473,1420,2256,1616,2881v-214,128,-439,237,-671,328c818,2951,746,2660,746,2353,746,1280,1619,408,2692,408v1073,,1945,872,1945,1945c4637,3426,3765,4299,2692,4299xm1975,2541v-5,-47,-4,-39,-2,-98c1974,2397,1979,2352,1986,2307v13,-93,36,-168,74,-265c2123,1877,2227,1720,2353,1603v121,-112,273,-189,413,-195c2775,1408,2823,1415,2825,1413v7,3,11,5,13,5c2845,1424,2855,1432,2858,1434v2,2,3,4,4,5c2867,1452,2878,1478,2876,1467v7,30,8,59,7,89c2876,1718,2774,1867,2681,1993v-176,238,-416,426,-650,606c2016,2610,2002,2621,1988,2632v-6,-30,-10,-60,-13,-91xe" fillcolor="#a8c30c" stroked="f">
                <v:path arrowok="t" o:connecttype="custom" o:connectlocs="186729,0;23515,163398;38636,232145;8462,239923;10751,253186;45989,246034;186729,326795;349943,163398;186729,0;186729,298532;74150,237840;107723,224507;120347,218187;126937,227284;253596,233812;260394,227979;263862,211868;245897,205479;219469,217979;216764,218882;215029,219368;207746,221173;192209,223257;186867,223257;179515,222701;173619,221729;171399,221173;166821,219715;161619,217493;159469,216382;156486,214438;153642,212285;151838,210827;146983,205341;145596,203396;175214,182286;225850,107080;202266,72081;159677,79997;112093,200063;65549,222840;51746,163398;186729,28332;321642,163398;186729,298532;136995,176453;136856,169647;137758,160203;142891,141801;163214,111316;191862,97775;195954,98122;196856,98469;198243,99580;198521,99927;199492,101872;199977,108052;185966,138398;140879,180480;137896,182772;136995,176453" o:connectangles="0,0,0,0,0,0,0,0,0,0,0,0,0,0,0,0,0,0,0,0,0,0,0,0,0,0,0,0,0,0,0,0,0,0,0,0,0,0,0,0,0,0,0,0,0,0,0,0,0,0,0,0,0,0,0,0,0,0,0,0,0"/>
                <o:lock v:ext="edit" verticies="t"/>
              </v:shape>
              <v:shape id="Freeform 48" o:spid="_x0000_s1028" style="position:absolute;left:3973;top:846;width:1323;height:1556;visibility:visible;mso-wrap-style:square;v-text-anchor:top" coordsize="1909,2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" path="m259,1190v4,378,201,834,698,834c1334,2024,1540,1802,1622,1482v258,,258,,258,c1770,1962,1490,2241,957,2241,283,2241,,1724,,1120,,562,283,,957,v681,,952,595,932,1190l259,1190xm1630,973c1618,583,1375,217,957,217,534,217,300,587,259,973r1371,xe" fillcolor="black" stroked="f">
                <v:path arrowok="t" o:connecttype="custom" o:connectlocs="17951,82609;66327,140504;112416,102879;130297,102879;66327,155568;0,77749;66327,0;130921,82609;17951,82609;112970,67545;66327,15064;17951,67545;112970,67545" o:connectangles="0,0,0,0,0,0,0,0,0,0,0,0,0"/>
                <o:lock v:ext="edit" verticies="t"/>
              </v:shape>
              <v:shape id="Freeform 49" o:spid="_x0000_s1029" style="position:absolute;left:5451;top:846;width:1316;height:2100;visibility:visible;mso-wrap-style:square;v-text-anchor:top" coordsize="1897,30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" path="m1897,2007v-4,633,-246,1019,-940,1019c534,3026,115,2837,78,2385v259,,259,,259,c394,2697,669,2808,957,2808v476,,681,-283,681,-801c1638,1720,1638,1720,1638,1720v-8,,-8,,-8,c1511,1979,1260,2155,957,2155,279,2155,,1671,,1067,,484,345,,957,v308,,570,192,673,427c1638,427,1638,427,1638,427v,-366,,-366,,-366c1897,61,1897,61,1897,61r,1946xm1638,1096c1638,681,1445,217,957,217v-493,,-698,439,-698,879c259,1523,480,1938,957,1938v447,,681,-411,681,-842e" fillcolor="black" stroked="f">
                <v:path arrowok="t" o:connecttype="custom" o:connectlocs="131626,139305;66403,210034;5412,165542;23383,165542;66403,194903;113655,139305;113655,119385;113100,119385;66403,149578;0,74060;66403,0;113100,29638;113655,29638;113655,4234;131626,4234;131626,139305;113655,76073;66403,15062;17971,76073;66403,134516;113655,76073" o:connectangles="0,0,0,0,0,0,0,0,0,0,0,0,0,0,0,0,0,0,0,0,0"/>
                <o:lock v:ext="edit" verticies="t"/>
              </v:shape>
              <v:shape id="Freeform 50" o:spid="_x0000_s1030" style="position:absolute;left:7111;top:324;width:179;height:2035;visibility:visible;mso-wrap-style:square;v-text-anchor:top" coordsize="158,17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" path="m,l158,r,253l,253,,xm,497r158,l158,1793,,1793,,497xe" fillcolor="black" stroked="f">
                <v:path arrowok="t" o:connecttype="custom" o:connectlocs="0,0;17928,0;17928,28708;0,28708;0,0;0,56395;17928,56395;17928,203453;0,203453;0,56395" o:connectangles="0,0,0,0,0,0,0,0,0,0"/>
                <o:lock v:ext="edit" verticies="t"/>
              </v:shape>
              <v:shape id="Freeform 51" o:spid="_x0000_s1031" style="position:absolute;left:7552;top:846;width:1194;height:1556;visibility:visible;mso-wrap-style:square;v-text-anchor:top" coordsize="1720,2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" path="m1388,681c1376,361,1129,217,834,217v-230,,-501,90,-501,366c333,813,595,895,772,940v345,78,345,78,345,78c1412,1063,1720,1235,1720,1605v,460,-455,636,-849,636c378,2241,41,2011,,1494v259,,259,,259,c279,1843,538,2024,883,2024v242,,579,-107,579,-403c1462,1375,1232,1293,998,1235,665,1161,665,1161,665,1161,329,1071,74,956,74,595,74,164,497,,871,v422,,759,221,776,681l1388,681xe" fillcolor="black" stroked="f">
                <v:path arrowok="t" o:connecttype="custom" o:connectlocs="96330,47274;57881,15064;23111,40471;53578,65254;77522,70669;119371,111418;60449,155568;0,103712;17975,103712;61282,140504;101465,112528;69263,85732;46152,80595;5136,41304;60449,0;114305,47274;96330,47274" o:connectangles="0,0,0,0,0,0,0,0,0,0,0,0,0,0,0,0,0"/>
              </v:shape>
              <w10:wrap anchorx="page" anchory="page"/>
              <w10:anchorlock/>
            </v:group>
          </w:pict>
        </mc:Fallback>
      </mc:AlternateContent>
    </w:r>
    <w:r w:rsidRPr="007A13EC">
      <w:rPr>
        <w:noProof/>
        <w:sz w:val="2"/>
        <w:szCs w:val="2"/>
      </w:rPr>
      <mc:AlternateContent>
        <mc:Choice Requires="wpg">
          <w:drawing>
            <wp:anchor distT="0" distB="0" distL="114300" distR="114300" simplePos="0" relativeHeight="251657728" behindDoc="0" locked="1" layoutInCell="0" allowOverlap="1" wp14:anchorId="36740376" wp14:editId="1BB59F69">
              <wp:simplePos x="0" y="0"/>
              <wp:positionH relativeFrom="column">
                <wp:posOffset>5721985</wp:posOffset>
              </wp:positionH>
              <wp:positionV relativeFrom="page">
                <wp:posOffset>9526905</wp:posOffset>
              </wp:positionV>
              <wp:extent cx="1116000" cy="1166400"/>
              <wp:effectExtent l="0" t="0" r="8255" b="0"/>
              <wp:wrapNone/>
              <wp:docPr id="1404" name="Group 1"/>
              <wp:cNvGraphicFramePr/>
              <a:graphic xmlns:a="http://schemas.openxmlformats.org/drawingml/2006/main">
                <a:graphicData uri="http://schemas.microsoft.com/office/word/2010/wordprocessingGroup">
                  <wpg:wgp>
                    <wpg:cNvGrpSpPr/>
                    <wpg:grpSpPr>
                      <a:xfrm>
                        <a:off x="0" y="0"/>
                        <a:ext cx="1116000" cy="1166400"/>
                        <a:chOff x="0" y="0"/>
                        <a:chExt cx="1115695" cy="1165861"/>
                      </a:xfrm>
                    </wpg:grpSpPr>
                    <wps:wsp>
                      <wps:cNvPr id="1405" name="Freeform: Shape 1405"/>
                      <wps:cNvSpPr>
                        <a:spLocks/>
                      </wps:cNvSpPr>
                      <wps:spPr bwMode="auto">
                        <a:xfrm flipH="1">
                          <a:off x="0" y="879147"/>
                          <a:ext cx="395924" cy="286714"/>
                        </a:xfrm>
                        <a:custGeom>
                          <a:avLst/>
                          <a:gdLst>
                            <a:gd name="connsiteX0" fmla="*/ 0 w 1115694"/>
                            <a:gd name="connsiteY0" fmla="*/ 0 h 807947"/>
                            <a:gd name="connsiteX1" fmla="*/ 719770 w 1115694"/>
                            <a:gd name="connsiteY1" fmla="*/ 521233 h 807947"/>
                            <a:gd name="connsiteX2" fmla="*/ 719770 w 1115694"/>
                            <a:gd name="connsiteY2" fmla="*/ 807947 h 807947"/>
                            <a:gd name="connsiteX3" fmla="*/ 1115694 w 1115694"/>
                            <a:gd name="connsiteY3" fmla="*/ 807947 h 807947"/>
                            <a:gd name="connsiteX0" fmla="*/ 395924 w 395924"/>
                            <a:gd name="connsiteY0" fmla="*/ 286714 h 286714"/>
                            <a:gd name="connsiteX1" fmla="*/ 0 w 395924"/>
                            <a:gd name="connsiteY1" fmla="*/ 0 h 286714"/>
                            <a:gd name="connsiteX2" fmla="*/ 0 w 395924"/>
                            <a:gd name="connsiteY2" fmla="*/ 286714 h 286714"/>
                            <a:gd name="connsiteX3" fmla="*/ 395924 w 395924"/>
                            <a:gd name="connsiteY3" fmla="*/ 286714 h 286714"/>
                          </a:gdLst>
                          <a:ahLst/>
                          <a:cxnLst>
                            <a:cxn ang="0">
                              <a:pos x="connsiteX0" y="connsiteY0"/>
                            </a:cxn>
                            <a:cxn ang="0">
                              <a:pos x="connsiteX1" y="connsiteY1"/>
                            </a:cxn>
                            <a:cxn ang="0">
                              <a:pos x="connsiteX2" y="connsiteY2"/>
                            </a:cxn>
                            <a:cxn ang="0">
                              <a:pos x="connsiteX3" y="connsiteY3"/>
                            </a:cxn>
                          </a:cxnLst>
                          <a:rect l="l" t="t" r="r" b="b"/>
                          <a:pathLst>
                            <a:path w="395924" h="286714">
                              <a:moveTo>
                                <a:pt x="395924" y="286714"/>
                              </a:moveTo>
                              <a:lnTo>
                                <a:pt x="0" y="0"/>
                              </a:lnTo>
                              <a:lnTo>
                                <a:pt x="0" y="286714"/>
                              </a:lnTo>
                              <a:lnTo>
                                <a:pt x="395924" y="286714"/>
                              </a:lnTo>
                              <a:close/>
                            </a:path>
                          </a:pathLst>
                        </a:custGeom>
                        <a:solidFill>
                          <a:schemeClr val="accent5">
                            <a:lumMod val="75000"/>
                            <a:alpha val="50000"/>
                          </a:schemeClr>
                        </a:solidFill>
                        <a:ln>
                          <a:noFill/>
                        </a:ln>
                      </wps:spPr>
                      <wps:bodyPr vert="horz" wrap="square" lIns="91440" tIns="45720" rIns="91440" bIns="45720" numCol="1" anchor="t" anchorCtr="0" compatLnSpc="1">
                        <a:prstTxWarp prst="textNoShape">
                          <a:avLst/>
                        </a:prstTxWarp>
                        <a:noAutofit/>
                      </wps:bodyPr>
                    </wps:wsp>
                    <wps:wsp>
                      <wps:cNvPr id="1406" name="Freeform: Shape 1406"/>
                      <wps:cNvSpPr>
                        <a:spLocks/>
                      </wps:cNvSpPr>
                      <wps:spPr bwMode="auto">
                        <a:xfrm flipH="1">
                          <a:off x="395925" y="357913"/>
                          <a:ext cx="719770" cy="807947"/>
                        </a:xfrm>
                        <a:custGeom>
                          <a:avLst/>
                          <a:gdLst>
                            <a:gd name="connsiteX0" fmla="*/ 0 w 719770"/>
                            <a:gd name="connsiteY0" fmla="*/ 0 h 807947"/>
                            <a:gd name="connsiteX1" fmla="*/ 0 w 719770"/>
                            <a:gd name="connsiteY1" fmla="*/ 807947 h 807947"/>
                            <a:gd name="connsiteX2" fmla="*/ 719770 w 719770"/>
                            <a:gd name="connsiteY2" fmla="*/ 807947 h 807947"/>
                            <a:gd name="connsiteX3" fmla="*/ 719770 w 719770"/>
                            <a:gd name="connsiteY3" fmla="*/ 521233 h 807947"/>
                          </a:gdLst>
                          <a:ahLst/>
                          <a:cxnLst>
                            <a:cxn ang="0">
                              <a:pos x="connsiteX0" y="connsiteY0"/>
                            </a:cxn>
                            <a:cxn ang="0">
                              <a:pos x="connsiteX1" y="connsiteY1"/>
                            </a:cxn>
                            <a:cxn ang="0">
                              <a:pos x="connsiteX2" y="connsiteY2"/>
                            </a:cxn>
                            <a:cxn ang="0">
                              <a:pos x="connsiteX3" y="connsiteY3"/>
                            </a:cxn>
                          </a:cxnLst>
                          <a:rect l="l" t="t" r="r" b="b"/>
                          <a:pathLst>
                            <a:path w="719770" h="807947">
                              <a:moveTo>
                                <a:pt x="0" y="0"/>
                              </a:moveTo>
                              <a:lnTo>
                                <a:pt x="0" y="807947"/>
                              </a:lnTo>
                              <a:lnTo>
                                <a:pt x="719770" y="807947"/>
                              </a:lnTo>
                              <a:lnTo>
                                <a:pt x="719770" y="521233"/>
                              </a:lnTo>
                              <a:close/>
                            </a:path>
                          </a:pathLst>
                        </a:custGeom>
                        <a:solidFill>
                          <a:schemeClr val="accent5">
                            <a:lumMod val="75000"/>
                          </a:schemeClr>
                        </a:solidFill>
                        <a:ln>
                          <a:noFill/>
                        </a:ln>
                      </wps:spPr>
                      <wps:bodyPr vert="horz" wrap="square" lIns="91440" tIns="45720" rIns="91440" bIns="45720" numCol="1" anchor="t" anchorCtr="0" compatLnSpc="1">
                        <a:prstTxWarp prst="textNoShape">
                          <a:avLst/>
                        </a:prstTxWarp>
                        <a:noAutofit/>
                      </wps:bodyPr>
                    </wps:wsp>
                    <wps:wsp>
                      <wps:cNvPr id="1407" name="Freeform: Shape 1407"/>
                      <wps:cNvSpPr/>
                      <wps:spPr>
                        <a:xfrm flipH="1">
                          <a:off x="395924" y="0"/>
                          <a:ext cx="719771" cy="879146"/>
                        </a:xfrm>
                        <a:custGeom>
                          <a:avLst/>
                          <a:gdLst>
                            <a:gd name="connsiteX0" fmla="*/ 0 w 719771"/>
                            <a:gd name="connsiteY0" fmla="*/ 0 h 1165860"/>
                            <a:gd name="connsiteX1" fmla="*/ 0 w 719771"/>
                            <a:gd name="connsiteY1" fmla="*/ 1165860 h 1165860"/>
                            <a:gd name="connsiteX2" fmla="*/ 1 w 719771"/>
                            <a:gd name="connsiteY2" fmla="*/ 1165860 h 1165860"/>
                            <a:gd name="connsiteX3" fmla="*/ 1 w 719771"/>
                            <a:gd name="connsiteY3" fmla="*/ 357913 h 1165860"/>
                            <a:gd name="connsiteX4" fmla="*/ 719771 w 719771"/>
                            <a:gd name="connsiteY4" fmla="*/ 879146 h 1165860"/>
                            <a:gd name="connsiteX5" fmla="*/ 719771 w 719771"/>
                            <a:gd name="connsiteY5" fmla="*/ 516815 h 1165860"/>
                            <a:gd name="connsiteX0" fmla="*/ 0 w 719771"/>
                            <a:gd name="connsiteY0" fmla="*/ 0 h 1165860"/>
                            <a:gd name="connsiteX1" fmla="*/ 0 w 719771"/>
                            <a:gd name="connsiteY1" fmla="*/ 1165860 h 1165860"/>
                            <a:gd name="connsiteX2" fmla="*/ 1 w 719771"/>
                            <a:gd name="connsiteY2" fmla="*/ 357913 h 1165860"/>
                            <a:gd name="connsiteX3" fmla="*/ 719771 w 719771"/>
                            <a:gd name="connsiteY3" fmla="*/ 879146 h 1165860"/>
                            <a:gd name="connsiteX4" fmla="*/ 719771 w 719771"/>
                            <a:gd name="connsiteY4" fmla="*/ 516815 h 1165860"/>
                            <a:gd name="connsiteX5" fmla="*/ 0 w 719771"/>
                            <a:gd name="connsiteY5" fmla="*/ 0 h 1165860"/>
                            <a:gd name="connsiteX0" fmla="*/ 0 w 719771"/>
                            <a:gd name="connsiteY0" fmla="*/ 0 h 879146"/>
                            <a:gd name="connsiteX1" fmla="*/ 1 w 719771"/>
                            <a:gd name="connsiteY1" fmla="*/ 357913 h 879146"/>
                            <a:gd name="connsiteX2" fmla="*/ 719771 w 719771"/>
                            <a:gd name="connsiteY2" fmla="*/ 879146 h 879146"/>
                            <a:gd name="connsiteX3" fmla="*/ 719771 w 719771"/>
                            <a:gd name="connsiteY3" fmla="*/ 516815 h 879146"/>
                            <a:gd name="connsiteX4" fmla="*/ 0 w 719771"/>
                            <a:gd name="connsiteY4" fmla="*/ 0 h 87914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719771" h="879146">
                              <a:moveTo>
                                <a:pt x="0" y="0"/>
                              </a:moveTo>
                              <a:cubicBezTo>
                                <a:pt x="0" y="119304"/>
                                <a:pt x="1" y="238609"/>
                                <a:pt x="1" y="357913"/>
                              </a:cubicBezTo>
                              <a:lnTo>
                                <a:pt x="719771" y="879146"/>
                              </a:lnTo>
                              <a:lnTo>
                                <a:pt x="719771" y="516815"/>
                              </a:lnTo>
                              <a:lnTo>
                                <a:pt x="0" y="0"/>
                              </a:lnTo>
                              <a:close/>
                            </a:path>
                          </a:pathLst>
                        </a:custGeom>
                        <a:solidFill>
                          <a:srgbClr val="00617E">
                            <a:alpha val="30000"/>
                          </a:srgbClr>
                        </a:solidFill>
                        <a:ln w="12700" cap="flat" cmpd="sng" algn="ctr">
                          <a:noFill/>
                          <a:prstDash val="solid"/>
                          <a:miter lim="800000"/>
                        </a:ln>
                        <a:effectLst/>
                      </wps:spPr>
                      <wps:bodyPr wrap="square" rtlCol="0" anchor="ctr">
                        <a:noAutofit/>
                      </wps:bodyPr>
                    </wps:wsp>
                  </wpg:wg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group w14:anchorId="229D8DF9" id="Group 1" o:spid="_x0000_s1026" style="position:absolute;margin-left:450.55pt;margin-top:750.15pt;width:87.85pt;height:91.85pt;z-index:251659776;mso-position-vertical-relative:page;mso-width-relative:margin;mso-height-relative:margin" coordsize="11156,116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" o:allowincell="f">
              <v:shape id="Freeform: Shape 1405" o:spid="_x0000_s1027" style="position:absolute;top:8791;width:3959;height:2867;flip:x;visibility:visible;mso-wrap-style:square;v-text-anchor:top" coordsize="395924,2867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" path="m395924,286714l,,,286714r395924,xe" fillcolor="#007a7c [2408]" stroked="f">
                <v:fill opacity="32896f"/>
                <v:path arrowok="t" o:connecttype="custom" o:connectlocs="395924,286714;0,0;0,286714;395924,286714" o:connectangles="0,0,0,0"/>
              </v:shape>
              <v:shape id="Freeform: Shape 1406" o:spid="_x0000_s1028" style="position:absolute;left:3959;top:3579;width:7197;height:8079;flip:x;visibility:visible;mso-wrap-style:square;v-text-anchor:top" coordsize="719770,807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" path="m,l,807947r719770,l719770,521233,,xe" fillcolor="#007a7c [2408]" stroked="f">
                <v:path arrowok="t" o:connecttype="custom" o:connectlocs="0,0;0,807947;719770,807947;719770,521233" o:connectangles="0,0,0,0"/>
              </v:shape>
              <v:shape id="Freeform: Shape 1407" o:spid="_x0000_s1029" style="position:absolute;left:3959;width:7197;height:8791;flip:x;visibility:visible;mso-wrap-style:square;v-text-anchor:middle" coordsize="719771,8791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" path="m,c,119304,1,238609,1,357913l719771,879146r,-362331l,xe" fillcolor="#00617e" stroked="f" strokeweight="1pt">
                <v:fill opacity="19789f"/>
                <v:stroke joinstyle="miter"/>
                <v:path arrowok="t" o:connecttype="custom" o:connectlocs="0,0;1,357913;719771,879146;719771,516815;0,0" o:connectangles="0,0,0,0,0"/>
              </v:shape>
              <w10:wrap anchory="page"/>
              <w10:anchorlock/>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847537" w14:textId="77777777" w:rsidR="006277E2" w:rsidRPr="001B59FA" w:rsidRDefault="006277E2" w:rsidP="00B1627B">
      <w:r w:rsidRPr="001B59FA">
        <w:t>-------------------------------------</w:t>
      </w:r>
    </w:p>
  </w:footnote>
  <w:footnote w:type="continuationSeparator" w:id="0">
    <w:p w14:paraId="74B9DE44" w14:textId="77777777" w:rsidR="006277E2" w:rsidRDefault="006277E2" w:rsidP="00B162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591EB9" w14:textId="77777777" w:rsidR="009F649A" w:rsidRDefault="009F649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3AA9E0" w14:textId="77777777" w:rsidR="009F649A" w:rsidRDefault="009F649A" w:rsidP="00823E5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ED4931" w14:textId="77777777" w:rsidR="009F649A" w:rsidRDefault="009F649A">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5C39A4" w14:textId="03D38A04" w:rsidR="009F649A" w:rsidRDefault="009F649A">
    <w:pPr>
      <w:pStyle w:val="En-tt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DBAF8A" w14:textId="656271C6" w:rsidR="009F649A" w:rsidRDefault="009F649A">
    <w:pPr>
      <w:pStyle w:val="En-tt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884CAC" w14:textId="17FDEF57" w:rsidR="009F649A" w:rsidRPr="00BE57D6" w:rsidRDefault="009F649A" w:rsidP="00BE57D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65866"/>
    <w:multiLevelType w:val="hybridMultilevel"/>
    <w:tmpl w:val="00065410"/>
    <w:lvl w:ilvl="0" w:tplc="6CE4FEB4">
      <w:start w:val="1"/>
      <w:numFmt w:val="bullet"/>
      <w:pStyle w:val="Puce4"/>
      <w:lvlText w:val="–"/>
      <w:lvlJc w:val="left"/>
      <w:pPr>
        <w:ind w:left="6592" w:hanging="360"/>
      </w:pPr>
      <w:rPr>
        <w:rFonts w:ascii="Segoe UI" w:hAnsi="Segoe UI" w:hint="default"/>
        <w:color w:val="344893"/>
      </w:rPr>
    </w:lvl>
    <w:lvl w:ilvl="1" w:tplc="08090003" w:tentative="1">
      <w:start w:val="1"/>
      <w:numFmt w:val="bullet"/>
      <w:lvlText w:val="o"/>
      <w:lvlJc w:val="left"/>
      <w:pPr>
        <w:ind w:left="6816" w:hanging="360"/>
      </w:pPr>
      <w:rPr>
        <w:rFonts w:ascii="Courier New" w:hAnsi="Courier New" w:cs="Courier New" w:hint="default"/>
      </w:rPr>
    </w:lvl>
    <w:lvl w:ilvl="2" w:tplc="08090005" w:tentative="1">
      <w:start w:val="1"/>
      <w:numFmt w:val="bullet"/>
      <w:lvlText w:val=""/>
      <w:lvlJc w:val="left"/>
      <w:pPr>
        <w:ind w:left="7536" w:hanging="360"/>
      </w:pPr>
      <w:rPr>
        <w:rFonts w:ascii="Wingdings" w:hAnsi="Wingdings" w:hint="default"/>
      </w:rPr>
    </w:lvl>
    <w:lvl w:ilvl="3" w:tplc="08090001" w:tentative="1">
      <w:start w:val="1"/>
      <w:numFmt w:val="bullet"/>
      <w:lvlText w:val=""/>
      <w:lvlJc w:val="left"/>
      <w:pPr>
        <w:ind w:left="8256" w:hanging="360"/>
      </w:pPr>
      <w:rPr>
        <w:rFonts w:ascii="Symbol" w:hAnsi="Symbol" w:hint="default"/>
      </w:rPr>
    </w:lvl>
    <w:lvl w:ilvl="4" w:tplc="08090003" w:tentative="1">
      <w:start w:val="1"/>
      <w:numFmt w:val="bullet"/>
      <w:lvlText w:val="o"/>
      <w:lvlJc w:val="left"/>
      <w:pPr>
        <w:ind w:left="8976" w:hanging="360"/>
      </w:pPr>
      <w:rPr>
        <w:rFonts w:ascii="Courier New" w:hAnsi="Courier New" w:cs="Courier New" w:hint="default"/>
      </w:rPr>
    </w:lvl>
    <w:lvl w:ilvl="5" w:tplc="08090005" w:tentative="1">
      <w:start w:val="1"/>
      <w:numFmt w:val="bullet"/>
      <w:lvlText w:val=""/>
      <w:lvlJc w:val="left"/>
      <w:pPr>
        <w:ind w:left="9696" w:hanging="360"/>
      </w:pPr>
      <w:rPr>
        <w:rFonts w:ascii="Wingdings" w:hAnsi="Wingdings" w:hint="default"/>
      </w:rPr>
    </w:lvl>
    <w:lvl w:ilvl="6" w:tplc="08090001" w:tentative="1">
      <w:start w:val="1"/>
      <w:numFmt w:val="bullet"/>
      <w:lvlText w:val=""/>
      <w:lvlJc w:val="left"/>
      <w:pPr>
        <w:ind w:left="10416" w:hanging="360"/>
      </w:pPr>
      <w:rPr>
        <w:rFonts w:ascii="Symbol" w:hAnsi="Symbol" w:hint="default"/>
      </w:rPr>
    </w:lvl>
    <w:lvl w:ilvl="7" w:tplc="08090003" w:tentative="1">
      <w:start w:val="1"/>
      <w:numFmt w:val="bullet"/>
      <w:lvlText w:val="o"/>
      <w:lvlJc w:val="left"/>
      <w:pPr>
        <w:ind w:left="11136" w:hanging="360"/>
      </w:pPr>
      <w:rPr>
        <w:rFonts w:ascii="Courier New" w:hAnsi="Courier New" w:cs="Courier New" w:hint="default"/>
      </w:rPr>
    </w:lvl>
    <w:lvl w:ilvl="8" w:tplc="08090005" w:tentative="1">
      <w:start w:val="1"/>
      <w:numFmt w:val="bullet"/>
      <w:lvlText w:val=""/>
      <w:lvlJc w:val="left"/>
      <w:pPr>
        <w:ind w:left="11856" w:hanging="360"/>
      </w:pPr>
      <w:rPr>
        <w:rFonts w:ascii="Wingdings" w:hAnsi="Wingdings" w:hint="default"/>
      </w:rPr>
    </w:lvl>
  </w:abstractNum>
  <w:abstractNum w:abstractNumId="1" w15:restartNumberingAfterBreak="0">
    <w:nsid w:val="013747E0"/>
    <w:multiLevelType w:val="hybridMultilevel"/>
    <w:tmpl w:val="309640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4B3A1C"/>
    <w:multiLevelType w:val="multilevel"/>
    <w:tmpl w:val="384403FE"/>
    <w:lvl w:ilvl="0">
      <w:numFmt w:val="decimal"/>
      <w:suff w:val="nothing"/>
      <w:lvlText w:val="%1 - "/>
      <w:lvlJc w:val="left"/>
      <w:pPr>
        <w:ind w:left="432" w:hanging="432"/>
      </w:pPr>
      <w:rPr>
        <w:rFonts w:hint="default"/>
      </w:rPr>
    </w:lvl>
    <w:lvl w:ilvl="1">
      <w:start w:val="1"/>
      <w:numFmt w:val="decimal"/>
      <w:suff w:val="nothing"/>
      <w:lvlText w:val="%1.%2 - "/>
      <w:lvlJc w:val="left"/>
      <w:pPr>
        <w:ind w:left="576" w:hanging="576"/>
      </w:pPr>
      <w:rPr>
        <w:rFonts w:hint="default"/>
      </w:rPr>
    </w:lvl>
    <w:lvl w:ilvl="2">
      <w:start w:val="1"/>
      <w:numFmt w:val="decimal"/>
      <w:suff w:val="nothing"/>
      <w:lvlText w:val="%1.%2.%3 - "/>
      <w:lvlJc w:val="left"/>
      <w:pPr>
        <w:ind w:left="720" w:hanging="720"/>
      </w:pPr>
      <w:rPr>
        <w:specVanish w:val="0"/>
      </w:rPr>
    </w:lvl>
    <w:lvl w:ilvl="3">
      <w:start w:val="1"/>
      <w:numFmt w:val="decimal"/>
      <w:suff w:val="nothing"/>
      <w:lvlText w:val="%1.%2.%3.%4 - "/>
      <w:lvlJc w:val="left"/>
      <w:pPr>
        <w:ind w:left="864" w:hanging="864"/>
      </w:pPr>
      <w:rPr>
        <w:rFonts w:hint="default"/>
        <w:b w:val="0"/>
        <w:bCs w:val="0"/>
        <w:i w:val="0"/>
        <w:iCs w:val="0"/>
        <w:caps w:val="0"/>
        <w:smallCaps w:val="0"/>
        <w:strike w:val="0"/>
        <w:dstrike w:val="0"/>
        <w:noProof w:val="0"/>
        <w:vanish w:val="0"/>
        <w:color w:val="00A4A6" w:themeColor="accent5"/>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Titre5"/>
      <w:suff w:val="nothing"/>
      <w:lvlText w:val="%1.%2.%3.%4.%5 - "/>
      <w:lvlJc w:val="left"/>
      <w:pPr>
        <w:ind w:left="1008" w:hanging="1008"/>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AB8637D"/>
    <w:multiLevelType w:val="hybridMultilevel"/>
    <w:tmpl w:val="1ABAB9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E409D4"/>
    <w:multiLevelType w:val="hybridMultilevel"/>
    <w:tmpl w:val="A71C84C4"/>
    <w:lvl w:ilvl="0" w:tplc="ED1AA476">
      <w:start w:val="1"/>
      <w:numFmt w:val="decimal"/>
      <w:pStyle w:val="Textenumrotation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F5B4DE5"/>
    <w:multiLevelType w:val="multilevel"/>
    <w:tmpl w:val="1C3EB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D404E1"/>
    <w:multiLevelType w:val="multilevel"/>
    <w:tmpl w:val="9C3E7B4A"/>
    <w:styleLink w:val="Style3"/>
    <w:lvl w:ilvl="0">
      <w:start w:val="1"/>
      <w:numFmt w:val="bullet"/>
      <w:pStyle w:val="Listepuces"/>
      <w:lvlText w:val=""/>
      <w:lvlJc w:val="left"/>
      <w:pPr>
        <w:tabs>
          <w:tab w:val="num" w:pos="1134"/>
        </w:tabs>
        <w:ind w:left="1134" w:hanging="567"/>
      </w:pPr>
      <w:rPr>
        <w:rFonts w:ascii="Wingdings" w:hAnsi="Wingdings" w:hint="default"/>
        <w:b w:val="0"/>
        <w:i w:val="0"/>
        <w:color w:val="09212C" w:themeColor="accent1"/>
        <w:sz w:val="18"/>
      </w:rPr>
    </w:lvl>
    <w:lvl w:ilvl="1">
      <w:start w:val="1"/>
      <w:numFmt w:val="bullet"/>
      <w:pStyle w:val="Puces2"/>
      <w:lvlText w:val=""/>
      <w:lvlJc w:val="left"/>
      <w:pPr>
        <w:tabs>
          <w:tab w:val="num" w:pos="1134"/>
        </w:tabs>
        <w:ind w:left="1134" w:firstLine="0"/>
      </w:pPr>
      <w:rPr>
        <w:rFonts w:ascii="Wingdings" w:hAnsi="Wingdings" w:hint="default"/>
        <w:b w:val="0"/>
        <w:i w:val="0"/>
        <w:color w:val="828282" w:themeColor="background2"/>
        <w:sz w:val="20"/>
      </w:rPr>
    </w:lvl>
    <w:lvl w:ilvl="2">
      <w:start w:val="1"/>
      <w:numFmt w:val="bullet"/>
      <w:lvlText w:val=""/>
      <w:lvlJc w:val="left"/>
      <w:pPr>
        <w:tabs>
          <w:tab w:val="num" w:pos="2268"/>
        </w:tabs>
        <w:ind w:left="2268" w:hanging="567"/>
      </w:pPr>
      <w:rPr>
        <w:rFonts w:ascii="Wingdings" w:hAnsi="Wingdings" w:hint="default"/>
        <w:color w:val="F4A41D" w:themeColor="text2"/>
      </w:rPr>
    </w:lvl>
    <w:lvl w:ilvl="3">
      <w:start w:val="1"/>
      <w:numFmt w:val="bullet"/>
      <w:lvlText w:val=""/>
      <w:lvlJc w:val="left"/>
      <w:pPr>
        <w:tabs>
          <w:tab w:val="num" w:pos="2835"/>
        </w:tabs>
        <w:ind w:left="2835" w:hanging="567"/>
      </w:pPr>
      <w:rPr>
        <w:rFonts w:ascii="Symbol" w:hAnsi="Symbol" w:hint="default"/>
      </w:rPr>
    </w:lvl>
    <w:lvl w:ilvl="4">
      <w:start w:val="1"/>
      <w:numFmt w:val="bullet"/>
      <w:lvlText w:val="o"/>
      <w:lvlJc w:val="left"/>
      <w:pPr>
        <w:tabs>
          <w:tab w:val="num" w:pos="3402"/>
        </w:tabs>
        <w:ind w:left="3402" w:hanging="567"/>
      </w:pPr>
      <w:rPr>
        <w:rFonts w:ascii="Courier New" w:hAnsi="Courier New" w:cs="Courier New" w:hint="default"/>
      </w:rPr>
    </w:lvl>
    <w:lvl w:ilvl="5">
      <w:start w:val="1"/>
      <w:numFmt w:val="bullet"/>
      <w:lvlText w:val=""/>
      <w:lvlJc w:val="left"/>
      <w:pPr>
        <w:tabs>
          <w:tab w:val="num" w:pos="3969"/>
        </w:tabs>
        <w:ind w:left="3969" w:hanging="567"/>
      </w:pPr>
      <w:rPr>
        <w:rFonts w:ascii="Wingdings" w:hAnsi="Wingdings" w:hint="default"/>
      </w:rPr>
    </w:lvl>
    <w:lvl w:ilvl="6">
      <w:start w:val="1"/>
      <w:numFmt w:val="bullet"/>
      <w:lvlText w:val=""/>
      <w:lvlJc w:val="left"/>
      <w:pPr>
        <w:tabs>
          <w:tab w:val="num" w:pos="4536"/>
        </w:tabs>
        <w:ind w:left="4536" w:hanging="567"/>
      </w:pPr>
      <w:rPr>
        <w:rFonts w:ascii="Symbol" w:hAnsi="Symbol" w:hint="default"/>
      </w:rPr>
    </w:lvl>
    <w:lvl w:ilvl="7">
      <w:start w:val="1"/>
      <w:numFmt w:val="bullet"/>
      <w:lvlText w:val="o"/>
      <w:lvlJc w:val="left"/>
      <w:pPr>
        <w:tabs>
          <w:tab w:val="num" w:pos="5103"/>
        </w:tabs>
        <w:ind w:left="5103" w:hanging="567"/>
      </w:pPr>
      <w:rPr>
        <w:rFonts w:ascii="Courier New" w:hAnsi="Courier New" w:cs="Courier New" w:hint="default"/>
      </w:rPr>
    </w:lvl>
    <w:lvl w:ilvl="8">
      <w:start w:val="1"/>
      <w:numFmt w:val="bullet"/>
      <w:lvlText w:val=""/>
      <w:lvlJc w:val="left"/>
      <w:pPr>
        <w:tabs>
          <w:tab w:val="num" w:pos="5670"/>
        </w:tabs>
        <w:ind w:left="5670" w:hanging="567"/>
      </w:pPr>
      <w:rPr>
        <w:rFonts w:ascii="Wingdings" w:hAnsi="Wingdings" w:hint="default"/>
      </w:rPr>
    </w:lvl>
  </w:abstractNum>
  <w:abstractNum w:abstractNumId="7" w15:restartNumberingAfterBreak="0">
    <w:nsid w:val="19807186"/>
    <w:multiLevelType w:val="multilevel"/>
    <w:tmpl w:val="9C3E7B4A"/>
    <w:styleLink w:val="Style4"/>
    <w:lvl w:ilvl="0">
      <w:start w:val="1"/>
      <w:numFmt w:val="bullet"/>
      <w:pStyle w:val="Puces1"/>
      <w:lvlText w:val=""/>
      <w:lvlJc w:val="left"/>
      <w:pPr>
        <w:tabs>
          <w:tab w:val="num" w:pos="1134"/>
        </w:tabs>
        <w:ind w:left="1134" w:hanging="567"/>
      </w:pPr>
      <w:rPr>
        <w:rFonts w:ascii="Wingdings" w:hAnsi="Wingdings" w:hint="default"/>
        <w:b w:val="0"/>
        <w:i w:val="0"/>
        <w:color w:val="04617B"/>
        <w:sz w:val="18"/>
      </w:rPr>
    </w:lvl>
    <w:lvl w:ilvl="1">
      <w:start w:val="1"/>
      <w:numFmt w:val="bullet"/>
      <w:lvlText w:val=""/>
      <w:lvlJc w:val="left"/>
      <w:pPr>
        <w:tabs>
          <w:tab w:val="num" w:pos="1134"/>
        </w:tabs>
        <w:ind w:left="1134" w:firstLine="0"/>
      </w:pPr>
      <w:rPr>
        <w:rFonts w:ascii="Wingdings" w:hAnsi="Wingdings" w:hint="default"/>
        <w:b w:val="0"/>
        <w:i w:val="0"/>
        <w:color w:val="04617B"/>
        <w:sz w:val="20"/>
      </w:rPr>
    </w:lvl>
    <w:lvl w:ilvl="2">
      <w:start w:val="1"/>
      <w:numFmt w:val="bullet"/>
      <w:lvlText w:val=""/>
      <w:lvlJc w:val="left"/>
      <w:pPr>
        <w:tabs>
          <w:tab w:val="num" w:pos="2268"/>
        </w:tabs>
        <w:ind w:left="2268" w:hanging="567"/>
      </w:pPr>
      <w:rPr>
        <w:rFonts w:ascii="Wingdings" w:hAnsi="Wingdings" w:hint="default"/>
        <w:color w:val="04617B"/>
      </w:rPr>
    </w:lvl>
    <w:lvl w:ilvl="3">
      <w:start w:val="1"/>
      <w:numFmt w:val="bullet"/>
      <w:lvlText w:val=""/>
      <w:lvlJc w:val="left"/>
      <w:pPr>
        <w:tabs>
          <w:tab w:val="num" w:pos="2835"/>
        </w:tabs>
        <w:ind w:left="2835" w:hanging="567"/>
      </w:pPr>
      <w:rPr>
        <w:rFonts w:ascii="Symbol" w:hAnsi="Symbol" w:hint="default"/>
      </w:rPr>
    </w:lvl>
    <w:lvl w:ilvl="4">
      <w:start w:val="1"/>
      <w:numFmt w:val="bullet"/>
      <w:lvlText w:val="o"/>
      <w:lvlJc w:val="left"/>
      <w:pPr>
        <w:tabs>
          <w:tab w:val="num" w:pos="3402"/>
        </w:tabs>
        <w:ind w:left="3402" w:hanging="567"/>
      </w:pPr>
      <w:rPr>
        <w:rFonts w:ascii="Courier New" w:hAnsi="Courier New" w:cs="Courier New" w:hint="default"/>
      </w:rPr>
    </w:lvl>
    <w:lvl w:ilvl="5">
      <w:start w:val="1"/>
      <w:numFmt w:val="bullet"/>
      <w:lvlText w:val=""/>
      <w:lvlJc w:val="left"/>
      <w:pPr>
        <w:tabs>
          <w:tab w:val="num" w:pos="3969"/>
        </w:tabs>
        <w:ind w:left="3969" w:hanging="567"/>
      </w:pPr>
      <w:rPr>
        <w:rFonts w:ascii="Wingdings" w:hAnsi="Wingdings" w:hint="default"/>
      </w:rPr>
    </w:lvl>
    <w:lvl w:ilvl="6">
      <w:start w:val="1"/>
      <w:numFmt w:val="bullet"/>
      <w:lvlText w:val=""/>
      <w:lvlJc w:val="left"/>
      <w:pPr>
        <w:tabs>
          <w:tab w:val="num" w:pos="4536"/>
        </w:tabs>
        <w:ind w:left="4536" w:hanging="567"/>
      </w:pPr>
      <w:rPr>
        <w:rFonts w:ascii="Symbol" w:hAnsi="Symbol" w:hint="default"/>
      </w:rPr>
    </w:lvl>
    <w:lvl w:ilvl="7">
      <w:start w:val="1"/>
      <w:numFmt w:val="bullet"/>
      <w:lvlText w:val="o"/>
      <w:lvlJc w:val="left"/>
      <w:pPr>
        <w:tabs>
          <w:tab w:val="num" w:pos="5103"/>
        </w:tabs>
        <w:ind w:left="5103" w:hanging="567"/>
      </w:pPr>
      <w:rPr>
        <w:rFonts w:ascii="Courier New" w:hAnsi="Courier New" w:cs="Courier New" w:hint="default"/>
      </w:rPr>
    </w:lvl>
    <w:lvl w:ilvl="8">
      <w:start w:val="1"/>
      <w:numFmt w:val="bullet"/>
      <w:lvlText w:val=""/>
      <w:lvlJc w:val="left"/>
      <w:pPr>
        <w:tabs>
          <w:tab w:val="num" w:pos="5670"/>
        </w:tabs>
        <w:ind w:left="5670" w:hanging="567"/>
      </w:pPr>
      <w:rPr>
        <w:rFonts w:ascii="Wingdings" w:hAnsi="Wingdings" w:hint="default"/>
      </w:rPr>
    </w:lvl>
  </w:abstractNum>
  <w:abstractNum w:abstractNumId="8" w15:restartNumberingAfterBreak="0">
    <w:nsid w:val="1BC506C3"/>
    <w:multiLevelType w:val="multilevel"/>
    <w:tmpl w:val="43CAE71E"/>
    <w:styleLink w:val="Style1"/>
    <w:lvl w:ilvl="0">
      <w:start w:val="1"/>
      <w:numFmt w:val="decimal"/>
      <w:lvlText w:val="%1)"/>
      <w:lvlJc w:val="left"/>
      <w:pPr>
        <w:ind w:left="360" w:hanging="360"/>
      </w:pPr>
      <w:rPr>
        <w:rFonts w:ascii="Calibri" w:hAnsi="Calibri" w:hint="default"/>
        <w:b/>
        <w:i w:val="0"/>
        <w:color w:val="FF6600"/>
        <w:sz w:val="40"/>
      </w:rPr>
    </w:lvl>
    <w:lvl w:ilvl="1">
      <w:start w:val="1"/>
      <w:numFmt w:val="decimal"/>
      <w:lvlText w:val="%1.%2)"/>
      <w:lvlJc w:val="left"/>
      <w:pPr>
        <w:ind w:left="680" w:hanging="680"/>
      </w:pPr>
      <w:rPr>
        <w:rFonts w:ascii="Calibri" w:hAnsi="Calibri" w:hint="default"/>
        <w:b/>
        <w:i w:val="0"/>
        <w:caps/>
        <w:strike w:val="0"/>
        <w:dstrike w:val="0"/>
        <w:vanish w:val="0"/>
        <w:color w:val="C27D09" w:themeColor="text2" w:themeShade="BF"/>
        <w:sz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080" w:hanging="1080"/>
      </w:pPr>
      <w:rPr>
        <w:rFonts w:ascii="Calibri" w:hAnsi="Calibri" w:hint="default"/>
        <w:b/>
        <w:i w:val="0"/>
        <w:color w:val="808080" w:themeColor="background1" w:themeShade="80"/>
        <w:sz w:val="28"/>
      </w:rPr>
    </w:lvl>
    <w:lvl w:ilvl="3">
      <w:start w:val="1"/>
      <w:numFmt w:val="decimal"/>
      <w:lvlText w:val="%1.%2.%3.%4)"/>
      <w:lvlJc w:val="left"/>
      <w:pPr>
        <w:ind w:left="1247" w:hanging="1247"/>
      </w:pPr>
      <w:rPr>
        <w:rFonts w:ascii="Calibri" w:hAnsi="Calibri" w:hint="default"/>
        <w:b/>
        <w:i/>
        <w:sz w:val="24"/>
      </w:rPr>
    </w:lvl>
    <w:lvl w:ilvl="4">
      <w:start w:val="1"/>
      <w:numFmt w:val="none"/>
      <w:lvlText w:val=""/>
      <w:lvlJc w:val="left"/>
      <w:pPr>
        <w:ind w:left="0" w:firstLine="0"/>
      </w:pPr>
      <w:rPr>
        <w:rFonts w:ascii="Calibri" w:hAnsi="Calibri" w:hint="default"/>
        <w:b/>
        <w:i w:val="0"/>
        <w:sz w:val="22"/>
        <w:u w:val="none"/>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4977766"/>
    <w:multiLevelType w:val="multilevel"/>
    <w:tmpl w:val="9C3E7B4A"/>
    <w:numStyleLink w:val="Style3"/>
  </w:abstractNum>
  <w:abstractNum w:abstractNumId="10" w15:restartNumberingAfterBreak="1">
    <w:nsid w:val="2672179C"/>
    <w:multiLevelType w:val="singleLevel"/>
    <w:tmpl w:val="5EFA0564"/>
    <w:lvl w:ilvl="0">
      <w:start w:val="1"/>
      <w:numFmt w:val="bullet"/>
      <w:pStyle w:val="Liste2"/>
      <w:lvlText w:val=""/>
      <w:lvlJc w:val="left"/>
      <w:pPr>
        <w:tabs>
          <w:tab w:val="num" w:pos="360"/>
        </w:tabs>
        <w:ind w:left="360" w:hanging="360"/>
      </w:pPr>
      <w:rPr>
        <w:rFonts w:ascii="Symbol" w:hAnsi="Symbol" w:hint="default"/>
        <w:sz w:val="16"/>
      </w:rPr>
    </w:lvl>
  </w:abstractNum>
  <w:abstractNum w:abstractNumId="11" w15:restartNumberingAfterBreak="0">
    <w:nsid w:val="2B8302BE"/>
    <w:multiLevelType w:val="multilevel"/>
    <w:tmpl w:val="9C3E7B4A"/>
    <w:numStyleLink w:val="Style4"/>
  </w:abstractNum>
  <w:abstractNum w:abstractNumId="12" w15:restartNumberingAfterBreak="0">
    <w:nsid w:val="326454A4"/>
    <w:multiLevelType w:val="hybridMultilevel"/>
    <w:tmpl w:val="F3349DDA"/>
    <w:lvl w:ilvl="0" w:tplc="D22A22AA">
      <w:start w:val="1"/>
      <w:numFmt w:val="bullet"/>
      <w:lvlText w:val=""/>
      <w:lvlJc w:val="left"/>
      <w:pPr>
        <w:ind w:left="720" w:hanging="360"/>
      </w:pPr>
      <w:rPr>
        <w:rFonts w:ascii="Wingdings" w:hAnsi="Wingdings" w:hint="default"/>
        <w:color w:val="4A899E"/>
        <w:sz w:val="28"/>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37DE6ED4"/>
    <w:multiLevelType w:val="multilevel"/>
    <w:tmpl w:val="03B6C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97742C9"/>
    <w:multiLevelType w:val="hybridMultilevel"/>
    <w:tmpl w:val="D5709F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A7557F1"/>
    <w:multiLevelType w:val="multilevel"/>
    <w:tmpl w:val="80E40D40"/>
    <w:lvl w:ilvl="0">
      <w:start w:val="1"/>
      <w:numFmt w:val="bullet"/>
      <w:lvlText w:val=""/>
      <w:lvlJc w:val="left"/>
      <w:pPr>
        <w:tabs>
          <w:tab w:val="num" w:pos="720"/>
        </w:tabs>
        <w:ind w:left="720" w:hanging="360"/>
      </w:pPr>
      <w:rPr>
        <w:rFonts w:ascii="Wingdings" w:hAnsi="Wingdings" w:hint="default"/>
        <w:color w:val="4A899E"/>
        <w:sz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64637D0"/>
    <w:multiLevelType w:val="hybridMultilevel"/>
    <w:tmpl w:val="D9DA25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65D7E42"/>
    <w:multiLevelType w:val="multilevel"/>
    <w:tmpl w:val="F3B2AD4C"/>
    <w:lvl w:ilvl="0">
      <w:start w:val="1"/>
      <w:numFmt w:val="decimal"/>
      <w:pStyle w:val="Titre1"/>
      <w:lvlText w:val="%1."/>
      <w:lvlJc w:val="left"/>
      <w:pPr>
        <w:ind w:left="360" w:hanging="360"/>
      </w:pPr>
    </w:lvl>
    <w:lvl w:ilvl="1">
      <w:start w:val="1"/>
      <w:numFmt w:val="decimal"/>
      <w:pStyle w:val="Titre2"/>
      <w:lvlText w:val="%1.%2."/>
      <w:lvlJc w:val="left"/>
      <w:pPr>
        <w:ind w:left="792" w:hanging="432"/>
      </w:pPr>
    </w:lvl>
    <w:lvl w:ilvl="2">
      <w:start w:val="1"/>
      <w:numFmt w:val="decimal"/>
      <w:pStyle w:val="Titre3"/>
      <w:lvlText w:val="%1.%2.%3."/>
      <w:lvlJc w:val="left"/>
      <w:pPr>
        <w:ind w:left="1224" w:hanging="504"/>
      </w:pPr>
    </w:lvl>
    <w:lvl w:ilvl="3">
      <w:start w:val="1"/>
      <w:numFmt w:val="decimal"/>
      <w:pStyle w:val="Titre4"/>
      <w:lvlText w:val="%1.%2.%3.%4."/>
      <w:lvlJc w:val="left"/>
      <w:pPr>
        <w:ind w:left="731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E3A23B9"/>
    <w:multiLevelType w:val="multilevel"/>
    <w:tmpl w:val="A96C3B9C"/>
    <w:lvl w:ilvl="0">
      <w:start w:val="1"/>
      <w:numFmt w:val="bullet"/>
      <w:lvlText w:val=""/>
      <w:lvlJc w:val="left"/>
      <w:pPr>
        <w:tabs>
          <w:tab w:val="num" w:pos="720"/>
        </w:tabs>
        <w:ind w:left="720" w:hanging="360"/>
      </w:pPr>
      <w:rPr>
        <w:rFonts w:ascii="Wingdings" w:hAnsi="Wingdings" w:hint="default"/>
        <w:color w:val="4A899E"/>
        <w:sz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0764BEB"/>
    <w:multiLevelType w:val="multilevel"/>
    <w:tmpl w:val="73A4E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08634DB"/>
    <w:multiLevelType w:val="hybridMultilevel"/>
    <w:tmpl w:val="A3BA899A"/>
    <w:lvl w:ilvl="0" w:tplc="7BB2FBB8">
      <w:start w:val="1"/>
      <w:numFmt w:val="lowerLetter"/>
      <w:pStyle w:val="Textenumrotationa"/>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13E5325"/>
    <w:multiLevelType w:val="multilevel"/>
    <w:tmpl w:val="A96C3B9C"/>
    <w:lvl w:ilvl="0">
      <w:start w:val="1"/>
      <w:numFmt w:val="bullet"/>
      <w:lvlText w:val=""/>
      <w:lvlJc w:val="left"/>
      <w:pPr>
        <w:tabs>
          <w:tab w:val="num" w:pos="720"/>
        </w:tabs>
        <w:ind w:left="720" w:hanging="360"/>
      </w:pPr>
      <w:rPr>
        <w:rFonts w:ascii="Wingdings" w:hAnsi="Wingdings" w:hint="default"/>
        <w:color w:val="4A899E"/>
        <w:sz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4FA0E8D"/>
    <w:multiLevelType w:val="multilevel"/>
    <w:tmpl w:val="077EC820"/>
    <w:lvl w:ilvl="0">
      <w:start w:val="1"/>
      <w:numFmt w:val="bullet"/>
      <w:pStyle w:val="Pucesniveau1MOESaint-Etienne"/>
      <w:lvlText w:val=""/>
      <w:lvlJc w:val="left"/>
      <w:pPr>
        <w:ind w:left="786" w:hanging="360"/>
      </w:pPr>
      <w:rPr>
        <w:rFonts w:ascii="Symbol" w:hAnsi="Symbol" w:hint="default"/>
        <w:b w:val="0"/>
        <w:bCs w:val="0"/>
        <w:i w:val="0"/>
        <w:iCs w:val="0"/>
        <w:caps w:val="0"/>
        <w:strike w:val="0"/>
        <w:dstrike w:val="0"/>
        <w:vanish w:val="0"/>
        <w:color w:val="005153" w:themeColor="accent5" w:themeShade="80"/>
        <w:spacing w:val="0"/>
        <w:kern w:val="0"/>
        <w:position w:val="0"/>
        <w:sz w:val="20"/>
        <w:u w:val="none"/>
        <w:vertAlign w:val="baseline"/>
        <w:em w:val="none"/>
      </w:rPr>
    </w:lvl>
    <w:lvl w:ilvl="1">
      <w:start w:val="1"/>
      <w:numFmt w:val="bullet"/>
      <w:lvlText w:val="–"/>
      <w:lvlJc w:val="left"/>
      <w:pPr>
        <w:tabs>
          <w:tab w:val="num" w:pos="454"/>
        </w:tabs>
        <w:ind w:left="927" w:hanging="567"/>
      </w:pPr>
      <w:rPr>
        <w:rFonts w:asciiTheme="minorHAnsi" w:hAnsiTheme="minorHAnsi" w:cstheme="minorHAnsi" w:hint="default"/>
        <w:color w:val="99CC00"/>
        <w:sz w:val="14"/>
        <w:szCs w:val="14"/>
      </w:rPr>
    </w:lvl>
    <w:lvl w:ilvl="2">
      <w:start w:val="1"/>
      <w:numFmt w:val="bullet"/>
      <w:lvlText w:val="–"/>
      <w:lvlJc w:val="left"/>
      <w:pPr>
        <w:ind w:left="1080" w:hanging="720"/>
      </w:pPr>
      <w:rPr>
        <w:rFonts w:asciiTheme="minorHAnsi" w:hAnsiTheme="minorHAnsi" w:cstheme="minorHAnsi" w:hint="default"/>
        <w:b w:val="0"/>
        <w:bCs w:val="0"/>
        <w:i w:val="0"/>
        <w:iCs w:val="0"/>
        <w:caps w:val="0"/>
        <w:strike w:val="0"/>
        <w:dstrike w:val="0"/>
        <w:vanish w:val="0"/>
        <w:color w:val="92D050"/>
        <w:spacing w:val="0"/>
        <w:kern w:val="0"/>
        <w:position w:val="0"/>
        <w:sz w:val="10"/>
        <w:szCs w:val="1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1224" w:hanging="864"/>
      </w:pPr>
      <w:rPr>
        <w:rFonts w:hint="default"/>
      </w:rPr>
    </w:lvl>
    <w:lvl w:ilvl="4">
      <w:start w:val="1"/>
      <w:numFmt w:val="decimal"/>
      <w:suff w:val="space"/>
      <w:lvlText w:val="%1.%2.%3.%4.%5"/>
      <w:lvlJc w:val="left"/>
      <w:pPr>
        <w:ind w:left="1368" w:hanging="1008"/>
      </w:pPr>
      <w:rPr>
        <w:rFonts w:hint="default"/>
      </w:rPr>
    </w:lvl>
    <w:lvl w:ilvl="5">
      <w:start w:val="1"/>
      <w:numFmt w:val="decimal"/>
      <w:suff w:val="space"/>
      <w:lvlText w:val="%1.%2.%3.%4.%5.%6"/>
      <w:lvlJc w:val="left"/>
      <w:pPr>
        <w:ind w:left="1512" w:hanging="1152"/>
      </w:pPr>
      <w:rPr>
        <w:rFonts w:cs="Boopee" w:hint="default"/>
        <w:b/>
        <w:i w:val="0"/>
        <w:caps w:val="0"/>
        <w:smallCaps w:val="0"/>
        <w:strike w:val="0"/>
        <w:dstrike w:val="0"/>
        <w:vanish w:val="0"/>
        <w:color w:val="000000"/>
        <w:spacing w:val="0"/>
        <w:kern w:val="0"/>
        <w:position w:val="0"/>
        <w:u w:val="none"/>
        <w:vertAlign w:val="baseline"/>
        <w:em w:val="none"/>
      </w:rPr>
    </w:lvl>
    <w:lvl w:ilvl="6">
      <w:start w:val="1"/>
      <w:numFmt w:val="decimal"/>
      <w:suff w:val="space"/>
      <w:lvlText w:val="%1.%2.%3.%4.%5.%6.%7"/>
      <w:lvlJc w:val="left"/>
      <w:pPr>
        <w:ind w:left="1656" w:hanging="1296"/>
      </w:pPr>
      <w:rPr>
        <w:rFonts w:hint="default"/>
      </w:rPr>
    </w:lvl>
    <w:lvl w:ilvl="7">
      <w:start w:val="1"/>
      <w:numFmt w:val="decimal"/>
      <w:suff w:val="space"/>
      <w:lvlText w:val="%1.%2.%3.%4.%5.%6.%7.%8"/>
      <w:lvlJc w:val="left"/>
      <w:pPr>
        <w:ind w:left="1800" w:hanging="1440"/>
      </w:pPr>
      <w:rPr>
        <w:rFonts w:hint="default"/>
      </w:rPr>
    </w:lvl>
    <w:lvl w:ilvl="8">
      <w:start w:val="1"/>
      <w:numFmt w:val="decimal"/>
      <w:suff w:val="space"/>
      <w:lvlText w:val="%1.%2.%3.%4.%5.%6.%7.%8.%9"/>
      <w:lvlJc w:val="left"/>
      <w:pPr>
        <w:ind w:left="1944" w:hanging="1584"/>
      </w:pPr>
      <w:rPr>
        <w:rFonts w:hint="default"/>
      </w:rPr>
    </w:lvl>
  </w:abstractNum>
  <w:abstractNum w:abstractNumId="23" w15:restartNumberingAfterBreak="0">
    <w:nsid w:val="65CD4825"/>
    <w:multiLevelType w:val="multilevel"/>
    <w:tmpl w:val="A96C3B9C"/>
    <w:lvl w:ilvl="0">
      <w:start w:val="1"/>
      <w:numFmt w:val="bullet"/>
      <w:lvlText w:val=""/>
      <w:lvlJc w:val="left"/>
      <w:pPr>
        <w:tabs>
          <w:tab w:val="num" w:pos="720"/>
        </w:tabs>
        <w:ind w:left="720" w:hanging="360"/>
      </w:pPr>
      <w:rPr>
        <w:rFonts w:ascii="Wingdings" w:hAnsi="Wingdings" w:hint="default"/>
        <w:color w:val="4A899E"/>
        <w:sz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81C461B"/>
    <w:multiLevelType w:val="hybridMultilevel"/>
    <w:tmpl w:val="A344EEAA"/>
    <w:lvl w:ilvl="0" w:tplc="8A8CBFFE">
      <w:start w:val="1"/>
      <w:numFmt w:val="bullet"/>
      <w:pStyle w:val="Puce1"/>
      <w:lvlText w:val="▬"/>
      <w:lvlJc w:val="left"/>
      <w:pPr>
        <w:ind w:left="720" w:hanging="360"/>
      </w:pPr>
      <w:rPr>
        <w:rFonts w:ascii="Segoe UI" w:hAnsi="Segoe UI" w:hint="default"/>
        <w:color w:val="09212C" w:themeColor="accent1"/>
      </w:rPr>
    </w:lvl>
    <w:lvl w:ilvl="1" w:tplc="9732D018">
      <w:start w:val="1"/>
      <w:numFmt w:val="bullet"/>
      <w:pStyle w:val="Puce2"/>
      <w:lvlText w:val="▬"/>
      <w:lvlJc w:val="left"/>
      <w:pPr>
        <w:ind w:left="1070" w:hanging="360"/>
      </w:pPr>
      <w:rPr>
        <w:rFonts w:ascii="Segoe UI" w:hAnsi="Segoe UI" w:hint="default"/>
        <w:color w:val="ABC100" w:themeColor="accent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C3569FA"/>
    <w:multiLevelType w:val="multilevel"/>
    <w:tmpl w:val="C624C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D1E7023"/>
    <w:multiLevelType w:val="hybridMultilevel"/>
    <w:tmpl w:val="79FE7A1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7" w15:restartNumberingAfterBreak="1">
    <w:nsid w:val="6E2D7D91"/>
    <w:multiLevelType w:val="singleLevel"/>
    <w:tmpl w:val="DF7C206A"/>
    <w:lvl w:ilvl="0">
      <w:start w:val="1"/>
      <w:numFmt w:val="bullet"/>
      <w:pStyle w:val="Liste1"/>
      <w:lvlText w:val=""/>
      <w:lvlJc w:val="left"/>
      <w:pPr>
        <w:tabs>
          <w:tab w:val="num" w:pos="360"/>
        </w:tabs>
        <w:ind w:left="360" w:hanging="360"/>
      </w:pPr>
      <w:rPr>
        <w:rFonts w:ascii="Symbol" w:hAnsi="Symbol" w:hint="default"/>
      </w:rPr>
    </w:lvl>
  </w:abstractNum>
  <w:abstractNum w:abstractNumId="28" w15:restartNumberingAfterBreak="0">
    <w:nsid w:val="72FD2DDE"/>
    <w:multiLevelType w:val="multilevel"/>
    <w:tmpl w:val="A96C3B9C"/>
    <w:lvl w:ilvl="0">
      <w:start w:val="1"/>
      <w:numFmt w:val="bullet"/>
      <w:lvlText w:val=""/>
      <w:lvlJc w:val="left"/>
      <w:pPr>
        <w:tabs>
          <w:tab w:val="num" w:pos="720"/>
        </w:tabs>
        <w:ind w:left="720" w:hanging="360"/>
      </w:pPr>
      <w:rPr>
        <w:rFonts w:ascii="Wingdings" w:hAnsi="Wingdings" w:hint="default"/>
        <w:color w:val="4A899E"/>
        <w:sz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43D24D7"/>
    <w:multiLevelType w:val="multilevel"/>
    <w:tmpl w:val="80E40D40"/>
    <w:lvl w:ilvl="0">
      <w:start w:val="1"/>
      <w:numFmt w:val="bullet"/>
      <w:lvlText w:val=""/>
      <w:lvlJc w:val="left"/>
      <w:pPr>
        <w:tabs>
          <w:tab w:val="num" w:pos="720"/>
        </w:tabs>
        <w:ind w:left="720" w:hanging="360"/>
      </w:pPr>
      <w:rPr>
        <w:rFonts w:ascii="Wingdings" w:hAnsi="Wingdings" w:hint="default"/>
        <w:color w:val="4A899E"/>
        <w:sz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6224AE7"/>
    <w:multiLevelType w:val="hybridMultilevel"/>
    <w:tmpl w:val="87F2EB78"/>
    <w:lvl w:ilvl="0" w:tplc="15F8173A">
      <w:start w:val="1"/>
      <w:numFmt w:val="bullet"/>
      <w:pStyle w:val="Puce3"/>
      <w:lvlText w:val=""/>
      <w:lvlJc w:val="left"/>
      <w:pPr>
        <w:ind w:left="644" w:hanging="360"/>
      </w:pPr>
      <w:rPr>
        <w:rFonts w:ascii="Webdings" w:hAnsi="Webdings" w:hint="default"/>
        <w:color w:val="00A4A6" w:themeColor="accent5"/>
      </w:rPr>
    </w:lvl>
    <w:lvl w:ilvl="1" w:tplc="08090003">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31" w15:restartNumberingAfterBreak="0">
    <w:nsid w:val="7700180E"/>
    <w:multiLevelType w:val="hybridMultilevel"/>
    <w:tmpl w:val="025275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D06204B"/>
    <w:multiLevelType w:val="multilevel"/>
    <w:tmpl w:val="1F9C1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0"/>
  </w:num>
  <w:num w:numId="3">
    <w:abstractNumId w:val="2"/>
  </w:num>
  <w:num w:numId="4">
    <w:abstractNumId w:val="30"/>
  </w:num>
  <w:num w:numId="5">
    <w:abstractNumId w:val="0"/>
  </w:num>
  <w:num w:numId="6">
    <w:abstractNumId w:val="22"/>
  </w:num>
  <w:num w:numId="7">
    <w:abstractNumId w:val="6"/>
  </w:num>
  <w:num w:numId="8">
    <w:abstractNumId w:val="9"/>
  </w:num>
  <w:num w:numId="9">
    <w:abstractNumId w:val="7"/>
  </w:num>
  <w:num w:numId="10">
    <w:abstractNumId w:val="11"/>
  </w:num>
  <w:num w:numId="11">
    <w:abstractNumId w:val="24"/>
  </w:num>
  <w:num w:numId="12">
    <w:abstractNumId w:val="17"/>
  </w:num>
  <w:num w:numId="13">
    <w:abstractNumId w:val="26"/>
  </w:num>
  <w:num w:numId="14">
    <w:abstractNumId w:val="27"/>
  </w:num>
  <w:num w:numId="15">
    <w:abstractNumId w:val="10"/>
  </w:num>
  <w:num w:numId="16">
    <w:abstractNumId w:val="14"/>
  </w:num>
  <w:num w:numId="17">
    <w:abstractNumId w:val="1"/>
  </w:num>
  <w:num w:numId="18">
    <w:abstractNumId w:val="3"/>
  </w:num>
  <w:num w:numId="19">
    <w:abstractNumId w:val="16"/>
  </w:num>
  <w:num w:numId="20">
    <w:abstractNumId w:val="31"/>
  </w:num>
  <w:num w:numId="21">
    <w:abstractNumId w:val="19"/>
  </w:num>
  <w:num w:numId="22">
    <w:abstractNumId w:val="8"/>
  </w:num>
  <w:num w:numId="23">
    <w:abstractNumId w:val="12"/>
  </w:num>
  <w:num w:numId="24">
    <w:abstractNumId w:val="21"/>
  </w:num>
  <w:num w:numId="25">
    <w:abstractNumId w:val="28"/>
  </w:num>
  <w:num w:numId="26">
    <w:abstractNumId w:val="18"/>
  </w:num>
  <w:num w:numId="27">
    <w:abstractNumId w:val="23"/>
  </w:num>
  <w:num w:numId="28">
    <w:abstractNumId w:val="25"/>
  </w:num>
  <w:num w:numId="29">
    <w:abstractNumId w:val="29"/>
  </w:num>
  <w:num w:numId="30">
    <w:abstractNumId w:val="5"/>
  </w:num>
  <w:num w:numId="31">
    <w:abstractNumId w:val="15"/>
  </w:num>
  <w:num w:numId="32">
    <w:abstractNumId w:val="32"/>
  </w:num>
  <w:num w:numId="33">
    <w:abstractNumId w:val="24"/>
  </w:num>
  <w:num w:numId="34">
    <w:abstractNumId w:val="13"/>
  </w:num>
  <w:num w:numId="35">
    <w:abstractNumId w:val="24"/>
  </w:num>
  <w:numIdMacAtCleanup w:val="2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EPREZ Stephanie">
    <w15:presenceInfo w15:providerId="AD" w15:userId="S-1-5-21-291734064-2630457852-3515383531-47589"/>
  </w15:person>
  <w15:person w15:author="DOHIN Corinne">
    <w15:presenceInfo w15:providerId="AD" w15:userId="S-1-5-21-291734064-2630457852-3515383531-58704"/>
  </w15:person>
  <w15:person w15:author="MAZOUZ Sabrina">
    <w15:presenceInfo w15:providerId="AD" w15:userId="S::sabrina.mazouz@egis-group.com::f0232c4c-a16d-491a-83f0-293d00256d6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629"/>
    <w:rsid w:val="00001B5D"/>
    <w:rsid w:val="00003A95"/>
    <w:rsid w:val="0000427E"/>
    <w:rsid w:val="0000437D"/>
    <w:rsid w:val="00005B7B"/>
    <w:rsid w:val="0001014F"/>
    <w:rsid w:val="00010D47"/>
    <w:rsid w:val="000110B2"/>
    <w:rsid w:val="00012041"/>
    <w:rsid w:val="00021907"/>
    <w:rsid w:val="000219CC"/>
    <w:rsid w:val="00024057"/>
    <w:rsid w:val="000241D9"/>
    <w:rsid w:val="000243AA"/>
    <w:rsid w:val="00024BA6"/>
    <w:rsid w:val="00025A2A"/>
    <w:rsid w:val="0002785B"/>
    <w:rsid w:val="0002786E"/>
    <w:rsid w:val="000308B7"/>
    <w:rsid w:val="00031859"/>
    <w:rsid w:val="00031D7B"/>
    <w:rsid w:val="00034A48"/>
    <w:rsid w:val="00034C91"/>
    <w:rsid w:val="00035188"/>
    <w:rsid w:val="00035345"/>
    <w:rsid w:val="000354FE"/>
    <w:rsid w:val="0003622D"/>
    <w:rsid w:val="00042CBE"/>
    <w:rsid w:val="00042EFF"/>
    <w:rsid w:val="00043584"/>
    <w:rsid w:val="000468DE"/>
    <w:rsid w:val="00055F3C"/>
    <w:rsid w:val="0005681C"/>
    <w:rsid w:val="00057BF5"/>
    <w:rsid w:val="00060AD1"/>
    <w:rsid w:val="00063507"/>
    <w:rsid w:val="00063DE8"/>
    <w:rsid w:val="00063FB0"/>
    <w:rsid w:val="00064E8B"/>
    <w:rsid w:val="00064EA4"/>
    <w:rsid w:val="0006607D"/>
    <w:rsid w:val="00066195"/>
    <w:rsid w:val="000668F9"/>
    <w:rsid w:val="0006719D"/>
    <w:rsid w:val="00070DB8"/>
    <w:rsid w:val="00071754"/>
    <w:rsid w:val="00071948"/>
    <w:rsid w:val="000730A9"/>
    <w:rsid w:val="00074E61"/>
    <w:rsid w:val="0007747E"/>
    <w:rsid w:val="00077E9B"/>
    <w:rsid w:val="00077ECC"/>
    <w:rsid w:val="000809FE"/>
    <w:rsid w:val="00080E18"/>
    <w:rsid w:val="0008221C"/>
    <w:rsid w:val="000828B3"/>
    <w:rsid w:val="00085487"/>
    <w:rsid w:val="0009086F"/>
    <w:rsid w:val="00090DDA"/>
    <w:rsid w:val="00091B10"/>
    <w:rsid w:val="00095A7C"/>
    <w:rsid w:val="00095CB8"/>
    <w:rsid w:val="000A03D2"/>
    <w:rsid w:val="000A3007"/>
    <w:rsid w:val="000A39C4"/>
    <w:rsid w:val="000A5B83"/>
    <w:rsid w:val="000A6E51"/>
    <w:rsid w:val="000A6EDF"/>
    <w:rsid w:val="000A70D5"/>
    <w:rsid w:val="000B1237"/>
    <w:rsid w:val="000B1A2F"/>
    <w:rsid w:val="000B2890"/>
    <w:rsid w:val="000B35C5"/>
    <w:rsid w:val="000B41F6"/>
    <w:rsid w:val="000B4ECC"/>
    <w:rsid w:val="000B5005"/>
    <w:rsid w:val="000C56C7"/>
    <w:rsid w:val="000C5981"/>
    <w:rsid w:val="000C71E3"/>
    <w:rsid w:val="000C738F"/>
    <w:rsid w:val="000D5761"/>
    <w:rsid w:val="000E0E38"/>
    <w:rsid w:val="000E1671"/>
    <w:rsid w:val="000E2AF6"/>
    <w:rsid w:val="000E4898"/>
    <w:rsid w:val="000F018D"/>
    <w:rsid w:val="000F13DE"/>
    <w:rsid w:val="000F199C"/>
    <w:rsid w:val="000F22F4"/>
    <w:rsid w:val="000F2879"/>
    <w:rsid w:val="000F3EDF"/>
    <w:rsid w:val="000F47AC"/>
    <w:rsid w:val="000F612B"/>
    <w:rsid w:val="00104500"/>
    <w:rsid w:val="00110CCB"/>
    <w:rsid w:val="00110DFF"/>
    <w:rsid w:val="00111746"/>
    <w:rsid w:val="00112148"/>
    <w:rsid w:val="0011293E"/>
    <w:rsid w:val="00112DC0"/>
    <w:rsid w:val="001137F9"/>
    <w:rsid w:val="001138F1"/>
    <w:rsid w:val="001141CA"/>
    <w:rsid w:val="001142D0"/>
    <w:rsid w:val="00115951"/>
    <w:rsid w:val="001200EA"/>
    <w:rsid w:val="001206D5"/>
    <w:rsid w:val="001310C6"/>
    <w:rsid w:val="00131371"/>
    <w:rsid w:val="00136A1C"/>
    <w:rsid w:val="00137A18"/>
    <w:rsid w:val="00137C76"/>
    <w:rsid w:val="001417BD"/>
    <w:rsid w:val="00141D3A"/>
    <w:rsid w:val="00145207"/>
    <w:rsid w:val="0014678E"/>
    <w:rsid w:val="00146A33"/>
    <w:rsid w:val="0015235C"/>
    <w:rsid w:val="00152F6F"/>
    <w:rsid w:val="00153EB4"/>
    <w:rsid w:val="00155418"/>
    <w:rsid w:val="00156266"/>
    <w:rsid w:val="00157929"/>
    <w:rsid w:val="001601B3"/>
    <w:rsid w:val="001629BD"/>
    <w:rsid w:val="00165D2A"/>
    <w:rsid w:val="00167D12"/>
    <w:rsid w:val="00170E95"/>
    <w:rsid w:val="00173050"/>
    <w:rsid w:val="0017334A"/>
    <w:rsid w:val="001734F9"/>
    <w:rsid w:val="00174B78"/>
    <w:rsid w:val="00176FE2"/>
    <w:rsid w:val="001770F1"/>
    <w:rsid w:val="00182210"/>
    <w:rsid w:val="00184E62"/>
    <w:rsid w:val="00187FAE"/>
    <w:rsid w:val="00190664"/>
    <w:rsid w:val="00192517"/>
    <w:rsid w:val="00192ABE"/>
    <w:rsid w:val="00193405"/>
    <w:rsid w:val="001935C9"/>
    <w:rsid w:val="00194494"/>
    <w:rsid w:val="00194849"/>
    <w:rsid w:val="001952EF"/>
    <w:rsid w:val="00195724"/>
    <w:rsid w:val="00197E7E"/>
    <w:rsid w:val="001A0DFC"/>
    <w:rsid w:val="001A15E3"/>
    <w:rsid w:val="001A2369"/>
    <w:rsid w:val="001A7E2F"/>
    <w:rsid w:val="001B1D4A"/>
    <w:rsid w:val="001B2B66"/>
    <w:rsid w:val="001B4A91"/>
    <w:rsid w:val="001B59FA"/>
    <w:rsid w:val="001C18D3"/>
    <w:rsid w:val="001C1AE6"/>
    <w:rsid w:val="001C3A3C"/>
    <w:rsid w:val="001C45BE"/>
    <w:rsid w:val="001C4F96"/>
    <w:rsid w:val="001C637A"/>
    <w:rsid w:val="001C7226"/>
    <w:rsid w:val="001D25CA"/>
    <w:rsid w:val="001D408B"/>
    <w:rsid w:val="001D4977"/>
    <w:rsid w:val="001D51ED"/>
    <w:rsid w:val="001D6BEA"/>
    <w:rsid w:val="001E26E2"/>
    <w:rsid w:val="001E329F"/>
    <w:rsid w:val="001F2101"/>
    <w:rsid w:val="001F2DAD"/>
    <w:rsid w:val="001F330A"/>
    <w:rsid w:val="00200246"/>
    <w:rsid w:val="00200690"/>
    <w:rsid w:val="00200D5A"/>
    <w:rsid w:val="00203D34"/>
    <w:rsid w:val="0021085C"/>
    <w:rsid w:val="0021211C"/>
    <w:rsid w:val="0021375E"/>
    <w:rsid w:val="00213B4C"/>
    <w:rsid w:val="00213C89"/>
    <w:rsid w:val="00217527"/>
    <w:rsid w:val="00221A33"/>
    <w:rsid w:val="002222AF"/>
    <w:rsid w:val="00222FC2"/>
    <w:rsid w:val="00223237"/>
    <w:rsid w:val="00225774"/>
    <w:rsid w:val="00225AB2"/>
    <w:rsid w:val="00226CA1"/>
    <w:rsid w:val="00230775"/>
    <w:rsid w:val="002420DE"/>
    <w:rsid w:val="00243184"/>
    <w:rsid w:val="002443B5"/>
    <w:rsid w:val="0025053D"/>
    <w:rsid w:val="00251A30"/>
    <w:rsid w:val="002524E6"/>
    <w:rsid w:val="0025362A"/>
    <w:rsid w:val="0026266A"/>
    <w:rsid w:val="002658C5"/>
    <w:rsid w:val="0026743F"/>
    <w:rsid w:val="002704C9"/>
    <w:rsid w:val="00271099"/>
    <w:rsid w:val="00273B0D"/>
    <w:rsid w:val="00275379"/>
    <w:rsid w:val="00275545"/>
    <w:rsid w:val="00276AC2"/>
    <w:rsid w:val="0027734B"/>
    <w:rsid w:val="00277EBA"/>
    <w:rsid w:val="00281AE5"/>
    <w:rsid w:val="002921DB"/>
    <w:rsid w:val="002933C9"/>
    <w:rsid w:val="0029341C"/>
    <w:rsid w:val="00293430"/>
    <w:rsid w:val="002948B1"/>
    <w:rsid w:val="002A402E"/>
    <w:rsid w:val="002A77A1"/>
    <w:rsid w:val="002A7D02"/>
    <w:rsid w:val="002B0449"/>
    <w:rsid w:val="002B0A65"/>
    <w:rsid w:val="002B0A72"/>
    <w:rsid w:val="002B2A25"/>
    <w:rsid w:val="002B579D"/>
    <w:rsid w:val="002B6F9E"/>
    <w:rsid w:val="002C2C6F"/>
    <w:rsid w:val="002C3DA2"/>
    <w:rsid w:val="002C4D6A"/>
    <w:rsid w:val="002C560E"/>
    <w:rsid w:val="002C5BE2"/>
    <w:rsid w:val="002C612A"/>
    <w:rsid w:val="002C7E45"/>
    <w:rsid w:val="002D1543"/>
    <w:rsid w:val="002D2BA7"/>
    <w:rsid w:val="002D5081"/>
    <w:rsid w:val="002D590B"/>
    <w:rsid w:val="002D72CA"/>
    <w:rsid w:val="002D7B18"/>
    <w:rsid w:val="002D7D50"/>
    <w:rsid w:val="002D7F16"/>
    <w:rsid w:val="002E49A6"/>
    <w:rsid w:val="002E6C8B"/>
    <w:rsid w:val="002F37D0"/>
    <w:rsid w:val="002F452B"/>
    <w:rsid w:val="002F6B47"/>
    <w:rsid w:val="002F6E77"/>
    <w:rsid w:val="0030122C"/>
    <w:rsid w:val="003025D3"/>
    <w:rsid w:val="00303F42"/>
    <w:rsid w:val="003049B1"/>
    <w:rsid w:val="00307F80"/>
    <w:rsid w:val="00310EE8"/>
    <w:rsid w:val="003136E5"/>
    <w:rsid w:val="00313D43"/>
    <w:rsid w:val="00326412"/>
    <w:rsid w:val="00327716"/>
    <w:rsid w:val="003308F1"/>
    <w:rsid w:val="00330A1D"/>
    <w:rsid w:val="00331463"/>
    <w:rsid w:val="00331F6C"/>
    <w:rsid w:val="003326E4"/>
    <w:rsid w:val="003326F1"/>
    <w:rsid w:val="003328A0"/>
    <w:rsid w:val="00332B44"/>
    <w:rsid w:val="0033378C"/>
    <w:rsid w:val="00333FC8"/>
    <w:rsid w:val="00335865"/>
    <w:rsid w:val="003362D7"/>
    <w:rsid w:val="00336AD3"/>
    <w:rsid w:val="0034549B"/>
    <w:rsid w:val="003468BA"/>
    <w:rsid w:val="003469D9"/>
    <w:rsid w:val="0035139A"/>
    <w:rsid w:val="00351486"/>
    <w:rsid w:val="0035170C"/>
    <w:rsid w:val="00354691"/>
    <w:rsid w:val="00355866"/>
    <w:rsid w:val="0035622E"/>
    <w:rsid w:val="00356ACE"/>
    <w:rsid w:val="00361C0B"/>
    <w:rsid w:val="00365CAA"/>
    <w:rsid w:val="003668B1"/>
    <w:rsid w:val="00367117"/>
    <w:rsid w:val="00367764"/>
    <w:rsid w:val="003724D2"/>
    <w:rsid w:val="00374599"/>
    <w:rsid w:val="00374D63"/>
    <w:rsid w:val="0037559B"/>
    <w:rsid w:val="00381C67"/>
    <w:rsid w:val="00382553"/>
    <w:rsid w:val="003833C0"/>
    <w:rsid w:val="003875E9"/>
    <w:rsid w:val="00390CE3"/>
    <w:rsid w:val="00394D87"/>
    <w:rsid w:val="00394E64"/>
    <w:rsid w:val="00395843"/>
    <w:rsid w:val="003976DE"/>
    <w:rsid w:val="003A014A"/>
    <w:rsid w:val="003A2D2F"/>
    <w:rsid w:val="003A36E6"/>
    <w:rsid w:val="003A5DDE"/>
    <w:rsid w:val="003A6525"/>
    <w:rsid w:val="003A68B8"/>
    <w:rsid w:val="003A7102"/>
    <w:rsid w:val="003B01C6"/>
    <w:rsid w:val="003B07A7"/>
    <w:rsid w:val="003B2AE7"/>
    <w:rsid w:val="003B3FDF"/>
    <w:rsid w:val="003B4305"/>
    <w:rsid w:val="003B459B"/>
    <w:rsid w:val="003B557F"/>
    <w:rsid w:val="003B7D56"/>
    <w:rsid w:val="003C01F4"/>
    <w:rsid w:val="003C396D"/>
    <w:rsid w:val="003C3F3D"/>
    <w:rsid w:val="003C478D"/>
    <w:rsid w:val="003D14B4"/>
    <w:rsid w:val="003D1D73"/>
    <w:rsid w:val="003D295F"/>
    <w:rsid w:val="003D4B00"/>
    <w:rsid w:val="003D575B"/>
    <w:rsid w:val="003D6C99"/>
    <w:rsid w:val="003D734A"/>
    <w:rsid w:val="003E2A35"/>
    <w:rsid w:val="003E5988"/>
    <w:rsid w:val="003E61F3"/>
    <w:rsid w:val="003E6A0B"/>
    <w:rsid w:val="003F6323"/>
    <w:rsid w:val="003F6856"/>
    <w:rsid w:val="003F6A7E"/>
    <w:rsid w:val="00404F9C"/>
    <w:rsid w:val="00405926"/>
    <w:rsid w:val="00411F43"/>
    <w:rsid w:val="004136B7"/>
    <w:rsid w:val="00414B14"/>
    <w:rsid w:val="00416C0D"/>
    <w:rsid w:val="004314E5"/>
    <w:rsid w:val="004319FE"/>
    <w:rsid w:val="0043334F"/>
    <w:rsid w:val="00433B9C"/>
    <w:rsid w:val="00433DE9"/>
    <w:rsid w:val="004353CB"/>
    <w:rsid w:val="00435441"/>
    <w:rsid w:val="004401FA"/>
    <w:rsid w:val="00440287"/>
    <w:rsid w:val="00440C51"/>
    <w:rsid w:val="00443766"/>
    <w:rsid w:val="00445084"/>
    <w:rsid w:val="004454F9"/>
    <w:rsid w:val="00447502"/>
    <w:rsid w:val="0045080D"/>
    <w:rsid w:val="00450A8D"/>
    <w:rsid w:val="0045228D"/>
    <w:rsid w:val="004543C5"/>
    <w:rsid w:val="00455F8E"/>
    <w:rsid w:val="0046275B"/>
    <w:rsid w:val="00474099"/>
    <w:rsid w:val="004750B8"/>
    <w:rsid w:val="00475BE4"/>
    <w:rsid w:val="00475E9F"/>
    <w:rsid w:val="004770FF"/>
    <w:rsid w:val="004818E3"/>
    <w:rsid w:val="004850E9"/>
    <w:rsid w:val="00485F0F"/>
    <w:rsid w:val="00486738"/>
    <w:rsid w:val="00487682"/>
    <w:rsid w:val="00493E77"/>
    <w:rsid w:val="00493F01"/>
    <w:rsid w:val="004A1020"/>
    <w:rsid w:val="004A14D2"/>
    <w:rsid w:val="004A3C8E"/>
    <w:rsid w:val="004A67EE"/>
    <w:rsid w:val="004A7F2F"/>
    <w:rsid w:val="004B0446"/>
    <w:rsid w:val="004B1590"/>
    <w:rsid w:val="004B1591"/>
    <w:rsid w:val="004B1B21"/>
    <w:rsid w:val="004C044A"/>
    <w:rsid w:val="004C367B"/>
    <w:rsid w:val="004C4637"/>
    <w:rsid w:val="004C714A"/>
    <w:rsid w:val="004C7C2A"/>
    <w:rsid w:val="004D1074"/>
    <w:rsid w:val="004D1285"/>
    <w:rsid w:val="004D1911"/>
    <w:rsid w:val="004D49AD"/>
    <w:rsid w:val="004D4D31"/>
    <w:rsid w:val="004D4F57"/>
    <w:rsid w:val="004D53CB"/>
    <w:rsid w:val="004D60A4"/>
    <w:rsid w:val="004F1CAD"/>
    <w:rsid w:val="00500ACC"/>
    <w:rsid w:val="005044BE"/>
    <w:rsid w:val="00504606"/>
    <w:rsid w:val="00504E00"/>
    <w:rsid w:val="005060A7"/>
    <w:rsid w:val="0051037F"/>
    <w:rsid w:val="0051085C"/>
    <w:rsid w:val="0051508B"/>
    <w:rsid w:val="00515B30"/>
    <w:rsid w:val="005173CE"/>
    <w:rsid w:val="005238DB"/>
    <w:rsid w:val="005311A0"/>
    <w:rsid w:val="00531699"/>
    <w:rsid w:val="0053342B"/>
    <w:rsid w:val="00533944"/>
    <w:rsid w:val="00533F79"/>
    <w:rsid w:val="005357AE"/>
    <w:rsid w:val="00535E16"/>
    <w:rsid w:val="00537D3D"/>
    <w:rsid w:val="00542252"/>
    <w:rsid w:val="005431DC"/>
    <w:rsid w:val="005448D0"/>
    <w:rsid w:val="00544CD4"/>
    <w:rsid w:val="00544F4B"/>
    <w:rsid w:val="00553D1D"/>
    <w:rsid w:val="00553E9D"/>
    <w:rsid w:val="00553F18"/>
    <w:rsid w:val="00560A16"/>
    <w:rsid w:val="00562469"/>
    <w:rsid w:val="005637E9"/>
    <w:rsid w:val="00564C6F"/>
    <w:rsid w:val="005661BD"/>
    <w:rsid w:val="005703F0"/>
    <w:rsid w:val="00570CDE"/>
    <w:rsid w:val="0057139C"/>
    <w:rsid w:val="0057451F"/>
    <w:rsid w:val="00574FDE"/>
    <w:rsid w:val="0057594E"/>
    <w:rsid w:val="005778FB"/>
    <w:rsid w:val="005825B9"/>
    <w:rsid w:val="00582A82"/>
    <w:rsid w:val="00590A00"/>
    <w:rsid w:val="00590BB3"/>
    <w:rsid w:val="00591237"/>
    <w:rsid w:val="00594E12"/>
    <w:rsid w:val="0059731C"/>
    <w:rsid w:val="005A7C8C"/>
    <w:rsid w:val="005B1DCD"/>
    <w:rsid w:val="005B2F1B"/>
    <w:rsid w:val="005B3C74"/>
    <w:rsid w:val="005B4266"/>
    <w:rsid w:val="005B5316"/>
    <w:rsid w:val="005B5858"/>
    <w:rsid w:val="005B5A0C"/>
    <w:rsid w:val="005B640D"/>
    <w:rsid w:val="005B78B1"/>
    <w:rsid w:val="005C2325"/>
    <w:rsid w:val="005C256A"/>
    <w:rsid w:val="005C5472"/>
    <w:rsid w:val="005D12B9"/>
    <w:rsid w:val="005D1F31"/>
    <w:rsid w:val="005D2AB4"/>
    <w:rsid w:val="005D3068"/>
    <w:rsid w:val="005E08B2"/>
    <w:rsid w:val="005E178D"/>
    <w:rsid w:val="005E289C"/>
    <w:rsid w:val="005E3373"/>
    <w:rsid w:val="005E4ECD"/>
    <w:rsid w:val="005E4F3B"/>
    <w:rsid w:val="005F02E9"/>
    <w:rsid w:val="005F1975"/>
    <w:rsid w:val="005F34D1"/>
    <w:rsid w:val="005F4606"/>
    <w:rsid w:val="005F6B72"/>
    <w:rsid w:val="005F72CC"/>
    <w:rsid w:val="00607CB2"/>
    <w:rsid w:val="00612CA7"/>
    <w:rsid w:val="00616BC0"/>
    <w:rsid w:val="0061743C"/>
    <w:rsid w:val="00617BE3"/>
    <w:rsid w:val="006203C2"/>
    <w:rsid w:val="00621E6B"/>
    <w:rsid w:val="00624A14"/>
    <w:rsid w:val="006277E2"/>
    <w:rsid w:val="00631708"/>
    <w:rsid w:val="00635377"/>
    <w:rsid w:val="006353BF"/>
    <w:rsid w:val="006356AD"/>
    <w:rsid w:val="00635E13"/>
    <w:rsid w:val="00636049"/>
    <w:rsid w:val="0064101C"/>
    <w:rsid w:val="00642200"/>
    <w:rsid w:val="006426A1"/>
    <w:rsid w:val="00642E78"/>
    <w:rsid w:val="0064372C"/>
    <w:rsid w:val="00644727"/>
    <w:rsid w:val="006450F1"/>
    <w:rsid w:val="00651482"/>
    <w:rsid w:val="00652668"/>
    <w:rsid w:val="00652F4A"/>
    <w:rsid w:val="006568CA"/>
    <w:rsid w:val="00661F6C"/>
    <w:rsid w:val="00663364"/>
    <w:rsid w:val="00663C35"/>
    <w:rsid w:val="006660D1"/>
    <w:rsid w:val="006708D0"/>
    <w:rsid w:val="00671FC9"/>
    <w:rsid w:val="006720DA"/>
    <w:rsid w:val="006740BF"/>
    <w:rsid w:val="00674545"/>
    <w:rsid w:val="00675F59"/>
    <w:rsid w:val="006765F0"/>
    <w:rsid w:val="00677300"/>
    <w:rsid w:val="00680373"/>
    <w:rsid w:val="0068127D"/>
    <w:rsid w:val="00681AB1"/>
    <w:rsid w:val="00684268"/>
    <w:rsid w:val="00684DAC"/>
    <w:rsid w:val="00686E5A"/>
    <w:rsid w:val="006871F1"/>
    <w:rsid w:val="006879F7"/>
    <w:rsid w:val="006922C6"/>
    <w:rsid w:val="006940A8"/>
    <w:rsid w:val="00694283"/>
    <w:rsid w:val="00694D54"/>
    <w:rsid w:val="006972CF"/>
    <w:rsid w:val="00697E0B"/>
    <w:rsid w:val="006A21B7"/>
    <w:rsid w:val="006A4104"/>
    <w:rsid w:val="006B1C22"/>
    <w:rsid w:val="006B23D4"/>
    <w:rsid w:val="006B3887"/>
    <w:rsid w:val="006B454C"/>
    <w:rsid w:val="006B6ED8"/>
    <w:rsid w:val="006C0D8B"/>
    <w:rsid w:val="006C314E"/>
    <w:rsid w:val="006C3273"/>
    <w:rsid w:val="006C39ED"/>
    <w:rsid w:val="006C3CA0"/>
    <w:rsid w:val="006C5F13"/>
    <w:rsid w:val="006C7333"/>
    <w:rsid w:val="006C744B"/>
    <w:rsid w:val="006D1038"/>
    <w:rsid w:val="006D21DF"/>
    <w:rsid w:val="006D52E1"/>
    <w:rsid w:val="006D5DF4"/>
    <w:rsid w:val="006D7024"/>
    <w:rsid w:val="006E0902"/>
    <w:rsid w:val="006E558A"/>
    <w:rsid w:val="006E588F"/>
    <w:rsid w:val="006E708E"/>
    <w:rsid w:val="006F320F"/>
    <w:rsid w:val="006F47B0"/>
    <w:rsid w:val="006F5536"/>
    <w:rsid w:val="006F5F4A"/>
    <w:rsid w:val="00700425"/>
    <w:rsid w:val="00703970"/>
    <w:rsid w:val="0071550E"/>
    <w:rsid w:val="007177BE"/>
    <w:rsid w:val="007207EB"/>
    <w:rsid w:val="007244E9"/>
    <w:rsid w:val="007246AE"/>
    <w:rsid w:val="007307DF"/>
    <w:rsid w:val="00732CC9"/>
    <w:rsid w:val="007334A4"/>
    <w:rsid w:val="00735757"/>
    <w:rsid w:val="00736B4B"/>
    <w:rsid w:val="00743B11"/>
    <w:rsid w:val="00745C88"/>
    <w:rsid w:val="007463F2"/>
    <w:rsid w:val="007513FC"/>
    <w:rsid w:val="00753340"/>
    <w:rsid w:val="007573D9"/>
    <w:rsid w:val="00760889"/>
    <w:rsid w:val="00765B49"/>
    <w:rsid w:val="00765B59"/>
    <w:rsid w:val="00765F7B"/>
    <w:rsid w:val="007721E9"/>
    <w:rsid w:val="007726F8"/>
    <w:rsid w:val="00774767"/>
    <w:rsid w:val="00776F49"/>
    <w:rsid w:val="00781109"/>
    <w:rsid w:val="0078242A"/>
    <w:rsid w:val="00784168"/>
    <w:rsid w:val="007845BB"/>
    <w:rsid w:val="00786492"/>
    <w:rsid w:val="00792850"/>
    <w:rsid w:val="00797B4F"/>
    <w:rsid w:val="00797CEA"/>
    <w:rsid w:val="007A13EC"/>
    <w:rsid w:val="007A248D"/>
    <w:rsid w:val="007A59EF"/>
    <w:rsid w:val="007A59FE"/>
    <w:rsid w:val="007A693D"/>
    <w:rsid w:val="007B0C3A"/>
    <w:rsid w:val="007B180E"/>
    <w:rsid w:val="007B1E18"/>
    <w:rsid w:val="007B2722"/>
    <w:rsid w:val="007B35C6"/>
    <w:rsid w:val="007B6CF6"/>
    <w:rsid w:val="007B7302"/>
    <w:rsid w:val="007C0771"/>
    <w:rsid w:val="007C14CE"/>
    <w:rsid w:val="007C36D6"/>
    <w:rsid w:val="007C6280"/>
    <w:rsid w:val="007C6C12"/>
    <w:rsid w:val="007C79A7"/>
    <w:rsid w:val="007D268A"/>
    <w:rsid w:val="007D2A95"/>
    <w:rsid w:val="007D395D"/>
    <w:rsid w:val="007D448D"/>
    <w:rsid w:val="007D45D0"/>
    <w:rsid w:val="007D6B22"/>
    <w:rsid w:val="007D711B"/>
    <w:rsid w:val="007E0A1B"/>
    <w:rsid w:val="007E0CD3"/>
    <w:rsid w:val="007E0E63"/>
    <w:rsid w:val="007E2177"/>
    <w:rsid w:val="007E37DF"/>
    <w:rsid w:val="007E4141"/>
    <w:rsid w:val="007E4E3D"/>
    <w:rsid w:val="007E59EA"/>
    <w:rsid w:val="007E7016"/>
    <w:rsid w:val="007F18BD"/>
    <w:rsid w:val="007F1ACD"/>
    <w:rsid w:val="007F28F4"/>
    <w:rsid w:val="007F79D3"/>
    <w:rsid w:val="008007B1"/>
    <w:rsid w:val="0080229E"/>
    <w:rsid w:val="0080664D"/>
    <w:rsid w:val="00806ADC"/>
    <w:rsid w:val="008101BB"/>
    <w:rsid w:val="008101C1"/>
    <w:rsid w:val="00811A92"/>
    <w:rsid w:val="008122C6"/>
    <w:rsid w:val="00813093"/>
    <w:rsid w:val="008130BE"/>
    <w:rsid w:val="00814AE0"/>
    <w:rsid w:val="00817A03"/>
    <w:rsid w:val="00817C99"/>
    <w:rsid w:val="00823E5E"/>
    <w:rsid w:val="0083518F"/>
    <w:rsid w:val="00840F51"/>
    <w:rsid w:val="0084223C"/>
    <w:rsid w:val="0084368B"/>
    <w:rsid w:val="00843C08"/>
    <w:rsid w:val="00845C89"/>
    <w:rsid w:val="008476DC"/>
    <w:rsid w:val="00851C4B"/>
    <w:rsid w:val="00852293"/>
    <w:rsid w:val="0085468E"/>
    <w:rsid w:val="00854B05"/>
    <w:rsid w:val="00855E4F"/>
    <w:rsid w:val="00861209"/>
    <w:rsid w:val="0086666B"/>
    <w:rsid w:val="00867813"/>
    <w:rsid w:val="00867DAF"/>
    <w:rsid w:val="00870947"/>
    <w:rsid w:val="00872F58"/>
    <w:rsid w:val="00873AE1"/>
    <w:rsid w:val="00882484"/>
    <w:rsid w:val="0088529A"/>
    <w:rsid w:val="00890D50"/>
    <w:rsid w:val="00891129"/>
    <w:rsid w:val="00891614"/>
    <w:rsid w:val="00891D5E"/>
    <w:rsid w:val="0089513F"/>
    <w:rsid w:val="00895B93"/>
    <w:rsid w:val="008A03D6"/>
    <w:rsid w:val="008A4166"/>
    <w:rsid w:val="008A43EF"/>
    <w:rsid w:val="008A4534"/>
    <w:rsid w:val="008A5B1E"/>
    <w:rsid w:val="008A7A62"/>
    <w:rsid w:val="008B46CD"/>
    <w:rsid w:val="008B6F7C"/>
    <w:rsid w:val="008B78A8"/>
    <w:rsid w:val="008C13FF"/>
    <w:rsid w:val="008C1CBD"/>
    <w:rsid w:val="008C4E99"/>
    <w:rsid w:val="008C5D8D"/>
    <w:rsid w:val="008D0C34"/>
    <w:rsid w:val="008D23DB"/>
    <w:rsid w:val="008D2E8E"/>
    <w:rsid w:val="008D3F19"/>
    <w:rsid w:val="008D78D0"/>
    <w:rsid w:val="008E0207"/>
    <w:rsid w:val="008E14F2"/>
    <w:rsid w:val="008E24A0"/>
    <w:rsid w:val="008E32C3"/>
    <w:rsid w:val="008E5260"/>
    <w:rsid w:val="008E5FA4"/>
    <w:rsid w:val="008E7088"/>
    <w:rsid w:val="008F3961"/>
    <w:rsid w:val="008F5CDB"/>
    <w:rsid w:val="0090097D"/>
    <w:rsid w:val="00903158"/>
    <w:rsid w:val="00907DB5"/>
    <w:rsid w:val="009104C3"/>
    <w:rsid w:val="009108F2"/>
    <w:rsid w:val="00910E9B"/>
    <w:rsid w:val="00912940"/>
    <w:rsid w:val="00915C09"/>
    <w:rsid w:val="00920FCE"/>
    <w:rsid w:val="009274B1"/>
    <w:rsid w:val="00930C24"/>
    <w:rsid w:val="00930F74"/>
    <w:rsid w:val="00931745"/>
    <w:rsid w:val="009325F6"/>
    <w:rsid w:val="0093309F"/>
    <w:rsid w:val="00934602"/>
    <w:rsid w:val="0093555A"/>
    <w:rsid w:val="00935978"/>
    <w:rsid w:val="00937724"/>
    <w:rsid w:val="00940197"/>
    <w:rsid w:val="00942E86"/>
    <w:rsid w:val="00944504"/>
    <w:rsid w:val="00945422"/>
    <w:rsid w:val="009474E3"/>
    <w:rsid w:val="00950697"/>
    <w:rsid w:val="00955704"/>
    <w:rsid w:val="009569B3"/>
    <w:rsid w:val="00964A7E"/>
    <w:rsid w:val="009651F1"/>
    <w:rsid w:val="00965333"/>
    <w:rsid w:val="00967DE0"/>
    <w:rsid w:val="00975E5C"/>
    <w:rsid w:val="00976302"/>
    <w:rsid w:val="00977078"/>
    <w:rsid w:val="00977333"/>
    <w:rsid w:val="009774D1"/>
    <w:rsid w:val="00992C69"/>
    <w:rsid w:val="00993C1E"/>
    <w:rsid w:val="00994F97"/>
    <w:rsid w:val="009A3DB8"/>
    <w:rsid w:val="009B0784"/>
    <w:rsid w:val="009B42AA"/>
    <w:rsid w:val="009B44F2"/>
    <w:rsid w:val="009B7446"/>
    <w:rsid w:val="009C0A22"/>
    <w:rsid w:val="009C1744"/>
    <w:rsid w:val="009C420C"/>
    <w:rsid w:val="009C4218"/>
    <w:rsid w:val="009C5E70"/>
    <w:rsid w:val="009C6903"/>
    <w:rsid w:val="009D124D"/>
    <w:rsid w:val="009D20AE"/>
    <w:rsid w:val="009D31C2"/>
    <w:rsid w:val="009D38F7"/>
    <w:rsid w:val="009D520B"/>
    <w:rsid w:val="009D5D56"/>
    <w:rsid w:val="009D6C45"/>
    <w:rsid w:val="009E0078"/>
    <w:rsid w:val="009E0925"/>
    <w:rsid w:val="009E1A25"/>
    <w:rsid w:val="009E62B6"/>
    <w:rsid w:val="009E6EC5"/>
    <w:rsid w:val="009F6086"/>
    <w:rsid w:val="009F649A"/>
    <w:rsid w:val="009F6CFE"/>
    <w:rsid w:val="00A00D81"/>
    <w:rsid w:val="00A00F4D"/>
    <w:rsid w:val="00A012E8"/>
    <w:rsid w:val="00A0312F"/>
    <w:rsid w:val="00A03B41"/>
    <w:rsid w:val="00A05B6F"/>
    <w:rsid w:val="00A06959"/>
    <w:rsid w:val="00A200C5"/>
    <w:rsid w:val="00A2161F"/>
    <w:rsid w:val="00A2303D"/>
    <w:rsid w:val="00A25620"/>
    <w:rsid w:val="00A27B04"/>
    <w:rsid w:val="00A27B80"/>
    <w:rsid w:val="00A27C89"/>
    <w:rsid w:val="00A30B19"/>
    <w:rsid w:val="00A32F00"/>
    <w:rsid w:val="00A342BA"/>
    <w:rsid w:val="00A345B7"/>
    <w:rsid w:val="00A36798"/>
    <w:rsid w:val="00A41383"/>
    <w:rsid w:val="00A418A8"/>
    <w:rsid w:val="00A452AB"/>
    <w:rsid w:val="00A51B92"/>
    <w:rsid w:val="00A5300A"/>
    <w:rsid w:val="00A53605"/>
    <w:rsid w:val="00A5487B"/>
    <w:rsid w:val="00A56FAE"/>
    <w:rsid w:val="00A576C4"/>
    <w:rsid w:val="00A57DCB"/>
    <w:rsid w:val="00A606F5"/>
    <w:rsid w:val="00A6132D"/>
    <w:rsid w:val="00A61365"/>
    <w:rsid w:val="00A627C6"/>
    <w:rsid w:val="00A62FC1"/>
    <w:rsid w:val="00A63905"/>
    <w:rsid w:val="00A6442B"/>
    <w:rsid w:val="00A71196"/>
    <w:rsid w:val="00A76C8E"/>
    <w:rsid w:val="00A823B2"/>
    <w:rsid w:val="00A82812"/>
    <w:rsid w:val="00A82FE6"/>
    <w:rsid w:val="00A83B1D"/>
    <w:rsid w:val="00A86611"/>
    <w:rsid w:val="00A87784"/>
    <w:rsid w:val="00A90682"/>
    <w:rsid w:val="00A919BB"/>
    <w:rsid w:val="00A91EC9"/>
    <w:rsid w:val="00AA6FA6"/>
    <w:rsid w:val="00AA7A3D"/>
    <w:rsid w:val="00AA7FF6"/>
    <w:rsid w:val="00AB2E65"/>
    <w:rsid w:val="00AB3343"/>
    <w:rsid w:val="00AC447C"/>
    <w:rsid w:val="00AC4906"/>
    <w:rsid w:val="00AC71AB"/>
    <w:rsid w:val="00AD2B12"/>
    <w:rsid w:val="00AD2B85"/>
    <w:rsid w:val="00AD3E43"/>
    <w:rsid w:val="00AD5032"/>
    <w:rsid w:val="00AE0197"/>
    <w:rsid w:val="00AE2CEF"/>
    <w:rsid w:val="00AE2D40"/>
    <w:rsid w:val="00AE46F1"/>
    <w:rsid w:val="00AE7709"/>
    <w:rsid w:val="00AF0BDA"/>
    <w:rsid w:val="00AF1249"/>
    <w:rsid w:val="00AF223D"/>
    <w:rsid w:val="00AF53FA"/>
    <w:rsid w:val="00AF558D"/>
    <w:rsid w:val="00B01EA4"/>
    <w:rsid w:val="00B0369C"/>
    <w:rsid w:val="00B06810"/>
    <w:rsid w:val="00B07C00"/>
    <w:rsid w:val="00B11FD1"/>
    <w:rsid w:val="00B142E6"/>
    <w:rsid w:val="00B150D5"/>
    <w:rsid w:val="00B16120"/>
    <w:rsid w:val="00B1627B"/>
    <w:rsid w:val="00B1742C"/>
    <w:rsid w:val="00B178F9"/>
    <w:rsid w:val="00B22EA4"/>
    <w:rsid w:val="00B2510F"/>
    <w:rsid w:val="00B26768"/>
    <w:rsid w:val="00B27EE2"/>
    <w:rsid w:val="00B36DBB"/>
    <w:rsid w:val="00B425DD"/>
    <w:rsid w:val="00B43A15"/>
    <w:rsid w:val="00B5044E"/>
    <w:rsid w:val="00B513C4"/>
    <w:rsid w:val="00B534E7"/>
    <w:rsid w:val="00B54CE4"/>
    <w:rsid w:val="00B56F8B"/>
    <w:rsid w:val="00B5710F"/>
    <w:rsid w:val="00B57DC2"/>
    <w:rsid w:val="00B63A73"/>
    <w:rsid w:val="00B640D2"/>
    <w:rsid w:val="00B65B0A"/>
    <w:rsid w:val="00B73346"/>
    <w:rsid w:val="00B759A7"/>
    <w:rsid w:val="00B76D22"/>
    <w:rsid w:val="00B77457"/>
    <w:rsid w:val="00B80BF4"/>
    <w:rsid w:val="00B813D7"/>
    <w:rsid w:val="00B81CA6"/>
    <w:rsid w:val="00B820CA"/>
    <w:rsid w:val="00B941CA"/>
    <w:rsid w:val="00B96EBC"/>
    <w:rsid w:val="00BA1D55"/>
    <w:rsid w:val="00BA24BC"/>
    <w:rsid w:val="00BA46F0"/>
    <w:rsid w:val="00BA4B17"/>
    <w:rsid w:val="00BB0696"/>
    <w:rsid w:val="00BB2CEA"/>
    <w:rsid w:val="00BB3402"/>
    <w:rsid w:val="00BB4369"/>
    <w:rsid w:val="00BC12E9"/>
    <w:rsid w:val="00BC33DA"/>
    <w:rsid w:val="00BC42CA"/>
    <w:rsid w:val="00BC464F"/>
    <w:rsid w:val="00BC550D"/>
    <w:rsid w:val="00BD2F73"/>
    <w:rsid w:val="00BD3664"/>
    <w:rsid w:val="00BE0772"/>
    <w:rsid w:val="00BE0852"/>
    <w:rsid w:val="00BE28B2"/>
    <w:rsid w:val="00BE4288"/>
    <w:rsid w:val="00BE481B"/>
    <w:rsid w:val="00BE4A76"/>
    <w:rsid w:val="00BE57D6"/>
    <w:rsid w:val="00BF05C6"/>
    <w:rsid w:val="00BF15C2"/>
    <w:rsid w:val="00BF4774"/>
    <w:rsid w:val="00BF7824"/>
    <w:rsid w:val="00C019E5"/>
    <w:rsid w:val="00C02599"/>
    <w:rsid w:val="00C048BB"/>
    <w:rsid w:val="00C0593F"/>
    <w:rsid w:val="00C064A1"/>
    <w:rsid w:val="00C11A55"/>
    <w:rsid w:val="00C12CC1"/>
    <w:rsid w:val="00C13638"/>
    <w:rsid w:val="00C14B95"/>
    <w:rsid w:val="00C14C15"/>
    <w:rsid w:val="00C15782"/>
    <w:rsid w:val="00C16360"/>
    <w:rsid w:val="00C16F0F"/>
    <w:rsid w:val="00C254A5"/>
    <w:rsid w:val="00C25ABE"/>
    <w:rsid w:val="00C26EA3"/>
    <w:rsid w:val="00C32291"/>
    <w:rsid w:val="00C35E93"/>
    <w:rsid w:val="00C372FD"/>
    <w:rsid w:val="00C376F5"/>
    <w:rsid w:val="00C41629"/>
    <w:rsid w:val="00C41965"/>
    <w:rsid w:val="00C42FE4"/>
    <w:rsid w:val="00C615A7"/>
    <w:rsid w:val="00C62B77"/>
    <w:rsid w:val="00C7012A"/>
    <w:rsid w:val="00C7385E"/>
    <w:rsid w:val="00C75218"/>
    <w:rsid w:val="00C75EB6"/>
    <w:rsid w:val="00C765AF"/>
    <w:rsid w:val="00C76A61"/>
    <w:rsid w:val="00C76C60"/>
    <w:rsid w:val="00C770F9"/>
    <w:rsid w:val="00C802D5"/>
    <w:rsid w:val="00C82051"/>
    <w:rsid w:val="00C83ECB"/>
    <w:rsid w:val="00C84974"/>
    <w:rsid w:val="00C90228"/>
    <w:rsid w:val="00C907B6"/>
    <w:rsid w:val="00C92BB1"/>
    <w:rsid w:val="00C9490A"/>
    <w:rsid w:val="00C95B2C"/>
    <w:rsid w:val="00C97510"/>
    <w:rsid w:val="00C97662"/>
    <w:rsid w:val="00C97AD1"/>
    <w:rsid w:val="00CA5BA6"/>
    <w:rsid w:val="00CA7452"/>
    <w:rsid w:val="00CC2D88"/>
    <w:rsid w:val="00CC3089"/>
    <w:rsid w:val="00CC372B"/>
    <w:rsid w:val="00CC73E6"/>
    <w:rsid w:val="00CD2F94"/>
    <w:rsid w:val="00CD6FC7"/>
    <w:rsid w:val="00CD74A7"/>
    <w:rsid w:val="00CE25CE"/>
    <w:rsid w:val="00CE286E"/>
    <w:rsid w:val="00CE4C09"/>
    <w:rsid w:val="00CE6748"/>
    <w:rsid w:val="00CF38BF"/>
    <w:rsid w:val="00CF57C3"/>
    <w:rsid w:val="00CF746A"/>
    <w:rsid w:val="00D00075"/>
    <w:rsid w:val="00D00095"/>
    <w:rsid w:val="00D019DC"/>
    <w:rsid w:val="00D03181"/>
    <w:rsid w:val="00D03734"/>
    <w:rsid w:val="00D05416"/>
    <w:rsid w:val="00D13714"/>
    <w:rsid w:val="00D14564"/>
    <w:rsid w:val="00D15CDE"/>
    <w:rsid w:val="00D16ACC"/>
    <w:rsid w:val="00D21CC8"/>
    <w:rsid w:val="00D22788"/>
    <w:rsid w:val="00D229D6"/>
    <w:rsid w:val="00D23851"/>
    <w:rsid w:val="00D30503"/>
    <w:rsid w:val="00D3295E"/>
    <w:rsid w:val="00D362D5"/>
    <w:rsid w:val="00D3770F"/>
    <w:rsid w:val="00D37D42"/>
    <w:rsid w:val="00D412DF"/>
    <w:rsid w:val="00D4164D"/>
    <w:rsid w:val="00D41E9E"/>
    <w:rsid w:val="00D433E8"/>
    <w:rsid w:val="00D44C09"/>
    <w:rsid w:val="00D453CF"/>
    <w:rsid w:val="00D510C0"/>
    <w:rsid w:val="00D54280"/>
    <w:rsid w:val="00D558DD"/>
    <w:rsid w:val="00D6122C"/>
    <w:rsid w:val="00D632BD"/>
    <w:rsid w:val="00D638E6"/>
    <w:rsid w:val="00D645C8"/>
    <w:rsid w:val="00D64698"/>
    <w:rsid w:val="00D76CE7"/>
    <w:rsid w:val="00D827BF"/>
    <w:rsid w:val="00D82A63"/>
    <w:rsid w:val="00D82F4B"/>
    <w:rsid w:val="00D83AF4"/>
    <w:rsid w:val="00D851C0"/>
    <w:rsid w:val="00D86CF1"/>
    <w:rsid w:val="00D87016"/>
    <w:rsid w:val="00D878EA"/>
    <w:rsid w:val="00D878F5"/>
    <w:rsid w:val="00D92F30"/>
    <w:rsid w:val="00D9336F"/>
    <w:rsid w:val="00D960B9"/>
    <w:rsid w:val="00D96875"/>
    <w:rsid w:val="00D96B0C"/>
    <w:rsid w:val="00D976DA"/>
    <w:rsid w:val="00DA2150"/>
    <w:rsid w:val="00DA270B"/>
    <w:rsid w:val="00DA6CD3"/>
    <w:rsid w:val="00DA7882"/>
    <w:rsid w:val="00DB02A3"/>
    <w:rsid w:val="00DB0A5F"/>
    <w:rsid w:val="00DB0D91"/>
    <w:rsid w:val="00DB154A"/>
    <w:rsid w:val="00DB207B"/>
    <w:rsid w:val="00DB3124"/>
    <w:rsid w:val="00DB4614"/>
    <w:rsid w:val="00DB6185"/>
    <w:rsid w:val="00DB773F"/>
    <w:rsid w:val="00DC0066"/>
    <w:rsid w:val="00DC1393"/>
    <w:rsid w:val="00DC29A6"/>
    <w:rsid w:val="00DC3265"/>
    <w:rsid w:val="00DC6B2E"/>
    <w:rsid w:val="00DC73D8"/>
    <w:rsid w:val="00DC7401"/>
    <w:rsid w:val="00DC75EA"/>
    <w:rsid w:val="00DC761E"/>
    <w:rsid w:val="00DF2ED4"/>
    <w:rsid w:val="00DF5B45"/>
    <w:rsid w:val="00DF6C32"/>
    <w:rsid w:val="00E01916"/>
    <w:rsid w:val="00E03104"/>
    <w:rsid w:val="00E05451"/>
    <w:rsid w:val="00E0607E"/>
    <w:rsid w:val="00E06984"/>
    <w:rsid w:val="00E075C3"/>
    <w:rsid w:val="00E07F9D"/>
    <w:rsid w:val="00E10144"/>
    <w:rsid w:val="00E1148B"/>
    <w:rsid w:val="00E12C32"/>
    <w:rsid w:val="00E13211"/>
    <w:rsid w:val="00E1331C"/>
    <w:rsid w:val="00E1405C"/>
    <w:rsid w:val="00E160B9"/>
    <w:rsid w:val="00E1772D"/>
    <w:rsid w:val="00E24192"/>
    <w:rsid w:val="00E27A67"/>
    <w:rsid w:val="00E27CA4"/>
    <w:rsid w:val="00E3420A"/>
    <w:rsid w:val="00E36C0D"/>
    <w:rsid w:val="00E41301"/>
    <w:rsid w:val="00E41BE3"/>
    <w:rsid w:val="00E44E8D"/>
    <w:rsid w:val="00E4507F"/>
    <w:rsid w:val="00E4698E"/>
    <w:rsid w:val="00E47380"/>
    <w:rsid w:val="00E51DCF"/>
    <w:rsid w:val="00E5503D"/>
    <w:rsid w:val="00E56A27"/>
    <w:rsid w:val="00E60B65"/>
    <w:rsid w:val="00E62DAD"/>
    <w:rsid w:val="00E65E47"/>
    <w:rsid w:val="00E7069F"/>
    <w:rsid w:val="00E7416C"/>
    <w:rsid w:val="00E805AD"/>
    <w:rsid w:val="00E810F5"/>
    <w:rsid w:val="00E83277"/>
    <w:rsid w:val="00E845C7"/>
    <w:rsid w:val="00E8508A"/>
    <w:rsid w:val="00E911AE"/>
    <w:rsid w:val="00E912E6"/>
    <w:rsid w:val="00E91ADE"/>
    <w:rsid w:val="00E92A46"/>
    <w:rsid w:val="00E945DC"/>
    <w:rsid w:val="00EA02AC"/>
    <w:rsid w:val="00EA0EF9"/>
    <w:rsid w:val="00EA3B48"/>
    <w:rsid w:val="00EA4C1A"/>
    <w:rsid w:val="00EA4FA2"/>
    <w:rsid w:val="00EB38F0"/>
    <w:rsid w:val="00EB391C"/>
    <w:rsid w:val="00EB41C9"/>
    <w:rsid w:val="00EB4ABE"/>
    <w:rsid w:val="00EC1D99"/>
    <w:rsid w:val="00EC27E0"/>
    <w:rsid w:val="00EC3A03"/>
    <w:rsid w:val="00EC7D46"/>
    <w:rsid w:val="00ED0439"/>
    <w:rsid w:val="00ED18DD"/>
    <w:rsid w:val="00ED2057"/>
    <w:rsid w:val="00ED2F67"/>
    <w:rsid w:val="00ED5DD4"/>
    <w:rsid w:val="00EE08CE"/>
    <w:rsid w:val="00EE6BC1"/>
    <w:rsid w:val="00EF071D"/>
    <w:rsid w:val="00EF122B"/>
    <w:rsid w:val="00EF1FB4"/>
    <w:rsid w:val="00EF27F9"/>
    <w:rsid w:val="00EF7341"/>
    <w:rsid w:val="00F02A36"/>
    <w:rsid w:val="00F0405E"/>
    <w:rsid w:val="00F06A68"/>
    <w:rsid w:val="00F1058F"/>
    <w:rsid w:val="00F113F9"/>
    <w:rsid w:val="00F11EF2"/>
    <w:rsid w:val="00F14F9C"/>
    <w:rsid w:val="00F15C59"/>
    <w:rsid w:val="00F15F51"/>
    <w:rsid w:val="00F178C1"/>
    <w:rsid w:val="00F22C72"/>
    <w:rsid w:val="00F22D8E"/>
    <w:rsid w:val="00F23645"/>
    <w:rsid w:val="00F24E11"/>
    <w:rsid w:val="00F25767"/>
    <w:rsid w:val="00F330D3"/>
    <w:rsid w:val="00F3435A"/>
    <w:rsid w:val="00F34AB0"/>
    <w:rsid w:val="00F35DF5"/>
    <w:rsid w:val="00F370B4"/>
    <w:rsid w:val="00F46A3C"/>
    <w:rsid w:val="00F546EE"/>
    <w:rsid w:val="00F56158"/>
    <w:rsid w:val="00F5639C"/>
    <w:rsid w:val="00F5734E"/>
    <w:rsid w:val="00F63698"/>
    <w:rsid w:val="00F666EB"/>
    <w:rsid w:val="00F73071"/>
    <w:rsid w:val="00F740AA"/>
    <w:rsid w:val="00F817D5"/>
    <w:rsid w:val="00F81AEB"/>
    <w:rsid w:val="00F82E9A"/>
    <w:rsid w:val="00F83EDD"/>
    <w:rsid w:val="00F83F1A"/>
    <w:rsid w:val="00F844ED"/>
    <w:rsid w:val="00F86B66"/>
    <w:rsid w:val="00F90EFB"/>
    <w:rsid w:val="00F91A59"/>
    <w:rsid w:val="00F92CD6"/>
    <w:rsid w:val="00F93A96"/>
    <w:rsid w:val="00F97A40"/>
    <w:rsid w:val="00FA0627"/>
    <w:rsid w:val="00FA170C"/>
    <w:rsid w:val="00FA233C"/>
    <w:rsid w:val="00FA467C"/>
    <w:rsid w:val="00FA5A2C"/>
    <w:rsid w:val="00FB0A8F"/>
    <w:rsid w:val="00FB1348"/>
    <w:rsid w:val="00FB21B7"/>
    <w:rsid w:val="00FB7068"/>
    <w:rsid w:val="00FC094F"/>
    <w:rsid w:val="00FC0E4C"/>
    <w:rsid w:val="00FC3697"/>
    <w:rsid w:val="00FC700A"/>
    <w:rsid w:val="00FD3B58"/>
    <w:rsid w:val="00FD5FA4"/>
    <w:rsid w:val="00FD7750"/>
    <w:rsid w:val="00FE1BB6"/>
    <w:rsid w:val="00FE1FBF"/>
    <w:rsid w:val="00FE3D5B"/>
    <w:rsid w:val="00FE6782"/>
    <w:rsid w:val="00FE7341"/>
    <w:rsid w:val="00FF7A7C"/>
  </w:rsids>
  <m:mathPr>
    <m:mathFont m:val="Cambria Math"/>
    <m:brkBin m:val="before"/>
    <m:brkBinSub m:val="--"/>
    <m:smallFrac m:val="0"/>
    <m:dispDef/>
    <m:lMargin m:val="0"/>
    <m:rMargin m:val="0"/>
    <m:defJc m:val="centerGroup"/>
    <m:wrapIndent m:val="1440"/>
    <m:intLim m:val="subSup"/>
    <m:naryLim m:val="undOvr"/>
  </m:mathPr>
  <w:themeFontLang w:val="fr-FR" w:eastAsia="fr-FR"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648EB6D"/>
  <w14:defaultImageDpi w14:val="32767"/>
  <w15:chartTrackingRefBased/>
  <w15:docId w15:val="{B01EF3A2-F53A-4117-AAB9-D8324CE95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fr-FR" w:eastAsia="fr-FR" w:bidi="ar-SA"/>
      </w:rPr>
    </w:rPrDefault>
    <w:pPrDefault>
      <w:pPr>
        <w:spacing w:after="160"/>
        <w:jc w:val="both"/>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4"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lsdException w:name="Subtle Reference" w:uiPriority="31"/>
    <w:lsdException w:name="Intense Reference" w:uiPriority="32"/>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1627B"/>
    <w:pPr>
      <w:spacing w:before="120" w:after="120"/>
    </w:pPr>
  </w:style>
  <w:style w:type="paragraph" w:styleId="Titre1">
    <w:name w:val="heading 1"/>
    <w:aliases w:val="N° Chapitre"/>
    <w:next w:val="Normal"/>
    <w:link w:val="Titre1Car"/>
    <w:qFormat/>
    <w:rsid w:val="00C048BB"/>
    <w:pPr>
      <w:keepNext/>
      <w:keepLines/>
      <w:pageBreakBefore/>
      <w:numPr>
        <w:numId w:val="12"/>
      </w:numPr>
      <w:spacing w:after="40" w:line="216" w:lineRule="auto"/>
      <w:jc w:val="left"/>
      <w:outlineLvl w:val="0"/>
    </w:pPr>
    <w:rPr>
      <w:rFonts w:asciiTheme="majorHAnsi" w:eastAsiaTheme="majorEastAsia" w:hAnsiTheme="majorHAnsi" w:cstheme="majorBidi"/>
      <w:b/>
      <w:caps/>
      <w:color w:val="09212C" w:themeColor="accent1"/>
      <w:sz w:val="28"/>
      <w:szCs w:val="36"/>
    </w:rPr>
  </w:style>
  <w:style w:type="paragraph" w:styleId="Titre2">
    <w:name w:val="heading 2"/>
    <w:aliases w:val="Titre 2 Car1,Titre 2 Car1 Car Car,Titre 2 Car Car,Titre 2 Car1 Car,Titre 2 Car2,Titre 2 Car Car1,Titre 21,Titre 2 Car11,Titre 2 Car Car2,Car7,Titre 2 Car + Justifié Car,2 headline,h,headline,S&amp;R2,ERMH2,ERMH21,ERMH22,ERMH23,ERMH24"/>
    <w:next w:val="Normal"/>
    <w:link w:val="Titre2Car"/>
    <w:unhideWhenUsed/>
    <w:qFormat/>
    <w:rsid w:val="00644727"/>
    <w:pPr>
      <w:keepNext/>
      <w:keepLines/>
      <w:numPr>
        <w:ilvl w:val="1"/>
        <w:numId w:val="12"/>
      </w:numPr>
      <w:spacing w:before="480" w:after="40"/>
      <w:ind w:left="0" w:firstLine="0"/>
      <w:jc w:val="left"/>
      <w:outlineLvl w:val="1"/>
    </w:pPr>
    <w:rPr>
      <w:rFonts w:asciiTheme="majorHAnsi" w:eastAsiaTheme="majorEastAsia" w:hAnsiTheme="majorHAnsi" w:cstheme="majorBidi"/>
      <w:b/>
      <w:color w:val="ABC100" w:themeColor="accent2"/>
      <w:sz w:val="24"/>
      <w:szCs w:val="26"/>
    </w:rPr>
  </w:style>
  <w:style w:type="paragraph" w:styleId="Titre3">
    <w:name w:val="heading 3"/>
    <w:aliases w:val="Titre 3 Car1,Titre 3 Car Car,3 bullet,b,2,bullet,bullets,ERMH3,ERMH31,ERMH32,ERMH33,ERMH34,ERMH35,ERMH36,ERMH37,ERMH38,ERMH39,ERMH310,ERMH311,ERMH312,ERMH313,ERMH314,ERMH315,ERMH316,ERMH317,ERMH318,ERMH319,ERMH320,ERMH321,3 bullet1"/>
    <w:next w:val="Normal"/>
    <w:link w:val="Titre3Car"/>
    <w:unhideWhenUsed/>
    <w:qFormat/>
    <w:rsid w:val="00644727"/>
    <w:pPr>
      <w:keepNext/>
      <w:keepLines/>
      <w:numPr>
        <w:ilvl w:val="2"/>
        <w:numId w:val="12"/>
      </w:numPr>
      <w:spacing w:before="360" w:after="0"/>
      <w:ind w:left="0" w:firstLine="11"/>
      <w:jc w:val="left"/>
      <w:outlineLvl w:val="2"/>
    </w:pPr>
    <w:rPr>
      <w:rFonts w:asciiTheme="majorHAnsi" w:eastAsiaTheme="majorEastAsia" w:hAnsiTheme="majorHAnsi" w:cstheme="majorBidi"/>
      <w:b/>
      <w:color w:val="00617E" w:themeColor="accent4"/>
      <w:sz w:val="22"/>
      <w:szCs w:val="24"/>
    </w:rPr>
  </w:style>
  <w:style w:type="paragraph" w:styleId="Titre4">
    <w:name w:val="heading 4"/>
    <w:aliases w:val="Titre sans numéros,mini titre"/>
    <w:basedOn w:val="Paragraphedeliste"/>
    <w:next w:val="Normal"/>
    <w:link w:val="Titre4Car"/>
    <w:uiPriority w:val="99"/>
    <w:unhideWhenUsed/>
    <w:qFormat/>
    <w:rsid w:val="00D019DC"/>
    <w:pPr>
      <w:keepNext/>
      <w:numPr>
        <w:ilvl w:val="3"/>
        <w:numId w:val="12"/>
      </w:numPr>
      <w:tabs>
        <w:tab w:val="left" w:pos="993"/>
      </w:tabs>
      <w:spacing w:before="240" w:after="0"/>
      <w:ind w:left="0" w:firstLine="0"/>
      <w:outlineLvl w:val="3"/>
    </w:pPr>
    <w:rPr>
      <w:color w:val="00A4A6" w:themeColor="accent5"/>
      <w:sz w:val="22"/>
      <w:szCs w:val="22"/>
    </w:rPr>
  </w:style>
  <w:style w:type="paragraph" w:styleId="Titre5">
    <w:name w:val="heading 5"/>
    <w:aliases w:val="rappel sommaire"/>
    <w:next w:val="Normal"/>
    <w:link w:val="Titre5Car"/>
    <w:unhideWhenUsed/>
    <w:qFormat/>
    <w:rsid w:val="00203D34"/>
    <w:pPr>
      <w:keepNext/>
      <w:keepLines/>
      <w:numPr>
        <w:ilvl w:val="4"/>
        <w:numId w:val="3"/>
      </w:numPr>
      <w:spacing w:before="40" w:after="40"/>
      <w:jc w:val="left"/>
      <w:outlineLvl w:val="4"/>
    </w:pPr>
    <w:rPr>
      <w:rFonts w:asciiTheme="majorHAnsi" w:eastAsiaTheme="majorEastAsia" w:hAnsiTheme="majorHAnsi" w:cstheme="majorBidi"/>
      <w:color w:val="344893"/>
    </w:rPr>
  </w:style>
  <w:style w:type="paragraph" w:styleId="Titre6">
    <w:name w:val="heading 6"/>
    <w:aliases w:val="Mini titre"/>
    <w:basedOn w:val="Normal"/>
    <w:next w:val="Normal"/>
    <w:link w:val="Titre6Car"/>
    <w:unhideWhenUsed/>
    <w:qFormat/>
    <w:rsid w:val="00A606F5"/>
    <w:pPr>
      <w:keepNext/>
      <w:keepLines/>
      <w:spacing w:before="40" w:after="0"/>
      <w:outlineLvl w:val="5"/>
    </w:pPr>
    <w:rPr>
      <w:rFonts w:asciiTheme="majorHAnsi" w:eastAsiaTheme="majorEastAsia" w:hAnsiTheme="majorHAnsi" w:cstheme="majorBidi"/>
      <w:color w:val="041015" w:themeColor="accent1" w:themeShade="7F"/>
    </w:rPr>
  </w:style>
  <w:style w:type="paragraph" w:styleId="Titre7">
    <w:name w:val="heading 7"/>
    <w:basedOn w:val="Titre6"/>
    <w:next w:val="Normal"/>
    <w:link w:val="Titre7Car"/>
    <w:qFormat/>
    <w:rsid w:val="006568CA"/>
    <w:pPr>
      <w:keepNext w:val="0"/>
      <w:keepLines w:val="0"/>
      <w:spacing w:before="60" w:line="336" w:lineRule="auto"/>
      <w:ind w:left="1296" w:hanging="1296"/>
      <w:outlineLvl w:val="6"/>
    </w:pPr>
    <w:rPr>
      <w:rFonts w:ascii="Trebuchet MS" w:eastAsia="Times New Roman" w:hAnsi="Trebuchet MS" w:cs="Times New Roman"/>
      <w:b/>
      <w:bCs/>
      <w:color w:val="auto"/>
      <w:w w:val="90"/>
    </w:rPr>
  </w:style>
  <w:style w:type="paragraph" w:styleId="Titre8">
    <w:name w:val="heading 8"/>
    <w:basedOn w:val="Titre7"/>
    <w:next w:val="Normal"/>
    <w:link w:val="Titre8Car"/>
    <w:qFormat/>
    <w:rsid w:val="006568CA"/>
    <w:pPr>
      <w:ind w:left="1440" w:hanging="1440"/>
      <w:outlineLvl w:val="7"/>
    </w:pPr>
    <w:rPr>
      <w:lang w:val="en-GB"/>
    </w:rPr>
  </w:style>
  <w:style w:type="paragraph" w:styleId="Titre9">
    <w:name w:val="heading 9"/>
    <w:basedOn w:val="Titre8"/>
    <w:next w:val="Normal"/>
    <w:link w:val="Titre9Car"/>
    <w:qFormat/>
    <w:rsid w:val="006568CA"/>
    <w:pPr>
      <w:ind w:left="1584" w:hanging="1584"/>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link w:val="En-tteCar"/>
    <w:uiPriority w:val="99"/>
    <w:unhideWhenUsed/>
    <w:rsid w:val="00203D34"/>
    <w:pPr>
      <w:tabs>
        <w:tab w:val="center" w:pos="4536"/>
        <w:tab w:val="right" w:pos="9072"/>
      </w:tabs>
      <w:spacing w:after="0"/>
      <w:jc w:val="right"/>
    </w:pPr>
    <w:rPr>
      <w:caps/>
      <w:color w:val="09212C" w:themeColor="accent1"/>
      <w:spacing w:val="4"/>
      <w:sz w:val="14"/>
      <w:szCs w:val="14"/>
    </w:rPr>
  </w:style>
  <w:style w:type="character" w:customStyle="1" w:styleId="En-tteCar">
    <w:name w:val="En-tête Car"/>
    <w:basedOn w:val="Policepardfaut"/>
    <w:link w:val="En-tte"/>
    <w:uiPriority w:val="99"/>
    <w:rsid w:val="00203D34"/>
    <w:rPr>
      <w:caps/>
      <w:color w:val="09212C" w:themeColor="accent1"/>
      <w:spacing w:val="4"/>
      <w:sz w:val="14"/>
      <w:szCs w:val="14"/>
    </w:rPr>
  </w:style>
  <w:style w:type="paragraph" w:styleId="Pieddepage">
    <w:name w:val="footer"/>
    <w:link w:val="PieddepageCar"/>
    <w:unhideWhenUsed/>
    <w:rsid w:val="00203D34"/>
    <w:pPr>
      <w:tabs>
        <w:tab w:val="center" w:pos="4536"/>
        <w:tab w:val="right" w:pos="9072"/>
      </w:tabs>
      <w:spacing w:after="0"/>
    </w:pPr>
  </w:style>
  <w:style w:type="character" w:customStyle="1" w:styleId="PieddepageCar">
    <w:name w:val="Pied de page Car"/>
    <w:basedOn w:val="Policepardfaut"/>
    <w:link w:val="Pieddepage"/>
    <w:uiPriority w:val="99"/>
    <w:rsid w:val="00203D34"/>
  </w:style>
  <w:style w:type="character" w:customStyle="1" w:styleId="Titre1Car">
    <w:name w:val="Titre 1 Car"/>
    <w:aliases w:val="N° Chapitre Car"/>
    <w:basedOn w:val="Policepardfaut"/>
    <w:link w:val="Titre1"/>
    <w:rsid w:val="00C048BB"/>
    <w:rPr>
      <w:rFonts w:asciiTheme="majorHAnsi" w:eastAsiaTheme="majorEastAsia" w:hAnsiTheme="majorHAnsi" w:cstheme="majorBidi"/>
      <w:b/>
      <w:caps/>
      <w:color w:val="09212C" w:themeColor="accent1"/>
      <w:sz w:val="28"/>
      <w:szCs w:val="36"/>
    </w:rPr>
  </w:style>
  <w:style w:type="character" w:customStyle="1" w:styleId="Titre2Car">
    <w:name w:val="Titre 2 Car"/>
    <w:aliases w:val="Titre 2 Car1 Car1,Titre 2 Car1 Car Car Car,Titre 2 Car Car Car,Titre 2 Car1 Car Car1,Titre 2 Car2 Car,Titre 2 Car Car1 Car,Titre 21 Car,Titre 2 Car11 Car,Titre 2 Car Car2 Car,Car7 Car,Titre 2 Car + Justifié Car Car,2 headline Car,h Car"/>
    <w:basedOn w:val="Policepardfaut"/>
    <w:link w:val="Titre2"/>
    <w:rsid w:val="00644727"/>
    <w:rPr>
      <w:rFonts w:asciiTheme="majorHAnsi" w:eastAsiaTheme="majorEastAsia" w:hAnsiTheme="majorHAnsi" w:cstheme="majorBidi"/>
      <w:b/>
      <w:color w:val="ABC100" w:themeColor="accent2"/>
      <w:sz w:val="24"/>
      <w:szCs w:val="26"/>
    </w:rPr>
  </w:style>
  <w:style w:type="table" w:styleId="Grilledutableau">
    <w:name w:val="Table Grid"/>
    <w:basedOn w:val="TableauNormal"/>
    <w:uiPriority w:val="39"/>
    <w:rsid w:val="00203D3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203D34"/>
    <w:rPr>
      <w:color w:val="808080"/>
    </w:rPr>
  </w:style>
  <w:style w:type="paragraph" w:customStyle="1" w:styleId="Documentdate">
    <w:name w:val="_Document date"/>
    <w:link w:val="DocumentdateChar"/>
    <w:uiPriority w:val="4"/>
    <w:rsid w:val="00010D47"/>
    <w:pPr>
      <w:spacing w:after="0"/>
      <w:jc w:val="right"/>
    </w:pPr>
    <w:rPr>
      <w:i/>
      <w:color w:val="09212C" w:themeColor="accent1"/>
      <w:sz w:val="24"/>
    </w:rPr>
  </w:style>
  <w:style w:type="character" w:customStyle="1" w:styleId="DocumentdateChar">
    <w:name w:val="_Document date Char"/>
    <w:basedOn w:val="Policepardfaut"/>
    <w:link w:val="Documentdate"/>
    <w:uiPriority w:val="4"/>
    <w:rsid w:val="00010D47"/>
    <w:rPr>
      <w:i/>
      <w:color w:val="09212C" w:themeColor="accent1"/>
      <w:sz w:val="24"/>
    </w:rPr>
  </w:style>
  <w:style w:type="paragraph" w:customStyle="1" w:styleId="Documentvolume">
    <w:name w:val="_Document volume"/>
    <w:link w:val="DocumentvolumeChar"/>
    <w:uiPriority w:val="4"/>
    <w:rsid w:val="00271099"/>
    <w:pPr>
      <w:framePr w:wrap="around" w:vAnchor="page" w:hAnchor="margin" w:xAlign="right" w:y="15594"/>
      <w:spacing w:before="40" w:after="0"/>
      <w:jc w:val="right"/>
    </w:pPr>
    <w:rPr>
      <w:b/>
      <w:color w:val="FFFFFF" w:themeColor="background1"/>
    </w:rPr>
  </w:style>
  <w:style w:type="character" w:customStyle="1" w:styleId="DocumentvolumeChar">
    <w:name w:val="_Document volume Char"/>
    <w:basedOn w:val="Policepardfaut"/>
    <w:link w:val="Documentvolume"/>
    <w:uiPriority w:val="4"/>
    <w:rsid w:val="00271099"/>
    <w:rPr>
      <w:b/>
      <w:color w:val="FFFFFF" w:themeColor="background1"/>
      <w:lang w:val="fr-FR"/>
    </w:rPr>
  </w:style>
  <w:style w:type="paragraph" w:customStyle="1" w:styleId="Documentfolio">
    <w:name w:val="_Document folio"/>
    <w:link w:val="DocumentfolioCar"/>
    <w:uiPriority w:val="4"/>
    <w:rsid w:val="00203D34"/>
    <w:pPr>
      <w:framePr w:wrap="around" w:vAnchor="page" w:hAnchor="page" w:x="2666" w:y="15877"/>
      <w:spacing w:after="0"/>
      <w:jc w:val="right"/>
    </w:pPr>
    <w:rPr>
      <w:color w:val="00A4A6" w:themeColor="accent5"/>
      <w:sz w:val="17"/>
      <w:szCs w:val="17"/>
    </w:rPr>
  </w:style>
  <w:style w:type="paragraph" w:customStyle="1" w:styleId="Documentnompied-de-page">
    <w:name w:val="_Document nom pied-de-page"/>
    <w:basedOn w:val="Normal"/>
    <w:link w:val="Documentnompied-de-pageCar"/>
    <w:uiPriority w:val="4"/>
    <w:rsid w:val="004750B8"/>
    <w:pPr>
      <w:framePr w:wrap="around" w:vAnchor="page" w:hAnchor="page" w:x="2666" w:y="15877"/>
      <w:tabs>
        <w:tab w:val="left" w:pos="409"/>
        <w:tab w:val="right" w:pos="7230"/>
      </w:tabs>
      <w:spacing w:after="0"/>
      <w:jc w:val="right"/>
    </w:pPr>
    <w:rPr>
      <w:caps/>
      <w:sz w:val="16"/>
    </w:rPr>
  </w:style>
  <w:style w:type="character" w:customStyle="1" w:styleId="DocumentfolioCar">
    <w:name w:val="_Document folio Car"/>
    <w:basedOn w:val="Policepardfaut"/>
    <w:link w:val="Documentfolio"/>
    <w:uiPriority w:val="4"/>
    <w:rsid w:val="00E24192"/>
    <w:rPr>
      <w:color w:val="00A4A6" w:themeColor="accent5"/>
      <w:sz w:val="17"/>
      <w:szCs w:val="17"/>
    </w:rPr>
  </w:style>
  <w:style w:type="character" w:customStyle="1" w:styleId="Documentnompied-de-pageCar">
    <w:name w:val="_Document nom pied-de-page Car"/>
    <w:basedOn w:val="Policepardfaut"/>
    <w:link w:val="Documentnompied-de-page"/>
    <w:uiPriority w:val="4"/>
    <w:rsid w:val="00E24192"/>
    <w:rPr>
      <w:caps/>
      <w:sz w:val="16"/>
    </w:rPr>
  </w:style>
  <w:style w:type="paragraph" w:customStyle="1" w:styleId="Documentmentionspied-de-page">
    <w:name w:val="_Document mentions pied-de-page"/>
    <w:link w:val="Documentmentionspied-de-pageCar"/>
    <w:uiPriority w:val="4"/>
    <w:rsid w:val="00203D34"/>
    <w:pPr>
      <w:framePr w:wrap="around" w:vAnchor="page" w:hAnchor="page" w:x="2666" w:y="15877"/>
      <w:spacing w:after="0"/>
      <w:jc w:val="right"/>
    </w:pPr>
    <w:rPr>
      <w:bCs/>
      <w:noProof/>
      <w:color w:val="828282" w:themeColor="background2"/>
      <w:sz w:val="16"/>
    </w:rPr>
  </w:style>
  <w:style w:type="character" w:customStyle="1" w:styleId="Titre3Car">
    <w:name w:val="Titre 3 Car"/>
    <w:aliases w:val="Titre 3 Car1 Car,Titre 3 Car Car Car,3 bullet Car,b Car,2 Car,bullet Car,bullets Car,ERMH3 Car,ERMH31 Car,ERMH32 Car,ERMH33 Car,ERMH34 Car,ERMH35 Car,ERMH36 Car,ERMH37 Car,ERMH38 Car,ERMH39 Car,ERMH310 Car,ERMH311 Car,ERMH312 Car,ERMH313 Car"/>
    <w:basedOn w:val="Policepardfaut"/>
    <w:link w:val="Titre3"/>
    <w:rsid w:val="00644727"/>
    <w:rPr>
      <w:rFonts w:asciiTheme="majorHAnsi" w:eastAsiaTheme="majorEastAsia" w:hAnsiTheme="majorHAnsi" w:cstheme="majorBidi"/>
      <w:b/>
      <w:color w:val="00617E" w:themeColor="accent4"/>
      <w:sz w:val="22"/>
      <w:szCs w:val="24"/>
    </w:rPr>
  </w:style>
  <w:style w:type="character" w:customStyle="1" w:styleId="Documentmentionspied-de-pageCar">
    <w:name w:val="_Document mentions pied-de-page Car"/>
    <w:basedOn w:val="Policepardfaut"/>
    <w:link w:val="Documentmentionspied-de-page"/>
    <w:uiPriority w:val="4"/>
    <w:rsid w:val="00E24192"/>
    <w:rPr>
      <w:bCs/>
      <w:noProof/>
      <w:color w:val="828282" w:themeColor="background2"/>
      <w:sz w:val="16"/>
      <w:lang w:val="fr-FR"/>
    </w:rPr>
  </w:style>
  <w:style w:type="character" w:customStyle="1" w:styleId="Titre4Car">
    <w:name w:val="Titre 4 Car"/>
    <w:aliases w:val="Titre sans numéros Car,mini titre Car"/>
    <w:basedOn w:val="Policepardfaut"/>
    <w:link w:val="Titre4"/>
    <w:uiPriority w:val="99"/>
    <w:rsid w:val="00D019DC"/>
    <w:rPr>
      <w:color w:val="00A4A6" w:themeColor="accent5"/>
      <w:sz w:val="22"/>
      <w:szCs w:val="22"/>
    </w:rPr>
  </w:style>
  <w:style w:type="paragraph" w:customStyle="1" w:styleId="Puce1">
    <w:name w:val="Puce 1"/>
    <w:basedOn w:val="Normal"/>
    <w:link w:val="Puce1Car"/>
    <w:qFormat/>
    <w:rsid w:val="00644727"/>
    <w:pPr>
      <w:numPr>
        <w:numId w:val="11"/>
      </w:numPr>
      <w:spacing w:before="80" w:after="80"/>
    </w:pPr>
  </w:style>
  <w:style w:type="paragraph" w:customStyle="1" w:styleId="sous-titre">
    <w:name w:val="sous-titre"/>
    <w:basedOn w:val="Normal"/>
    <w:link w:val="sous-titreCar"/>
    <w:qFormat/>
    <w:rsid w:val="00DB0A5F"/>
    <w:pPr>
      <w:keepNext/>
      <w:spacing w:before="240" w:after="0"/>
    </w:pPr>
    <w:rPr>
      <w:caps/>
      <w:spacing w:val="-10"/>
      <w:u w:val="single"/>
    </w:rPr>
  </w:style>
  <w:style w:type="paragraph" w:customStyle="1" w:styleId="Puce2">
    <w:name w:val="– Puce 2"/>
    <w:link w:val="Puce2Car"/>
    <w:qFormat/>
    <w:rsid w:val="00411F43"/>
    <w:pPr>
      <w:numPr>
        <w:ilvl w:val="1"/>
        <w:numId w:val="11"/>
      </w:numPr>
      <w:tabs>
        <w:tab w:val="left" w:pos="851"/>
      </w:tabs>
      <w:spacing w:before="80" w:after="80"/>
      <w:ind w:left="1440"/>
    </w:pPr>
    <w:rPr>
      <w:rFonts w:cs="Arial"/>
      <w:szCs w:val="22"/>
    </w:rPr>
  </w:style>
  <w:style w:type="character" w:customStyle="1" w:styleId="Puce2Car">
    <w:name w:val="– Puce 2 Car"/>
    <w:basedOn w:val="Policepardfaut"/>
    <w:link w:val="Puce2"/>
    <w:rsid w:val="00411F43"/>
    <w:rPr>
      <w:rFonts w:cs="Arial"/>
      <w:szCs w:val="22"/>
    </w:rPr>
  </w:style>
  <w:style w:type="paragraph" w:customStyle="1" w:styleId="Textedeconclusion">
    <w:name w:val="| Texte de conclusion"/>
    <w:link w:val="TextedeconclusionCar"/>
    <w:uiPriority w:val="2"/>
    <w:qFormat/>
    <w:rsid w:val="00203D34"/>
    <w:pPr>
      <w:pBdr>
        <w:top w:val="single" w:sz="48" w:space="7" w:color="E5E5E5" w:themeColor="text1" w:themeTint="1A"/>
        <w:left w:val="single" w:sz="48" w:space="7" w:color="E5E5E5" w:themeColor="text1" w:themeTint="1A"/>
        <w:bottom w:val="single" w:sz="48" w:space="7" w:color="E5E5E5" w:themeColor="text1" w:themeTint="1A"/>
        <w:right w:val="single" w:sz="48" w:space="7" w:color="E5E5E5" w:themeColor="text1" w:themeTint="1A"/>
      </w:pBdr>
      <w:shd w:val="clear" w:color="auto" w:fill="F2F2F2" w:themeFill="background1" w:themeFillShade="F2"/>
      <w:spacing w:before="240" w:after="240"/>
      <w:ind w:left="284" w:right="284"/>
    </w:pPr>
    <w:rPr>
      <w:rFonts w:cs="Arial"/>
      <w:sz w:val="24"/>
      <w:szCs w:val="22"/>
    </w:rPr>
  </w:style>
  <w:style w:type="character" w:customStyle="1" w:styleId="TextedeconclusionCar">
    <w:name w:val="| Texte de conclusion Car"/>
    <w:basedOn w:val="Policepardfaut"/>
    <w:link w:val="Textedeconclusion"/>
    <w:uiPriority w:val="2"/>
    <w:rsid w:val="00E24192"/>
    <w:rPr>
      <w:rFonts w:cs="Arial"/>
      <w:sz w:val="24"/>
      <w:szCs w:val="22"/>
      <w:shd w:val="clear" w:color="auto" w:fill="F2F2F2" w:themeFill="background1" w:themeFillShade="F2"/>
      <w:lang w:val="fr-FR" w:eastAsia="fr-FR"/>
    </w:rPr>
  </w:style>
  <w:style w:type="paragraph" w:customStyle="1" w:styleId="Texteencadr">
    <w:name w:val="| Texte encadré"/>
    <w:link w:val="TexteencadrCar"/>
    <w:uiPriority w:val="2"/>
    <w:qFormat/>
    <w:rsid w:val="00203D34"/>
    <w:pPr>
      <w:pBdr>
        <w:top w:val="single" w:sz="4" w:space="10" w:color="97B8BB" w:themeColor="accent6"/>
        <w:left w:val="single" w:sz="4" w:space="12" w:color="97B8BB" w:themeColor="accent6"/>
        <w:bottom w:val="single" w:sz="4" w:space="10" w:color="97B8BB" w:themeColor="accent6"/>
        <w:right w:val="single" w:sz="4" w:space="12" w:color="97B8BB" w:themeColor="accent6"/>
      </w:pBdr>
      <w:spacing w:before="240" w:after="240"/>
      <w:ind w:left="284" w:right="284"/>
    </w:pPr>
    <w:rPr>
      <w:rFonts w:cs="Arial"/>
      <w:sz w:val="22"/>
      <w:szCs w:val="22"/>
    </w:rPr>
  </w:style>
  <w:style w:type="character" w:customStyle="1" w:styleId="TexteencadrCar">
    <w:name w:val="| Texte encadré Car"/>
    <w:basedOn w:val="Policepardfaut"/>
    <w:link w:val="Texteencadr"/>
    <w:uiPriority w:val="2"/>
    <w:rsid w:val="00E24192"/>
    <w:rPr>
      <w:rFonts w:cs="Arial"/>
      <w:sz w:val="22"/>
      <w:szCs w:val="22"/>
      <w:lang w:eastAsia="fr-FR"/>
    </w:rPr>
  </w:style>
  <w:style w:type="paragraph" w:customStyle="1" w:styleId="Textesous-titre">
    <w:name w:val="| Texte sous-titre"/>
    <w:link w:val="Textesous-titreChar"/>
    <w:uiPriority w:val="2"/>
    <w:qFormat/>
    <w:rsid w:val="00203D34"/>
    <w:pPr>
      <w:pBdr>
        <w:bottom w:val="single" w:sz="4" w:space="1" w:color="09212C" w:themeColor="accent1"/>
      </w:pBdr>
      <w:spacing w:before="240" w:after="240"/>
      <w:jc w:val="left"/>
    </w:pPr>
    <w:rPr>
      <w:rFonts w:cs="Arial"/>
      <w:caps/>
      <w:color w:val="09212C" w:themeColor="accent1"/>
      <w:spacing w:val="10"/>
      <w:sz w:val="28"/>
      <w:szCs w:val="32"/>
    </w:rPr>
  </w:style>
  <w:style w:type="character" w:customStyle="1" w:styleId="Textesous-titreChar">
    <w:name w:val="| Texte sous-titre Char"/>
    <w:basedOn w:val="Policepardfaut"/>
    <w:link w:val="Textesous-titre"/>
    <w:uiPriority w:val="2"/>
    <w:rsid w:val="00E24192"/>
    <w:rPr>
      <w:rFonts w:cs="Arial"/>
      <w:caps/>
      <w:color w:val="09212C" w:themeColor="accent1"/>
      <w:spacing w:val="10"/>
      <w:sz w:val="28"/>
      <w:szCs w:val="32"/>
      <w:lang w:eastAsia="fr-FR"/>
    </w:rPr>
  </w:style>
  <w:style w:type="paragraph" w:customStyle="1" w:styleId="Tableausource">
    <w:name w:val="= Tableau source"/>
    <w:link w:val="TableausourceCar"/>
    <w:uiPriority w:val="3"/>
    <w:rsid w:val="00203D34"/>
    <w:pPr>
      <w:spacing w:after="120"/>
      <w:jc w:val="left"/>
    </w:pPr>
    <w:rPr>
      <w:rFonts w:cs="Arial"/>
      <w:i/>
      <w:color w:val="828282" w:themeColor="background2"/>
      <w:sz w:val="14"/>
      <w:szCs w:val="14"/>
    </w:rPr>
  </w:style>
  <w:style w:type="character" w:customStyle="1" w:styleId="TableausourceCar">
    <w:name w:val="= Tableau source Car"/>
    <w:basedOn w:val="Policepardfaut"/>
    <w:link w:val="Tableausource"/>
    <w:uiPriority w:val="3"/>
    <w:rsid w:val="00E24192"/>
    <w:rPr>
      <w:rFonts w:cs="Arial"/>
      <w:i/>
      <w:color w:val="828282" w:themeColor="background2"/>
      <w:sz w:val="14"/>
      <w:szCs w:val="14"/>
      <w:lang w:eastAsia="fr-FR"/>
    </w:rPr>
  </w:style>
  <w:style w:type="paragraph" w:customStyle="1" w:styleId="Tableautexte">
    <w:name w:val="= Tableau texte"/>
    <w:link w:val="TableautexteCar"/>
    <w:uiPriority w:val="3"/>
    <w:rsid w:val="00203D34"/>
    <w:pPr>
      <w:spacing w:before="40" w:after="40"/>
      <w:jc w:val="left"/>
    </w:pPr>
    <w:rPr>
      <w:rFonts w:cs="Arial"/>
      <w:szCs w:val="16"/>
    </w:rPr>
  </w:style>
  <w:style w:type="character" w:customStyle="1" w:styleId="TableautexteCar">
    <w:name w:val="= Tableau texte Car"/>
    <w:basedOn w:val="Policepardfaut"/>
    <w:link w:val="Tableautexte"/>
    <w:uiPriority w:val="3"/>
    <w:rsid w:val="00E24192"/>
    <w:rPr>
      <w:rFonts w:cs="Arial"/>
      <w:szCs w:val="16"/>
      <w:lang w:eastAsia="fr-FR"/>
    </w:rPr>
  </w:style>
  <w:style w:type="paragraph" w:customStyle="1" w:styleId="Textenumrotation1">
    <w:name w:val="| Texte numérotation 1"/>
    <w:link w:val="Textenumrotation1Car"/>
    <w:uiPriority w:val="2"/>
    <w:qFormat/>
    <w:rsid w:val="007D6B22"/>
    <w:pPr>
      <w:numPr>
        <w:numId w:val="1"/>
      </w:numPr>
      <w:spacing w:after="120"/>
      <w:ind w:left="357" w:hanging="357"/>
    </w:pPr>
  </w:style>
  <w:style w:type="paragraph" w:customStyle="1" w:styleId="Textenumrotationa">
    <w:name w:val="| Texte numérotation a"/>
    <w:link w:val="TextenumrotationaCar"/>
    <w:uiPriority w:val="2"/>
    <w:qFormat/>
    <w:rsid w:val="001206D5"/>
    <w:pPr>
      <w:numPr>
        <w:numId w:val="2"/>
      </w:numPr>
      <w:spacing w:after="120"/>
      <w:ind w:left="714" w:hanging="357"/>
    </w:pPr>
    <w:rPr>
      <w:szCs w:val="22"/>
    </w:rPr>
  </w:style>
  <w:style w:type="character" w:customStyle="1" w:styleId="Textenumrotation1Car">
    <w:name w:val="| Texte numérotation 1 Car"/>
    <w:basedOn w:val="Policepardfaut"/>
    <w:link w:val="Textenumrotation1"/>
    <w:uiPriority w:val="2"/>
    <w:rsid w:val="00E24192"/>
  </w:style>
  <w:style w:type="character" w:customStyle="1" w:styleId="TextenumrotationaCar">
    <w:name w:val="| Texte numérotation a Car"/>
    <w:basedOn w:val="Policepardfaut"/>
    <w:link w:val="Textenumrotationa"/>
    <w:uiPriority w:val="2"/>
    <w:rsid w:val="00E24192"/>
    <w:rPr>
      <w:szCs w:val="22"/>
    </w:rPr>
  </w:style>
  <w:style w:type="paragraph" w:styleId="Paragraphedeliste">
    <w:name w:val="List Paragraph"/>
    <w:aliases w:val="Paragraphe de liste1,Paragraphe de liste2,Bullet point_CMN,normal,PADE_liste,texte de base,Paragraphe 2,Paragraphe de liste num,Paragraphe de liste 1,Puce focus,Titre 1 Car1,armelle Car,Listes"/>
    <w:basedOn w:val="Normal"/>
    <w:link w:val="ParagraphedelisteCar"/>
    <w:uiPriority w:val="99"/>
    <w:qFormat/>
    <w:rsid w:val="00203D34"/>
    <w:pPr>
      <w:ind w:left="720"/>
      <w:contextualSpacing/>
    </w:pPr>
  </w:style>
  <w:style w:type="character" w:customStyle="1" w:styleId="Titre5Car">
    <w:name w:val="Titre 5 Car"/>
    <w:aliases w:val="rappel sommaire Car"/>
    <w:basedOn w:val="Policepardfaut"/>
    <w:link w:val="Titre5"/>
    <w:rsid w:val="00E24192"/>
    <w:rPr>
      <w:rFonts w:asciiTheme="majorHAnsi" w:eastAsiaTheme="majorEastAsia" w:hAnsiTheme="majorHAnsi" w:cstheme="majorBidi"/>
      <w:color w:val="344893"/>
    </w:rPr>
  </w:style>
  <w:style w:type="paragraph" w:customStyle="1" w:styleId="Puce3">
    <w:name w:val="– Puce 3"/>
    <w:link w:val="Puce3Car"/>
    <w:qFormat/>
    <w:rsid w:val="002C612A"/>
    <w:pPr>
      <w:keepNext/>
      <w:numPr>
        <w:numId w:val="4"/>
      </w:numPr>
      <w:pBdr>
        <w:top w:val="single" w:sz="2" w:space="1" w:color="00A4A6" w:themeColor="accent5"/>
        <w:left w:val="single" w:sz="2" w:space="4" w:color="00A4A6" w:themeColor="accent5"/>
        <w:bottom w:val="single" w:sz="2" w:space="1" w:color="00A4A6" w:themeColor="accent5"/>
        <w:right w:val="single" w:sz="2" w:space="4" w:color="00A4A6" w:themeColor="accent5"/>
      </w:pBdr>
      <w:shd w:val="clear" w:color="auto" w:fill="F2F2F2" w:themeFill="background1" w:themeFillShade="F2"/>
      <w:tabs>
        <w:tab w:val="left" w:pos="851"/>
      </w:tabs>
      <w:spacing w:before="80" w:after="80"/>
      <w:ind w:left="714" w:hanging="357"/>
    </w:pPr>
    <w:rPr>
      <w:color w:val="00A4A6" w:themeColor="accent5"/>
    </w:rPr>
  </w:style>
  <w:style w:type="paragraph" w:customStyle="1" w:styleId="Puce4">
    <w:name w:val="– Puce 4"/>
    <w:link w:val="Puce4Car"/>
    <w:qFormat/>
    <w:rsid w:val="004750B8"/>
    <w:pPr>
      <w:numPr>
        <w:numId w:val="5"/>
      </w:numPr>
      <w:spacing w:before="40" w:after="40"/>
      <w:ind w:left="1026" w:hanging="170"/>
    </w:pPr>
    <w:rPr>
      <w:color w:val="344893"/>
      <w:sz w:val="16"/>
    </w:rPr>
  </w:style>
  <w:style w:type="character" w:customStyle="1" w:styleId="Puce3Car">
    <w:name w:val="– Puce 3 Car"/>
    <w:basedOn w:val="Policepardfaut"/>
    <w:link w:val="Puce3"/>
    <w:rsid w:val="002C612A"/>
    <w:rPr>
      <w:color w:val="00A4A6" w:themeColor="accent5"/>
      <w:shd w:val="clear" w:color="auto" w:fill="F2F2F2" w:themeFill="background1" w:themeFillShade="F2"/>
    </w:rPr>
  </w:style>
  <w:style w:type="paragraph" w:styleId="TM1">
    <w:name w:val="toc 1"/>
    <w:link w:val="TM1Car"/>
    <w:uiPriority w:val="39"/>
    <w:rsid w:val="006740BF"/>
    <w:pPr>
      <w:tabs>
        <w:tab w:val="right" w:leader="dot" w:pos="9639"/>
      </w:tabs>
      <w:spacing w:before="240" w:after="80" w:line="216" w:lineRule="auto"/>
      <w:ind w:right="851"/>
      <w:jc w:val="left"/>
    </w:pPr>
    <w:rPr>
      <w:rFonts w:asciiTheme="majorHAnsi" w:eastAsia="Times New Roman" w:hAnsiTheme="majorHAnsi" w:cs="Times New Roman"/>
      <w:b/>
      <w:caps/>
      <w:color w:val="09212C" w:themeColor="accent1"/>
      <w:sz w:val="24"/>
      <w:szCs w:val="28"/>
    </w:rPr>
  </w:style>
  <w:style w:type="character" w:customStyle="1" w:styleId="Puce4Car">
    <w:name w:val="– Puce 4 Car"/>
    <w:basedOn w:val="Policepardfaut"/>
    <w:link w:val="Puce4"/>
    <w:rsid w:val="004750B8"/>
    <w:rPr>
      <w:color w:val="344893"/>
      <w:sz w:val="16"/>
    </w:rPr>
  </w:style>
  <w:style w:type="paragraph" w:styleId="TM2">
    <w:name w:val="toc 2"/>
    <w:link w:val="TM2Car"/>
    <w:uiPriority w:val="39"/>
    <w:rsid w:val="006740BF"/>
    <w:pPr>
      <w:tabs>
        <w:tab w:val="right" w:leader="dot" w:pos="9639"/>
      </w:tabs>
      <w:spacing w:before="80" w:after="80"/>
      <w:ind w:right="567"/>
      <w:jc w:val="left"/>
    </w:pPr>
    <w:rPr>
      <w:rFonts w:asciiTheme="majorHAnsi" w:eastAsia="Times New Roman" w:hAnsiTheme="majorHAnsi" w:cs="Times New Roman"/>
      <w:b/>
      <w:color w:val="ABC100" w:themeColor="accent2"/>
      <w:sz w:val="22"/>
      <w:szCs w:val="28"/>
      <w14:scene3d>
        <w14:camera w14:prst="orthographicFront"/>
        <w14:lightRig w14:rig="threePt" w14:dir="t">
          <w14:rot w14:lat="0" w14:lon="0" w14:rev="0"/>
        </w14:lightRig>
      </w14:scene3d>
    </w:rPr>
  </w:style>
  <w:style w:type="paragraph" w:styleId="TM3">
    <w:name w:val="toc 3"/>
    <w:basedOn w:val="Normal"/>
    <w:next w:val="Normal"/>
    <w:link w:val="TM3Car"/>
    <w:uiPriority w:val="39"/>
    <w:rsid w:val="006740BF"/>
    <w:pPr>
      <w:tabs>
        <w:tab w:val="right" w:leader="dot" w:pos="9639"/>
      </w:tabs>
      <w:spacing w:before="40" w:after="80"/>
      <w:ind w:right="567"/>
      <w:jc w:val="left"/>
    </w:pPr>
    <w:rPr>
      <w:rFonts w:asciiTheme="majorHAnsi" w:eastAsia="Times New Roman" w:hAnsiTheme="majorHAnsi" w:cstheme="majorHAnsi"/>
      <w:b/>
      <w:color w:val="00617E" w:themeColor="accent4"/>
      <w:szCs w:val="26"/>
    </w:rPr>
  </w:style>
  <w:style w:type="character" w:styleId="Lienhypertexte">
    <w:name w:val="Hyperlink"/>
    <w:uiPriority w:val="99"/>
    <w:unhideWhenUsed/>
    <w:rsid w:val="009F6CFE"/>
    <w:rPr>
      <w:i/>
      <w:color w:val="007A7C" w:themeColor="accent5" w:themeShade="BF"/>
      <w:u w:val="single"/>
    </w:rPr>
  </w:style>
  <w:style w:type="character" w:customStyle="1" w:styleId="TM1Car">
    <w:name w:val="TM 1 Car"/>
    <w:basedOn w:val="Policepardfaut"/>
    <w:link w:val="TM1"/>
    <w:uiPriority w:val="39"/>
    <w:rsid w:val="006740BF"/>
    <w:rPr>
      <w:rFonts w:asciiTheme="majorHAnsi" w:eastAsia="Times New Roman" w:hAnsiTheme="majorHAnsi" w:cs="Times New Roman"/>
      <w:b/>
      <w:caps/>
      <w:color w:val="09212C" w:themeColor="accent1"/>
      <w:sz w:val="24"/>
      <w:szCs w:val="28"/>
      <w:lang w:eastAsia="fr-FR"/>
    </w:rPr>
  </w:style>
  <w:style w:type="character" w:customStyle="1" w:styleId="TM2Car">
    <w:name w:val="TM 2 Car"/>
    <w:basedOn w:val="Policepardfaut"/>
    <w:link w:val="TM2"/>
    <w:uiPriority w:val="39"/>
    <w:rsid w:val="006740BF"/>
    <w:rPr>
      <w:rFonts w:asciiTheme="majorHAnsi" w:eastAsia="Times New Roman" w:hAnsiTheme="majorHAnsi" w:cs="Times New Roman"/>
      <w:b/>
      <w:color w:val="ABC100" w:themeColor="accent2"/>
      <w:sz w:val="22"/>
      <w:szCs w:val="28"/>
      <w:lang w:eastAsia="fr-FR"/>
      <w14:scene3d>
        <w14:camera w14:prst="orthographicFront"/>
        <w14:lightRig w14:rig="threePt" w14:dir="t">
          <w14:rot w14:lat="0" w14:lon="0" w14:rev="0"/>
        </w14:lightRig>
      </w14:scene3d>
    </w:rPr>
  </w:style>
  <w:style w:type="character" w:customStyle="1" w:styleId="TM3Car">
    <w:name w:val="TM 3 Car"/>
    <w:basedOn w:val="Policepardfaut"/>
    <w:link w:val="TM3"/>
    <w:uiPriority w:val="39"/>
    <w:rsid w:val="006740BF"/>
    <w:rPr>
      <w:rFonts w:asciiTheme="majorHAnsi" w:eastAsia="Times New Roman" w:hAnsiTheme="majorHAnsi" w:cstheme="majorHAnsi"/>
      <w:b/>
      <w:color w:val="00617E" w:themeColor="accent4"/>
      <w:szCs w:val="26"/>
      <w:lang w:eastAsia="fr-FR"/>
    </w:rPr>
  </w:style>
  <w:style w:type="paragraph" w:styleId="TM4">
    <w:name w:val="toc 4"/>
    <w:link w:val="TM4Car"/>
    <w:uiPriority w:val="39"/>
    <w:unhideWhenUsed/>
    <w:rsid w:val="00A57DCB"/>
    <w:pPr>
      <w:tabs>
        <w:tab w:val="right" w:leader="dot" w:pos="9639"/>
      </w:tabs>
      <w:spacing w:before="40" w:after="80"/>
      <w:ind w:right="567"/>
      <w:jc w:val="left"/>
    </w:pPr>
    <w:rPr>
      <w:rFonts w:asciiTheme="majorHAnsi" w:hAnsiTheme="majorHAnsi" w:cstheme="majorHAnsi"/>
      <w:color w:val="00A4A6" w:themeColor="accent5"/>
      <w:sz w:val="18"/>
      <w:szCs w:val="22"/>
    </w:rPr>
  </w:style>
  <w:style w:type="character" w:customStyle="1" w:styleId="TM4Car">
    <w:name w:val="TM 4 Car"/>
    <w:basedOn w:val="Policepardfaut"/>
    <w:link w:val="TM4"/>
    <w:uiPriority w:val="39"/>
    <w:rsid w:val="00A57DCB"/>
    <w:rPr>
      <w:rFonts w:asciiTheme="majorHAnsi" w:hAnsiTheme="majorHAnsi" w:cstheme="majorHAnsi"/>
      <w:color w:val="00A4A6" w:themeColor="accent5"/>
      <w:sz w:val="18"/>
      <w:szCs w:val="22"/>
      <w:lang w:eastAsia="fr-FR"/>
    </w:rPr>
  </w:style>
  <w:style w:type="paragraph" w:styleId="TM5">
    <w:name w:val="toc 5"/>
    <w:basedOn w:val="Normal"/>
    <w:next w:val="Normal"/>
    <w:autoRedefine/>
    <w:uiPriority w:val="39"/>
    <w:unhideWhenUsed/>
    <w:rsid w:val="00203D34"/>
    <w:pPr>
      <w:spacing w:after="100"/>
      <w:ind w:left="800"/>
    </w:pPr>
  </w:style>
  <w:style w:type="paragraph" w:customStyle="1" w:styleId="Titre0">
    <w:name w:val="Titre 0"/>
    <w:next w:val="Normal"/>
    <w:link w:val="Titre0Car"/>
    <w:uiPriority w:val="1"/>
    <w:qFormat/>
    <w:rsid w:val="00203D34"/>
    <w:pPr>
      <w:spacing w:before="240" w:after="40" w:line="216" w:lineRule="auto"/>
      <w:jc w:val="left"/>
    </w:pPr>
    <w:rPr>
      <w:b/>
      <w:caps/>
      <w:color w:val="09212C" w:themeColor="accent1"/>
      <w:sz w:val="28"/>
      <w:szCs w:val="44"/>
    </w:rPr>
  </w:style>
  <w:style w:type="paragraph" w:styleId="Notedefin">
    <w:name w:val="endnote text"/>
    <w:basedOn w:val="Normal"/>
    <w:link w:val="NotedefinCar"/>
    <w:uiPriority w:val="99"/>
    <w:semiHidden/>
    <w:unhideWhenUsed/>
    <w:rsid w:val="00203D34"/>
    <w:pPr>
      <w:spacing w:after="0"/>
    </w:pPr>
  </w:style>
  <w:style w:type="character" w:customStyle="1" w:styleId="Titre0Car">
    <w:name w:val="Titre 0 Car"/>
    <w:basedOn w:val="Policepardfaut"/>
    <w:link w:val="Titre0"/>
    <w:uiPriority w:val="1"/>
    <w:rsid w:val="00E24192"/>
    <w:rPr>
      <w:b/>
      <w:caps/>
      <w:color w:val="09212C" w:themeColor="accent1"/>
      <w:sz w:val="28"/>
      <w:szCs w:val="44"/>
    </w:rPr>
  </w:style>
  <w:style w:type="character" w:customStyle="1" w:styleId="NotedefinCar">
    <w:name w:val="Note de fin Car"/>
    <w:basedOn w:val="Policepardfaut"/>
    <w:link w:val="Notedefin"/>
    <w:uiPriority w:val="99"/>
    <w:semiHidden/>
    <w:rsid w:val="00203D34"/>
    <w:rPr>
      <w:lang w:val="fr-FR"/>
    </w:rPr>
  </w:style>
  <w:style w:type="character" w:styleId="Appeldenotedefin">
    <w:name w:val="endnote reference"/>
    <w:basedOn w:val="Policepardfaut"/>
    <w:uiPriority w:val="99"/>
    <w:semiHidden/>
    <w:unhideWhenUsed/>
    <w:rsid w:val="00203D34"/>
    <w:rPr>
      <w:vertAlign w:val="superscript"/>
    </w:rPr>
  </w:style>
  <w:style w:type="paragraph" w:styleId="Notedebasdepage">
    <w:name w:val="footnote text"/>
    <w:basedOn w:val="Normal"/>
    <w:link w:val="NotedebasdepageCar"/>
    <w:uiPriority w:val="4"/>
    <w:rsid w:val="00203D34"/>
    <w:pPr>
      <w:spacing w:after="80"/>
    </w:pPr>
    <w:rPr>
      <w:i/>
      <w:color w:val="828282" w:themeColor="background2"/>
      <w:sz w:val="16"/>
    </w:rPr>
  </w:style>
  <w:style w:type="character" w:customStyle="1" w:styleId="NotedebasdepageCar">
    <w:name w:val="Note de bas de page Car"/>
    <w:basedOn w:val="Policepardfaut"/>
    <w:link w:val="Notedebasdepage"/>
    <w:uiPriority w:val="4"/>
    <w:rsid w:val="00E24192"/>
    <w:rPr>
      <w:i/>
      <w:color w:val="828282" w:themeColor="background2"/>
      <w:sz w:val="16"/>
    </w:rPr>
  </w:style>
  <w:style w:type="character" w:styleId="Appelnotedebasdep">
    <w:name w:val="footnote reference"/>
    <w:basedOn w:val="Policepardfaut"/>
    <w:uiPriority w:val="99"/>
    <w:semiHidden/>
    <w:unhideWhenUsed/>
    <w:rsid w:val="00203D34"/>
    <w:rPr>
      <w:vertAlign w:val="superscript"/>
    </w:rPr>
  </w:style>
  <w:style w:type="paragraph" w:customStyle="1" w:styleId="Tableaudescription">
    <w:name w:val="= Tableau description"/>
    <w:link w:val="TableaudescriptionCar"/>
    <w:uiPriority w:val="3"/>
    <w:qFormat/>
    <w:rsid w:val="00203D34"/>
    <w:pPr>
      <w:spacing w:after="0"/>
    </w:pPr>
    <w:rPr>
      <w:rFonts w:cs="Arial"/>
      <w:b/>
      <w:szCs w:val="16"/>
    </w:rPr>
  </w:style>
  <w:style w:type="paragraph" w:customStyle="1" w:styleId="Tableauchiffres">
    <w:name w:val="= Tableau chiffres"/>
    <w:link w:val="TableauchiffresCar"/>
    <w:uiPriority w:val="3"/>
    <w:qFormat/>
    <w:rsid w:val="00203D34"/>
    <w:pPr>
      <w:spacing w:before="40" w:after="40"/>
      <w:jc w:val="right"/>
    </w:pPr>
    <w:rPr>
      <w:rFonts w:cs="Arial"/>
      <w:szCs w:val="16"/>
    </w:rPr>
  </w:style>
  <w:style w:type="character" w:customStyle="1" w:styleId="TableaudescriptionCar">
    <w:name w:val="= Tableau description Car"/>
    <w:basedOn w:val="Policepardfaut"/>
    <w:link w:val="Tableaudescription"/>
    <w:uiPriority w:val="3"/>
    <w:rsid w:val="00E24192"/>
    <w:rPr>
      <w:rFonts w:cs="Arial"/>
      <w:b/>
      <w:szCs w:val="16"/>
      <w:lang w:eastAsia="fr-FR"/>
    </w:rPr>
  </w:style>
  <w:style w:type="paragraph" w:styleId="Lgende">
    <w:name w:val="caption"/>
    <w:link w:val="LgendeCar"/>
    <w:uiPriority w:val="3"/>
    <w:qFormat/>
    <w:rsid w:val="009F6CFE"/>
    <w:pPr>
      <w:spacing w:before="20" w:after="20" w:line="216" w:lineRule="auto"/>
      <w:jc w:val="left"/>
    </w:pPr>
    <w:rPr>
      <w:rFonts w:cstheme="minorHAnsi"/>
      <w:b/>
      <w:caps/>
      <w:sz w:val="18"/>
      <w:szCs w:val="15"/>
    </w:rPr>
  </w:style>
  <w:style w:type="character" w:customStyle="1" w:styleId="TableauchiffresCar">
    <w:name w:val="= Tableau chiffres Car"/>
    <w:basedOn w:val="Policepardfaut"/>
    <w:link w:val="Tableauchiffres"/>
    <w:uiPriority w:val="3"/>
    <w:rsid w:val="00E24192"/>
    <w:rPr>
      <w:rFonts w:cs="Arial"/>
      <w:szCs w:val="16"/>
      <w:lang w:eastAsia="fr-FR"/>
    </w:rPr>
  </w:style>
  <w:style w:type="character" w:customStyle="1" w:styleId="LgendeCar">
    <w:name w:val="Légende Car"/>
    <w:basedOn w:val="Policepardfaut"/>
    <w:link w:val="Lgende"/>
    <w:uiPriority w:val="3"/>
    <w:rsid w:val="009F6CFE"/>
    <w:rPr>
      <w:rFonts w:cstheme="minorHAnsi"/>
      <w:b/>
      <w:caps/>
      <w:sz w:val="18"/>
      <w:szCs w:val="15"/>
    </w:rPr>
  </w:style>
  <w:style w:type="paragraph" w:styleId="Tabledesillustrations">
    <w:name w:val="table of figures"/>
    <w:next w:val="Normal"/>
    <w:link w:val="TabledesillustrationsCar"/>
    <w:uiPriority w:val="99"/>
    <w:unhideWhenUsed/>
    <w:rsid w:val="00203D34"/>
    <w:pPr>
      <w:tabs>
        <w:tab w:val="right" w:leader="dot" w:pos="9628"/>
      </w:tabs>
      <w:spacing w:before="20" w:after="20"/>
      <w:ind w:right="567"/>
    </w:pPr>
    <w:rPr>
      <w:noProof/>
      <w:color w:val="09212C" w:themeColor="accent1"/>
    </w:rPr>
  </w:style>
  <w:style w:type="paragraph" w:customStyle="1" w:styleId="Tableausous-titre">
    <w:name w:val="= Tableau sous-titre"/>
    <w:link w:val="Tableausous-titreCar"/>
    <w:uiPriority w:val="3"/>
    <w:qFormat/>
    <w:rsid w:val="00203D34"/>
    <w:pPr>
      <w:spacing w:after="0"/>
    </w:pPr>
    <w:rPr>
      <w:rFonts w:cstheme="minorHAnsi"/>
      <w:color w:val="828282" w:themeColor="background2"/>
      <w:sz w:val="16"/>
      <w:szCs w:val="15"/>
    </w:rPr>
  </w:style>
  <w:style w:type="paragraph" w:customStyle="1" w:styleId="Tableautitrecolonne">
    <w:name w:val="= Tableau titre colonne"/>
    <w:link w:val="TableautitrecolonneCar"/>
    <w:uiPriority w:val="3"/>
    <w:qFormat/>
    <w:rsid w:val="00203D34"/>
    <w:pPr>
      <w:pBdr>
        <w:bottom w:val="single" w:sz="4" w:space="1" w:color="00617E" w:themeColor="accent4"/>
      </w:pBdr>
      <w:spacing w:after="0"/>
      <w:jc w:val="left"/>
    </w:pPr>
    <w:rPr>
      <w:rFonts w:cs="Arial"/>
      <w:caps/>
      <w:color w:val="00617E" w:themeColor="accent4"/>
      <w:sz w:val="18"/>
      <w:szCs w:val="16"/>
    </w:rPr>
  </w:style>
  <w:style w:type="character" w:customStyle="1" w:styleId="Tableausous-titreCar">
    <w:name w:val="= Tableau sous-titre Car"/>
    <w:basedOn w:val="Policepardfaut"/>
    <w:link w:val="Tableausous-titre"/>
    <w:uiPriority w:val="3"/>
    <w:rsid w:val="00E24192"/>
    <w:rPr>
      <w:rFonts w:cstheme="minorHAnsi"/>
      <w:color w:val="828282" w:themeColor="background2"/>
      <w:sz w:val="16"/>
      <w:szCs w:val="15"/>
      <w:lang w:eastAsia="fr-FR"/>
    </w:rPr>
  </w:style>
  <w:style w:type="paragraph" w:customStyle="1" w:styleId="Documentcontacts">
    <w:name w:val="_Document contacts"/>
    <w:link w:val="DocumentcontactsChar"/>
    <w:uiPriority w:val="4"/>
    <w:rsid w:val="00203D34"/>
    <w:pPr>
      <w:spacing w:before="360"/>
    </w:pPr>
    <w:rPr>
      <w:b/>
      <w:color w:val="ABC100" w:themeColor="accent2"/>
      <w:sz w:val="28"/>
    </w:rPr>
  </w:style>
  <w:style w:type="character" w:customStyle="1" w:styleId="TableautitrecolonneCar">
    <w:name w:val="= Tableau titre colonne Car"/>
    <w:basedOn w:val="Policepardfaut"/>
    <w:link w:val="Tableautitrecolonne"/>
    <w:uiPriority w:val="3"/>
    <w:rsid w:val="00E24192"/>
    <w:rPr>
      <w:rFonts w:cs="Arial"/>
      <w:caps/>
      <w:color w:val="00617E" w:themeColor="accent4"/>
      <w:sz w:val="18"/>
      <w:szCs w:val="16"/>
      <w:lang w:eastAsia="fr-FR"/>
    </w:rPr>
  </w:style>
  <w:style w:type="character" w:customStyle="1" w:styleId="Mentionnonrsolue1">
    <w:name w:val="Mention non résolue1"/>
    <w:basedOn w:val="Policepardfaut"/>
    <w:uiPriority w:val="99"/>
    <w:semiHidden/>
    <w:unhideWhenUsed/>
    <w:rsid w:val="00203D34"/>
    <w:rPr>
      <w:color w:val="808080"/>
      <w:shd w:val="clear" w:color="auto" w:fill="E6E6E6"/>
    </w:rPr>
  </w:style>
  <w:style w:type="character" w:customStyle="1" w:styleId="DocumentcontactsChar">
    <w:name w:val="_Document contacts Char"/>
    <w:basedOn w:val="Policepardfaut"/>
    <w:link w:val="Documentcontacts"/>
    <w:uiPriority w:val="4"/>
    <w:rsid w:val="00E24192"/>
    <w:rPr>
      <w:b/>
      <w:color w:val="ABC100" w:themeColor="accent2"/>
      <w:sz w:val="28"/>
    </w:rPr>
  </w:style>
  <w:style w:type="character" w:customStyle="1" w:styleId="TabledesillustrationsCar">
    <w:name w:val="Table des illustrations Car"/>
    <w:basedOn w:val="Policepardfaut"/>
    <w:link w:val="Tabledesillustrations"/>
    <w:uiPriority w:val="99"/>
    <w:rsid w:val="00203D34"/>
    <w:rPr>
      <w:noProof/>
      <w:color w:val="09212C" w:themeColor="accent1"/>
    </w:rPr>
  </w:style>
  <w:style w:type="paragraph" w:styleId="NormalWeb">
    <w:name w:val="Normal (Web)"/>
    <w:basedOn w:val="Normal"/>
    <w:uiPriority w:val="99"/>
    <w:semiHidden/>
    <w:unhideWhenUsed/>
    <w:rsid w:val="00203D34"/>
    <w:pPr>
      <w:spacing w:before="100" w:beforeAutospacing="1" w:after="100" w:afterAutospacing="1"/>
      <w:jc w:val="left"/>
    </w:pPr>
    <w:rPr>
      <w:rFonts w:ascii="Times New Roman" w:eastAsiaTheme="minorEastAsia" w:hAnsi="Times New Roman" w:cs="Times New Roman"/>
      <w:sz w:val="24"/>
      <w:szCs w:val="24"/>
    </w:rPr>
  </w:style>
  <w:style w:type="paragraph" w:customStyle="1" w:styleId="Documentcontactssiteinternet">
    <w:name w:val="_Document contacts site internet"/>
    <w:next w:val="Normal"/>
    <w:link w:val="DocumentcontactssiteinternetCar"/>
    <w:uiPriority w:val="4"/>
    <w:rsid w:val="00203D34"/>
    <w:pPr>
      <w:spacing w:after="360"/>
    </w:pPr>
    <w:rPr>
      <w:b/>
      <w:color w:val="FFFFFF" w:themeColor="background1"/>
      <w:sz w:val="28"/>
      <w:bdr w:val="single" w:sz="36" w:space="0" w:color="09212C" w:themeColor="accent1"/>
      <w:shd w:val="clear" w:color="auto" w:fill="09212C" w:themeFill="accent1"/>
    </w:rPr>
  </w:style>
  <w:style w:type="paragraph" w:customStyle="1" w:styleId="Tableautotal">
    <w:name w:val="= Tableau total"/>
    <w:link w:val="TableautotalCar"/>
    <w:uiPriority w:val="3"/>
    <w:qFormat/>
    <w:rsid w:val="00203D34"/>
    <w:pPr>
      <w:spacing w:after="0"/>
      <w:jc w:val="left"/>
    </w:pPr>
    <w:rPr>
      <w:rFonts w:cs="Arial"/>
      <w:b/>
      <w:color w:val="00617E" w:themeColor="accent4"/>
      <w:szCs w:val="16"/>
    </w:rPr>
  </w:style>
  <w:style w:type="character" w:customStyle="1" w:styleId="DocumentcontactssiteinternetCar">
    <w:name w:val="_Document contacts site internet Car"/>
    <w:basedOn w:val="Policepardfaut"/>
    <w:link w:val="Documentcontactssiteinternet"/>
    <w:uiPriority w:val="4"/>
    <w:rsid w:val="00E24192"/>
    <w:rPr>
      <w:b/>
      <w:color w:val="FFFFFF" w:themeColor="background1"/>
      <w:sz w:val="28"/>
      <w:bdr w:val="single" w:sz="36" w:space="0" w:color="09212C" w:themeColor="accent1"/>
    </w:rPr>
  </w:style>
  <w:style w:type="character" w:customStyle="1" w:styleId="TableautotalCar">
    <w:name w:val="= Tableau total Car"/>
    <w:basedOn w:val="Policepardfaut"/>
    <w:link w:val="Tableautotal"/>
    <w:uiPriority w:val="3"/>
    <w:rsid w:val="00E24192"/>
    <w:rPr>
      <w:rFonts w:cs="Arial"/>
      <w:b/>
      <w:color w:val="00617E" w:themeColor="accent4"/>
      <w:szCs w:val="16"/>
      <w:lang w:eastAsia="fr-FR"/>
    </w:rPr>
  </w:style>
  <w:style w:type="paragraph" w:customStyle="1" w:styleId="Documentinformationsous-titre">
    <w:name w:val="_Document information sous-titre"/>
    <w:link w:val="Documentinformationsous-titreChar"/>
    <w:uiPriority w:val="4"/>
    <w:rsid w:val="00203D34"/>
    <w:pPr>
      <w:spacing w:before="240" w:after="120"/>
    </w:pPr>
    <w:rPr>
      <w:caps/>
      <w:color w:val="00617E" w:themeColor="accent4"/>
      <w:spacing w:val="10"/>
      <w:sz w:val="16"/>
    </w:rPr>
  </w:style>
  <w:style w:type="paragraph" w:customStyle="1" w:styleId="Documentinformationtexte">
    <w:name w:val="_Document information texte"/>
    <w:link w:val="DocumentinformationtexteCar"/>
    <w:uiPriority w:val="4"/>
    <w:rsid w:val="00203D34"/>
    <w:pPr>
      <w:spacing w:after="40"/>
      <w:jc w:val="left"/>
    </w:pPr>
    <w:rPr>
      <w:color w:val="828282" w:themeColor="background2"/>
      <w:sz w:val="18"/>
    </w:rPr>
  </w:style>
  <w:style w:type="character" w:customStyle="1" w:styleId="Documentinformationsous-titreChar">
    <w:name w:val="_Document information sous-titre Char"/>
    <w:basedOn w:val="Policepardfaut"/>
    <w:link w:val="Documentinformationsous-titre"/>
    <w:uiPriority w:val="4"/>
    <w:rsid w:val="00E24192"/>
    <w:rPr>
      <w:caps/>
      <w:color w:val="00617E" w:themeColor="accent4"/>
      <w:spacing w:val="10"/>
      <w:sz w:val="16"/>
    </w:rPr>
  </w:style>
  <w:style w:type="table" w:customStyle="1" w:styleId="TableGrid1">
    <w:name w:val="Table Grid1"/>
    <w:basedOn w:val="TableauNormal"/>
    <w:next w:val="Grilledutableau"/>
    <w:uiPriority w:val="39"/>
    <w:rsid w:val="00203D3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ocumentinformationtexteCar">
    <w:name w:val="_Document information texte Car"/>
    <w:basedOn w:val="Policepardfaut"/>
    <w:link w:val="Documentinformationtexte"/>
    <w:uiPriority w:val="4"/>
    <w:rsid w:val="00E24192"/>
    <w:rPr>
      <w:color w:val="828282" w:themeColor="background2"/>
      <w:sz w:val="18"/>
    </w:rPr>
  </w:style>
  <w:style w:type="paragraph" w:customStyle="1" w:styleId="Documentinformationtitres">
    <w:name w:val="_Document information titres"/>
    <w:link w:val="DocumentinformationtitresCar"/>
    <w:uiPriority w:val="4"/>
    <w:rsid w:val="00203D34"/>
    <w:pPr>
      <w:pBdr>
        <w:bottom w:val="single" w:sz="4" w:space="2" w:color="B4B4B4" w:themeColor="background2" w:themeTint="99"/>
      </w:pBdr>
      <w:spacing w:after="40"/>
      <w:jc w:val="left"/>
    </w:pPr>
    <w:rPr>
      <w:b/>
      <w:color w:val="828282" w:themeColor="background2"/>
      <w:sz w:val="18"/>
    </w:rPr>
  </w:style>
  <w:style w:type="character" w:customStyle="1" w:styleId="DocumentinformationtitresCar">
    <w:name w:val="_Document information titres Car"/>
    <w:basedOn w:val="Policepardfaut"/>
    <w:link w:val="Documentinformationtitres"/>
    <w:uiPriority w:val="4"/>
    <w:rsid w:val="00E24192"/>
    <w:rPr>
      <w:b/>
      <w:color w:val="828282" w:themeColor="background2"/>
      <w:sz w:val="18"/>
    </w:rPr>
  </w:style>
  <w:style w:type="table" w:customStyle="1" w:styleId="Grilledutableau1">
    <w:name w:val="Grille du tableau1"/>
    <w:basedOn w:val="TableauNormal"/>
    <w:next w:val="Grilledutableau"/>
    <w:uiPriority w:val="39"/>
    <w:rsid w:val="00203D3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_Document type"/>
    <w:link w:val="DocumenttypeChar"/>
    <w:uiPriority w:val="4"/>
    <w:rsid w:val="00010D47"/>
    <w:pPr>
      <w:spacing w:after="0" w:line="180" w:lineRule="auto"/>
      <w:jc w:val="right"/>
    </w:pPr>
    <w:rPr>
      <w:b/>
      <w:caps/>
      <w:color w:val="09212C" w:themeColor="accent1"/>
      <w:sz w:val="52"/>
      <w:szCs w:val="48"/>
    </w:rPr>
  </w:style>
  <w:style w:type="character" w:customStyle="1" w:styleId="DocumenttypeChar">
    <w:name w:val="_Document type Char"/>
    <w:basedOn w:val="Policepardfaut"/>
    <w:link w:val="Documenttype"/>
    <w:uiPriority w:val="4"/>
    <w:rsid w:val="00010D47"/>
    <w:rPr>
      <w:b/>
      <w:caps/>
      <w:color w:val="09212C" w:themeColor="accent1"/>
      <w:sz w:val="52"/>
      <w:szCs w:val="48"/>
    </w:rPr>
  </w:style>
  <w:style w:type="paragraph" w:customStyle="1" w:styleId="Documentnom">
    <w:name w:val="_Document nom"/>
    <w:link w:val="DocumentnomChar"/>
    <w:uiPriority w:val="4"/>
    <w:rsid w:val="0035622E"/>
    <w:pPr>
      <w:spacing w:after="0"/>
      <w:jc w:val="right"/>
    </w:pPr>
    <w:rPr>
      <w:b/>
      <w:caps/>
      <w:color w:val="5D858B" w:themeColor="accent3"/>
      <w:sz w:val="36"/>
    </w:rPr>
  </w:style>
  <w:style w:type="character" w:customStyle="1" w:styleId="DocumentnomChar">
    <w:name w:val="_Document nom Char"/>
    <w:basedOn w:val="Policepardfaut"/>
    <w:link w:val="Documentnom"/>
    <w:uiPriority w:val="4"/>
    <w:rsid w:val="0035622E"/>
    <w:rPr>
      <w:b/>
      <w:caps/>
      <w:color w:val="5D858B" w:themeColor="accent3"/>
      <w:sz w:val="36"/>
    </w:rPr>
  </w:style>
  <w:style w:type="character" w:customStyle="1" w:styleId="TableautitrecolonnebleuCar">
    <w:name w:val="= Tableau titre colonne bleu Car"/>
    <w:basedOn w:val="Policepardfaut"/>
    <w:link w:val="Tableautitrecolonnebleu"/>
    <w:uiPriority w:val="3"/>
    <w:locked/>
    <w:rsid w:val="00E24192"/>
    <w:rPr>
      <w:rFonts w:cstheme="minorHAnsi"/>
      <w:b/>
      <w:caps/>
      <w:color w:val="FFFFFF" w:themeColor="background1"/>
      <w:sz w:val="18"/>
      <w:szCs w:val="16"/>
      <w:shd w:val="clear" w:color="auto" w:fill="00617E" w:themeFill="accent4"/>
    </w:rPr>
  </w:style>
  <w:style w:type="paragraph" w:customStyle="1" w:styleId="Tableautitrecolonnebleu">
    <w:name w:val="= Tableau titre colonne bleu"/>
    <w:link w:val="TableautitrecolonnebleuCar"/>
    <w:uiPriority w:val="3"/>
    <w:qFormat/>
    <w:rsid w:val="00203D34"/>
    <w:pPr>
      <w:pBdr>
        <w:top w:val="single" w:sz="18" w:space="2" w:color="00617E" w:themeColor="accent4"/>
        <w:left w:val="single" w:sz="18" w:space="2" w:color="00617E" w:themeColor="accent4"/>
        <w:bottom w:val="single" w:sz="18" w:space="2" w:color="00617E" w:themeColor="accent4"/>
        <w:right w:val="single" w:sz="18" w:space="2" w:color="00617E" w:themeColor="accent4"/>
      </w:pBdr>
      <w:shd w:val="clear" w:color="auto" w:fill="00617E" w:themeFill="accent4"/>
      <w:spacing w:after="0"/>
    </w:pPr>
    <w:rPr>
      <w:rFonts w:cstheme="minorHAnsi"/>
      <w:b/>
      <w:caps/>
      <w:color w:val="FFFFFF" w:themeColor="background1"/>
      <w:sz w:val="18"/>
      <w:szCs w:val="16"/>
    </w:rPr>
  </w:style>
  <w:style w:type="paragraph" w:customStyle="1" w:styleId="Textehyperliencontact">
    <w:name w:val="| Texte hyperlien contact"/>
    <w:link w:val="TextehyperliencontactCar"/>
    <w:uiPriority w:val="2"/>
    <w:rsid w:val="00070DB8"/>
    <w:rPr>
      <w:color w:val="828282" w:themeColor="background2"/>
      <w:sz w:val="24"/>
    </w:rPr>
  </w:style>
  <w:style w:type="character" w:customStyle="1" w:styleId="TextehyperliencontactCar">
    <w:name w:val="| Texte hyperlien contact Car"/>
    <w:basedOn w:val="Policepardfaut"/>
    <w:link w:val="Textehyperliencontact"/>
    <w:uiPriority w:val="2"/>
    <w:rsid w:val="00E24192"/>
    <w:rPr>
      <w:color w:val="828282" w:themeColor="background2"/>
      <w:sz w:val="24"/>
      <w:lang w:val="fr-FR"/>
    </w:rPr>
  </w:style>
  <w:style w:type="table" w:customStyle="1" w:styleId="Grilledutableau2">
    <w:name w:val="Grille du tableau2"/>
    <w:basedOn w:val="TableauNormal"/>
    <w:next w:val="Grilledutableau"/>
    <w:uiPriority w:val="39"/>
    <w:rsid w:val="000241D9"/>
    <w:pPr>
      <w:spacing w:after="0"/>
    </w:pPr>
    <w:rPr>
      <w:rFonts w:ascii="Segoe UI" w:eastAsia="Segoe UI" w:hAnsi="Segoe U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1">
    <w:name w:val="Grille du tableau21"/>
    <w:basedOn w:val="TableauNormal"/>
    <w:uiPriority w:val="39"/>
    <w:rsid w:val="000E4898"/>
    <w:pPr>
      <w:spacing w:after="0"/>
    </w:pPr>
    <w:rPr>
      <w:rFonts w:ascii="Segoe UI" w:eastAsia="Segoe UI" w:hAnsi="Segoe U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italique">
    <w:name w:val="| Texte italique"/>
    <w:link w:val="TexteitaliqueCar"/>
    <w:uiPriority w:val="2"/>
    <w:qFormat/>
    <w:rsid w:val="00414B14"/>
    <w:pPr>
      <w:spacing w:before="80" w:after="80"/>
    </w:pPr>
    <w:rPr>
      <w:i/>
      <w:color w:val="00617E" w:themeColor="accent4"/>
    </w:rPr>
  </w:style>
  <w:style w:type="character" w:customStyle="1" w:styleId="TexteitaliqueCar">
    <w:name w:val="| Texte italique Car"/>
    <w:basedOn w:val="Policepardfaut"/>
    <w:link w:val="Texteitalique"/>
    <w:uiPriority w:val="2"/>
    <w:rsid w:val="00414B14"/>
    <w:rPr>
      <w:i/>
      <w:color w:val="00617E" w:themeColor="accent4"/>
      <w:lang w:val="fr-FR"/>
    </w:rPr>
  </w:style>
  <w:style w:type="paragraph" w:styleId="Corpsdetexte">
    <w:name w:val="Body Text"/>
    <w:basedOn w:val="Normal"/>
    <w:link w:val="CorpsdetexteCar"/>
    <w:qFormat/>
    <w:rsid w:val="00BE0852"/>
    <w:pPr>
      <w:spacing w:line="264" w:lineRule="auto"/>
    </w:pPr>
  </w:style>
  <w:style w:type="character" w:customStyle="1" w:styleId="CorpsdetexteCar">
    <w:name w:val="Corps de texte Car"/>
    <w:basedOn w:val="Policepardfaut"/>
    <w:link w:val="Corpsdetexte"/>
    <w:rsid w:val="00BE0852"/>
  </w:style>
  <w:style w:type="paragraph" w:customStyle="1" w:styleId="Pucesniveau1MOESaint-Etienne">
    <w:name w:val="Puces : niveau 1 MOE Saint-Etienne"/>
    <w:basedOn w:val="Normal"/>
    <w:qFormat/>
    <w:rsid w:val="00F73071"/>
    <w:pPr>
      <w:numPr>
        <w:numId w:val="6"/>
      </w:numPr>
      <w:spacing w:after="0" w:line="288" w:lineRule="auto"/>
    </w:pPr>
    <w:rPr>
      <w:rFonts w:ascii="Century Gothic" w:eastAsia="CenturyGothic" w:hAnsi="Century Gothic" w:cs="Times New Roman"/>
      <w:color w:val="000000"/>
      <w:w w:val="90"/>
    </w:rPr>
  </w:style>
  <w:style w:type="character" w:styleId="Marquedecommentaire">
    <w:name w:val="annotation reference"/>
    <w:basedOn w:val="Policepardfaut"/>
    <w:semiHidden/>
    <w:unhideWhenUsed/>
    <w:rsid w:val="00042EFF"/>
    <w:rPr>
      <w:sz w:val="16"/>
      <w:szCs w:val="16"/>
    </w:rPr>
  </w:style>
  <w:style w:type="paragraph" w:styleId="Commentaire">
    <w:name w:val="annotation text"/>
    <w:basedOn w:val="Normal"/>
    <w:link w:val="CommentaireCar"/>
    <w:unhideWhenUsed/>
    <w:rsid w:val="00042EFF"/>
  </w:style>
  <w:style w:type="character" w:customStyle="1" w:styleId="CommentaireCar">
    <w:name w:val="Commentaire Car"/>
    <w:basedOn w:val="Policepardfaut"/>
    <w:link w:val="Commentaire"/>
    <w:rsid w:val="00042EFF"/>
  </w:style>
  <w:style w:type="paragraph" w:styleId="Objetducommentaire">
    <w:name w:val="annotation subject"/>
    <w:basedOn w:val="Commentaire"/>
    <w:next w:val="Commentaire"/>
    <w:link w:val="ObjetducommentaireCar"/>
    <w:uiPriority w:val="99"/>
    <w:semiHidden/>
    <w:unhideWhenUsed/>
    <w:rsid w:val="00042EFF"/>
    <w:rPr>
      <w:b/>
      <w:bCs/>
    </w:rPr>
  </w:style>
  <w:style w:type="character" w:customStyle="1" w:styleId="ObjetducommentaireCar">
    <w:name w:val="Objet du commentaire Car"/>
    <w:basedOn w:val="CommentaireCar"/>
    <w:link w:val="Objetducommentaire"/>
    <w:uiPriority w:val="99"/>
    <w:semiHidden/>
    <w:rsid w:val="00042EFF"/>
    <w:rPr>
      <w:b/>
      <w:bCs/>
    </w:rPr>
  </w:style>
  <w:style w:type="paragraph" w:styleId="Textedebulles">
    <w:name w:val="Balloon Text"/>
    <w:basedOn w:val="Normal"/>
    <w:link w:val="TextedebullesCar"/>
    <w:uiPriority w:val="99"/>
    <w:semiHidden/>
    <w:unhideWhenUsed/>
    <w:rsid w:val="00042EFF"/>
    <w:pPr>
      <w:spacing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42EFF"/>
    <w:rPr>
      <w:rFonts w:ascii="Segoe UI" w:hAnsi="Segoe UI" w:cs="Segoe UI"/>
      <w:sz w:val="18"/>
      <w:szCs w:val="18"/>
    </w:rPr>
  </w:style>
  <w:style w:type="paragraph" w:customStyle="1" w:styleId="Puces1">
    <w:name w:val="Puces 1"/>
    <w:basedOn w:val="Normal"/>
    <w:next w:val="Listepuces"/>
    <w:link w:val="Puces1Car"/>
    <w:qFormat/>
    <w:rsid w:val="009E1A25"/>
    <w:pPr>
      <w:widowControl w:val="0"/>
      <w:numPr>
        <w:numId w:val="10"/>
      </w:numPr>
      <w:spacing w:before="0" w:after="0"/>
      <w:ind w:left="1135" w:hanging="284"/>
    </w:pPr>
    <w:rPr>
      <w:rFonts w:cstheme="minorHAnsi"/>
      <w:color w:val="000000"/>
      <w:szCs w:val="24"/>
    </w:rPr>
  </w:style>
  <w:style w:type="paragraph" w:customStyle="1" w:styleId="Puces2">
    <w:name w:val="Puces 2"/>
    <w:basedOn w:val="Puces1"/>
    <w:link w:val="Puces2Car"/>
    <w:qFormat/>
    <w:rsid w:val="00684DAC"/>
    <w:pPr>
      <w:numPr>
        <w:ilvl w:val="1"/>
        <w:numId w:val="8"/>
      </w:numPr>
      <w:tabs>
        <w:tab w:val="clear" w:pos="1134"/>
        <w:tab w:val="num" w:pos="993"/>
      </w:tabs>
      <w:ind w:left="993" w:hanging="426"/>
    </w:pPr>
  </w:style>
  <w:style w:type="character" w:customStyle="1" w:styleId="Puces2Car">
    <w:name w:val="Puces 2 Car"/>
    <w:basedOn w:val="Puces1Car"/>
    <w:link w:val="Puces2"/>
    <w:rsid w:val="00684DAC"/>
    <w:rPr>
      <w:rFonts w:cstheme="minorHAnsi"/>
      <w:color w:val="000000"/>
      <w:szCs w:val="24"/>
    </w:rPr>
  </w:style>
  <w:style w:type="character" w:customStyle="1" w:styleId="Puces1Car">
    <w:name w:val="Puces 1 Car"/>
    <w:link w:val="Puces1"/>
    <w:locked/>
    <w:rsid w:val="009E1A25"/>
    <w:rPr>
      <w:rFonts w:cstheme="minorHAnsi"/>
      <w:color w:val="000000"/>
      <w:szCs w:val="24"/>
    </w:rPr>
  </w:style>
  <w:style w:type="numbering" w:customStyle="1" w:styleId="Style3">
    <w:name w:val="Style3"/>
    <w:uiPriority w:val="99"/>
    <w:rsid w:val="00684DAC"/>
    <w:pPr>
      <w:numPr>
        <w:numId w:val="7"/>
      </w:numPr>
    </w:pPr>
  </w:style>
  <w:style w:type="numbering" w:customStyle="1" w:styleId="Style4">
    <w:name w:val="Style4"/>
    <w:uiPriority w:val="99"/>
    <w:rsid w:val="00684DAC"/>
    <w:pPr>
      <w:numPr>
        <w:numId w:val="9"/>
      </w:numPr>
    </w:pPr>
  </w:style>
  <w:style w:type="paragraph" w:styleId="Listepuces">
    <w:name w:val="List Bullet"/>
    <w:basedOn w:val="Normal"/>
    <w:uiPriority w:val="99"/>
    <w:semiHidden/>
    <w:unhideWhenUsed/>
    <w:rsid w:val="00684DAC"/>
    <w:pPr>
      <w:numPr>
        <w:numId w:val="7"/>
      </w:numPr>
      <w:contextualSpacing/>
    </w:pPr>
  </w:style>
  <w:style w:type="character" w:customStyle="1" w:styleId="Titre6Car">
    <w:name w:val="Titre 6 Car"/>
    <w:aliases w:val="Mini titre Car"/>
    <w:basedOn w:val="Policepardfaut"/>
    <w:link w:val="Titre6"/>
    <w:rsid w:val="00A606F5"/>
    <w:rPr>
      <w:rFonts w:asciiTheme="majorHAnsi" w:eastAsiaTheme="majorEastAsia" w:hAnsiTheme="majorHAnsi" w:cstheme="majorBidi"/>
      <w:color w:val="041015" w:themeColor="accent1" w:themeShade="7F"/>
    </w:rPr>
  </w:style>
  <w:style w:type="paragraph" w:styleId="Rvision">
    <w:name w:val="Revision"/>
    <w:hidden/>
    <w:uiPriority w:val="99"/>
    <w:semiHidden/>
    <w:rsid w:val="005E178D"/>
    <w:pPr>
      <w:spacing w:after="0"/>
      <w:jc w:val="left"/>
    </w:pPr>
  </w:style>
  <w:style w:type="character" w:customStyle="1" w:styleId="Titre7Car">
    <w:name w:val="Titre 7 Car"/>
    <w:basedOn w:val="Policepardfaut"/>
    <w:link w:val="Titre7"/>
    <w:rsid w:val="006568CA"/>
    <w:rPr>
      <w:rFonts w:ascii="Trebuchet MS" w:eastAsia="Times New Roman" w:hAnsi="Trebuchet MS" w:cs="Times New Roman"/>
      <w:b/>
      <w:bCs/>
      <w:w w:val="90"/>
    </w:rPr>
  </w:style>
  <w:style w:type="character" w:customStyle="1" w:styleId="Titre8Car">
    <w:name w:val="Titre 8 Car"/>
    <w:basedOn w:val="Policepardfaut"/>
    <w:link w:val="Titre8"/>
    <w:rsid w:val="006568CA"/>
    <w:rPr>
      <w:rFonts w:ascii="Trebuchet MS" w:eastAsia="Times New Roman" w:hAnsi="Trebuchet MS" w:cs="Times New Roman"/>
      <w:b/>
      <w:bCs/>
      <w:w w:val="90"/>
      <w:lang w:val="en-GB"/>
    </w:rPr>
  </w:style>
  <w:style w:type="character" w:customStyle="1" w:styleId="Titre9Car">
    <w:name w:val="Titre 9 Car"/>
    <w:basedOn w:val="Policepardfaut"/>
    <w:link w:val="Titre9"/>
    <w:rsid w:val="006568CA"/>
    <w:rPr>
      <w:rFonts w:ascii="Trebuchet MS" w:eastAsia="Times New Roman" w:hAnsi="Trebuchet MS" w:cs="Times New Roman"/>
      <w:b/>
      <w:bCs/>
      <w:w w:val="90"/>
      <w:lang w:val="en-GB"/>
    </w:rPr>
  </w:style>
  <w:style w:type="paragraph" w:customStyle="1" w:styleId="Default">
    <w:name w:val="Default"/>
    <w:rsid w:val="003C478D"/>
    <w:pPr>
      <w:autoSpaceDE w:val="0"/>
      <w:autoSpaceDN w:val="0"/>
      <w:adjustRightInd w:val="0"/>
      <w:spacing w:after="0"/>
      <w:jc w:val="left"/>
    </w:pPr>
    <w:rPr>
      <w:rFonts w:ascii="Futura Light" w:hAnsi="Futura Light" w:cs="Futura Light"/>
      <w:color w:val="000000"/>
      <w:sz w:val="24"/>
      <w:szCs w:val="24"/>
    </w:rPr>
  </w:style>
  <w:style w:type="paragraph" w:customStyle="1" w:styleId="Pa8">
    <w:name w:val="Pa8"/>
    <w:basedOn w:val="Default"/>
    <w:next w:val="Default"/>
    <w:uiPriority w:val="99"/>
    <w:rsid w:val="003C478D"/>
    <w:pPr>
      <w:spacing w:line="241" w:lineRule="atLeast"/>
    </w:pPr>
    <w:rPr>
      <w:rFonts w:cstheme="minorBidi"/>
      <w:color w:val="auto"/>
    </w:rPr>
  </w:style>
  <w:style w:type="character" w:customStyle="1" w:styleId="A4">
    <w:name w:val="A4"/>
    <w:uiPriority w:val="99"/>
    <w:rsid w:val="003C478D"/>
    <w:rPr>
      <w:rFonts w:cs="Futura Light"/>
      <w:color w:val="000000"/>
      <w:sz w:val="18"/>
      <w:szCs w:val="18"/>
    </w:rPr>
  </w:style>
  <w:style w:type="paragraph" w:customStyle="1" w:styleId="Pa3">
    <w:name w:val="Pa3"/>
    <w:basedOn w:val="Default"/>
    <w:next w:val="Default"/>
    <w:uiPriority w:val="99"/>
    <w:rsid w:val="003C478D"/>
    <w:pPr>
      <w:spacing w:line="241" w:lineRule="atLeast"/>
    </w:pPr>
    <w:rPr>
      <w:rFonts w:cstheme="minorBidi"/>
      <w:color w:val="auto"/>
    </w:rPr>
  </w:style>
  <w:style w:type="character" w:styleId="Lienhypertextesuivivisit">
    <w:name w:val="FollowedHyperlink"/>
    <w:basedOn w:val="Policepardfaut"/>
    <w:uiPriority w:val="99"/>
    <w:semiHidden/>
    <w:unhideWhenUsed/>
    <w:rsid w:val="00BE0772"/>
    <w:rPr>
      <w:color w:val="09212C" w:themeColor="followedHyperlink"/>
      <w:u w:val="single"/>
    </w:rPr>
  </w:style>
  <w:style w:type="paragraph" w:styleId="Sansinterligne">
    <w:name w:val="No Spacing"/>
    <w:link w:val="SansinterligneCar"/>
    <w:uiPriority w:val="1"/>
    <w:qFormat/>
    <w:rsid w:val="00EA3B48"/>
    <w:pPr>
      <w:spacing w:after="0"/>
      <w:jc w:val="left"/>
    </w:pPr>
    <w:rPr>
      <w:rFonts w:eastAsiaTheme="minorEastAsia"/>
      <w:sz w:val="22"/>
      <w:szCs w:val="22"/>
    </w:rPr>
  </w:style>
  <w:style w:type="character" w:customStyle="1" w:styleId="SansinterligneCar">
    <w:name w:val="Sans interligne Car"/>
    <w:basedOn w:val="Policepardfaut"/>
    <w:link w:val="Sansinterligne"/>
    <w:uiPriority w:val="1"/>
    <w:rsid w:val="00EA3B48"/>
    <w:rPr>
      <w:rFonts w:eastAsiaTheme="minorEastAsia"/>
      <w:sz w:val="22"/>
      <w:szCs w:val="22"/>
    </w:rPr>
  </w:style>
  <w:style w:type="character" w:customStyle="1" w:styleId="Puce1Car">
    <w:name w:val="Puce 1 Car"/>
    <w:basedOn w:val="Policepardfaut"/>
    <w:link w:val="Puce1"/>
    <w:rsid w:val="00644727"/>
  </w:style>
  <w:style w:type="character" w:customStyle="1" w:styleId="sous-titreCar">
    <w:name w:val="sous-titre Car"/>
    <w:basedOn w:val="Policepardfaut"/>
    <w:link w:val="sous-titre"/>
    <w:rsid w:val="00DB0A5F"/>
    <w:rPr>
      <w:caps/>
      <w:spacing w:val="-10"/>
      <w:u w:val="single"/>
    </w:rPr>
  </w:style>
  <w:style w:type="paragraph" w:styleId="En-ttedetabledesmatires">
    <w:name w:val="TOC Heading"/>
    <w:basedOn w:val="Titre1"/>
    <w:next w:val="Normal"/>
    <w:uiPriority w:val="39"/>
    <w:unhideWhenUsed/>
    <w:qFormat/>
    <w:rsid w:val="005060A7"/>
    <w:pPr>
      <w:pageBreakBefore w:val="0"/>
      <w:numPr>
        <w:numId w:val="0"/>
      </w:numPr>
      <w:spacing w:before="240" w:after="0" w:line="259" w:lineRule="auto"/>
      <w:outlineLvl w:val="9"/>
    </w:pPr>
    <w:rPr>
      <w:b w:val="0"/>
      <w:caps w:val="0"/>
      <w:color w:val="061820" w:themeColor="accent1" w:themeShade="BF"/>
      <w:sz w:val="32"/>
      <w:szCs w:val="32"/>
      <w:lang w:eastAsia="zh-CN"/>
    </w:rPr>
  </w:style>
  <w:style w:type="character" w:customStyle="1" w:styleId="ParagraphedelisteCar">
    <w:name w:val="Paragraphe de liste Car"/>
    <w:aliases w:val="Paragraphe de liste1 Car,Paragraphe de liste2 Car,Bullet point_CMN Car,normal Car,PADE_liste Car,texte de base Car,Paragraphe 2 Car,Paragraphe de liste num Car,Paragraphe de liste 1 Car,Puce focus Car,Titre 1 Car1 Car,Listes Car"/>
    <w:link w:val="Paragraphedeliste"/>
    <w:uiPriority w:val="99"/>
    <w:qFormat/>
    <w:locked/>
    <w:rsid w:val="000C5981"/>
  </w:style>
  <w:style w:type="character" w:styleId="lev">
    <w:name w:val="Strong"/>
    <w:basedOn w:val="Policepardfaut"/>
    <w:uiPriority w:val="99"/>
    <w:qFormat/>
    <w:rsid w:val="002E6C8B"/>
    <w:rPr>
      <w:b/>
      <w:bCs/>
    </w:rPr>
  </w:style>
  <w:style w:type="paragraph" w:styleId="Liste2">
    <w:name w:val="List 2"/>
    <w:basedOn w:val="Normal"/>
    <w:uiPriority w:val="99"/>
    <w:rsid w:val="00845C89"/>
    <w:pPr>
      <w:widowControl w:val="0"/>
      <w:numPr>
        <w:numId w:val="15"/>
      </w:numPr>
      <w:tabs>
        <w:tab w:val="clear" w:pos="360"/>
        <w:tab w:val="left" w:pos="1134"/>
      </w:tabs>
      <w:spacing w:before="0" w:after="0" w:line="264" w:lineRule="auto"/>
      <w:ind w:left="1135" w:hanging="284"/>
    </w:pPr>
    <w:rPr>
      <w:rFonts w:ascii="Myriad Pro" w:eastAsia="Times New Roman" w:hAnsi="Myriad Pro" w:cs="Times New Roman"/>
      <w:color w:val="000000"/>
      <w:sz w:val="22"/>
      <w:szCs w:val="22"/>
    </w:rPr>
  </w:style>
  <w:style w:type="paragraph" w:customStyle="1" w:styleId="Liste1">
    <w:name w:val="Liste 1"/>
    <w:basedOn w:val="Normal"/>
    <w:rsid w:val="00845C89"/>
    <w:pPr>
      <w:widowControl w:val="0"/>
      <w:numPr>
        <w:numId w:val="14"/>
      </w:numPr>
      <w:tabs>
        <w:tab w:val="clear" w:pos="360"/>
        <w:tab w:val="left" w:pos="851"/>
      </w:tabs>
      <w:spacing w:before="0" w:after="0" w:line="264" w:lineRule="auto"/>
      <w:ind w:left="851" w:hanging="284"/>
    </w:pPr>
    <w:rPr>
      <w:rFonts w:ascii="Myriad Pro" w:eastAsia="Times New Roman" w:hAnsi="Myriad Pro" w:cs="Times New Roman"/>
      <w:color w:val="000000"/>
      <w:sz w:val="22"/>
      <w:szCs w:val="22"/>
    </w:rPr>
  </w:style>
  <w:style w:type="paragraph" w:customStyle="1" w:styleId="liste3">
    <w:name w:val="liste 3"/>
    <w:basedOn w:val="Normal"/>
    <w:rsid w:val="00845C89"/>
    <w:pPr>
      <w:widowControl w:val="0"/>
      <w:tabs>
        <w:tab w:val="left" w:pos="1418"/>
      </w:tabs>
      <w:spacing w:before="0" w:after="0" w:line="264" w:lineRule="auto"/>
      <w:ind w:left="1418" w:hanging="284"/>
    </w:pPr>
    <w:rPr>
      <w:rFonts w:ascii="Myriad Pro" w:eastAsia="Times New Roman" w:hAnsi="Myriad Pro" w:cs="Times New Roman"/>
      <w:color w:val="000000"/>
      <w:sz w:val="22"/>
      <w:szCs w:val="22"/>
    </w:rPr>
  </w:style>
  <w:style w:type="paragraph" w:styleId="Liste30">
    <w:name w:val="List 3"/>
    <w:basedOn w:val="Normal"/>
    <w:uiPriority w:val="99"/>
    <w:rsid w:val="00845C89"/>
    <w:pPr>
      <w:widowControl w:val="0"/>
      <w:tabs>
        <w:tab w:val="left" w:pos="1418"/>
      </w:tabs>
      <w:spacing w:before="0" w:after="0" w:line="264" w:lineRule="auto"/>
      <w:ind w:left="1418" w:hanging="284"/>
    </w:pPr>
    <w:rPr>
      <w:rFonts w:ascii="Myriad Pro" w:eastAsia="Times New Roman" w:hAnsi="Myriad Pro" w:cs="Times New Roman"/>
      <w:color w:val="000000"/>
      <w:sz w:val="22"/>
      <w:szCs w:val="22"/>
    </w:rPr>
  </w:style>
  <w:style w:type="character" w:styleId="Numrodepage">
    <w:name w:val="page number"/>
    <w:basedOn w:val="Policepardfaut"/>
    <w:uiPriority w:val="99"/>
    <w:rsid w:val="00845C89"/>
    <w:rPr>
      <w:rFonts w:cs="Times New Roman"/>
    </w:rPr>
  </w:style>
  <w:style w:type="paragraph" w:customStyle="1" w:styleId="CarCarCarCarCarCarCarCar1CarCarCarCarCarCarCarCarCar">
    <w:name w:val="Car Car Car Car Car Car Car Car1 Car Car Car Car Car Car Car Car Car"/>
    <w:basedOn w:val="Normal"/>
    <w:next w:val="Normal"/>
    <w:rsid w:val="00845C89"/>
    <w:pPr>
      <w:widowControl w:val="0"/>
      <w:spacing w:before="40" w:after="160" w:line="264" w:lineRule="auto"/>
      <w:ind w:left="1134"/>
    </w:pPr>
    <w:rPr>
      <w:rFonts w:ascii="Myriad Pro" w:eastAsia="Times New Roman" w:hAnsi="Myriad Pro" w:cs="Times New Roman"/>
      <w:color w:val="000000"/>
      <w:lang w:eastAsia="en-US"/>
    </w:rPr>
  </w:style>
  <w:style w:type="paragraph" w:customStyle="1" w:styleId="Pieddepagedocdate">
    <w:name w:val="Pied de page doc+ date"/>
    <w:basedOn w:val="Normal"/>
    <w:rsid w:val="00845C89"/>
    <w:pPr>
      <w:widowControl w:val="0"/>
      <w:spacing w:after="0" w:line="264" w:lineRule="auto"/>
      <w:ind w:left="1134"/>
    </w:pPr>
    <w:rPr>
      <w:rFonts w:ascii="Arial" w:eastAsia="Times New Roman" w:hAnsi="Arial" w:cs="Arial"/>
      <w:noProof/>
      <w:color w:val="808080"/>
      <w:sz w:val="12"/>
      <w:szCs w:val="12"/>
    </w:rPr>
  </w:style>
  <w:style w:type="character" w:styleId="Accentuation">
    <w:name w:val="Emphasis"/>
    <w:basedOn w:val="Policepardfaut"/>
    <w:uiPriority w:val="99"/>
    <w:qFormat/>
    <w:rsid w:val="00845C89"/>
    <w:rPr>
      <w:rFonts w:cs="Times New Roman"/>
      <w:i/>
      <w:iCs/>
    </w:rPr>
  </w:style>
  <w:style w:type="character" w:styleId="Accentuationlgre">
    <w:name w:val="Subtle Emphasis"/>
    <w:basedOn w:val="Policepardfaut"/>
    <w:uiPriority w:val="99"/>
    <w:qFormat/>
    <w:rsid w:val="00845C89"/>
    <w:rPr>
      <w:rFonts w:cs="Times New Roman"/>
      <w:i/>
      <w:iCs/>
      <w:color w:val="808080"/>
    </w:rPr>
  </w:style>
  <w:style w:type="character" w:styleId="Titredulivre">
    <w:name w:val="Book Title"/>
    <w:basedOn w:val="Policepardfaut"/>
    <w:uiPriority w:val="99"/>
    <w:qFormat/>
    <w:rsid w:val="00845C89"/>
    <w:rPr>
      <w:rFonts w:cs="Times New Roman"/>
      <w:b/>
      <w:bCs/>
      <w:smallCaps/>
      <w:spacing w:val="5"/>
    </w:rPr>
  </w:style>
  <w:style w:type="paragraph" w:customStyle="1" w:styleId="titre1tableau">
    <w:name w:val="titre1 tableau"/>
    <w:basedOn w:val="Normal"/>
    <w:link w:val="titre1tableauCar"/>
    <w:qFormat/>
    <w:rsid w:val="00845C89"/>
    <w:pPr>
      <w:widowControl w:val="0"/>
      <w:spacing w:before="60" w:after="0" w:line="264" w:lineRule="auto"/>
      <w:jc w:val="center"/>
    </w:pPr>
    <w:rPr>
      <w:rFonts w:ascii="Segoe UI" w:eastAsia="Times New Roman" w:hAnsi="Segoe UI" w:cs="Segoe UI"/>
      <w:b/>
      <w:smallCaps/>
      <w:noProof/>
      <w:color w:val="000000"/>
      <w:sz w:val="32"/>
      <w:szCs w:val="32"/>
    </w:rPr>
  </w:style>
  <w:style w:type="paragraph" w:customStyle="1" w:styleId="titre2tableau">
    <w:name w:val="titre 2 tableau"/>
    <w:basedOn w:val="Normal"/>
    <w:link w:val="titre2tableauCar"/>
    <w:qFormat/>
    <w:rsid w:val="00845C89"/>
    <w:pPr>
      <w:widowControl w:val="0"/>
      <w:spacing w:before="60" w:after="60" w:line="264" w:lineRule="auto"/>
      <w:jc w:val="center"/>
    </w:pPr>
    <w:rPr>
      <w:rFonts w:ascii="Segoe UI" w:eastAsia="Times New Roman" w:hAnsi="Segoe UI" w:cs="Segoe UI"/>
      <w:b/>
      <w:caps/>
      <w:color w:val="FFFFFF"/>
      <w:sz w:val="36"/>
      <w:szCs w:val="44"/>
    </w:rPr>
  </w:style>
  <w:style w:type="character" w:customStyle="1" w:styleId="titre1tableauCar">
    <w:name w:val="titre1 tableau Car"/>
    <w:basedOn w:val="Policepardfaut"/>
    <w:link w:val="titre1tableau"/>
    <w:rsid w:val="00845C89"/>
    <w:rPr>
      <w:rFonts w:ascii="Segoe UI" w:eastAsia="Times New Roman" w:hAnsi="Segoe UI" w:cs="Segoe UI"/>
      <w:b/>
      <w:smallCaps/>
      <w:noProof/>
      <w:color w:val="000000"/>
      <w:sz w:val="32"/>
      <w:szCs w:val="32"/>
    </w:rPr>
  </w:style>
  <w:style w:type="paragraph" w:customStyle="1" w:styleId="titre3tableau">
    <w:name w:val="titre3 tableau"/>
    <w:basedOn w:val="Normal"/>
    <w:link w:val="titre3tableauCar"/>
    <w:qFormat/>
    <w:rsid w:val="00845C89"/>
    <w:pPr>
      <w:widowControl w:val="0"/>
      <w:spacing w:before="60" w:after="60" w:line="264" w:lineRule="auto"/>
      <w:ind w:left="-109" w:firstLine="109"/>
      <w:jc w:val="center"/>
    </w:pPr>
    <w:rPr>
      <w:rFonts w:ascii="Segoe UI" w:eastAsia="Times New Roman" w:hAnsi="Segoe UI" w:cs="Segoe UI"/>
      <w:b/>
      <w:color w:val="FFFFFF"/>
      <w:sz w:val="36"/>
      <w:szCs w:val="40"/>
      <w:lang w:val="pt-BR"/>
    </w:rPr>
  </w:style>
  <w:style w:type="character" w:customStyle="1" w:styleId="titre2tableauCar">
    <w:name w:val="titre 2 tableau Car"/>
    <w:basedOn w:val="Policepardfaut"/>
    <w:link w:val="titre2tableau"/>
    <w:rsid w:val="00845C89"/>
    <w:rPr>
      <w:rFonts w:ascii="Segoe UI" w:eastAsia="Times New Roman" w:hAnsi="Segoe UI" w:cs="Segoe UI"/>
      <w:b/>
      <w:caps/>
      <w:color w:val="FFFFFF"/>
      <w:sz w:val="36"/>
      <w:szCs w:val="44"/>
    </w:rPr>
  </w:style>
  <w:style w:type="paragraph" w:customStyle="1" w:styleId="grastableau">
    <w:name w:val="gras tableau"/>
    <w:basedOn w:val="Normal"/>
    <w:link w:val="grastableauCar"/>
    <w:qFormat/>
    <w:rsid w:val="00845C89"/>
    <w:pPr>
      <w:widowControl w:val="0"/>
      <w:tabs>
        <w:tab w:val="right" w:pos="2198"/>
      </w:tabs>
      <w:spacing w:before="0" w:after="0"/>
    </w:pPr>
    <w:rPr>
      <w:rFonts w:ascii="Segoe UI" w:eastAsia="Times New Roman" w:hAnsi="Segoe UI" w:cs="Segoe UI"/>
      <w:b/>
      <w:color w:val="000000"/>
      <w:sz w:val="18"/>
      <w:szCs w:val="18"/>
    </w:rPr>
  </w:style>
  <w:style w:type="character" w:customStyle="1" w:styleId="titre3tableauCar">
    <w:name w:val="titre3 tableau Car"/>
    <w:basedOn w:val="Policepardfaut"/>
    <w:link w:val="titre3tableau"/>
    <w:rsid w:val="00845C89"/>
    <w:rPr>
      <w:rFonts w:ascii="Segoe UI" w:eastAsia="Times New Roman" w:hAnsi="Segoe UI" w:cs="Segoe UI"/>
      <w:b/>
      <w:color w:val="FFFFFF"/>
      <w:sz w:val="36"/>
      <w:szCs w:val="40"/>
      <w:lang w:val="pt-BR"/>
    </w:rPr>
  </w:style>
  <w:style w:type="paragraph" w:customStyle="1" w:styleId="normaltableau">
    <w:name w:val="normal tableau"/>
    <w:basedOn w:val="Normal"/>
    <w:link w:val="normaltableauCar"/>
    <w:qFormat/>
    <w:rsid w:val="00845C89"/>
    <w:pPr>
      <w:widowControl w:val="0"/>
      <w:spacing w:before="0" w:after="0"/>
    </w:pPr>
    <w:rPr>
      <w:rFonts w:ascii="Segoe UI" w:eastAsia="Times New Roman" w:hAnsi="Segoe UI" w:cs="Segoe UI"/>
      <w:noProof/>
      <w:color w:val="000000"/>
      <w:sz w:val="18"/>
      <w:szCs w:val="18"/>
    </w:rPr>
  </w:style>
  <w:style w:type="character" w:customStyle="1" w:styleId="grastableauCar">
    <w:name w:val="gras tableau Car"/>
    <w:basedOn w:val="Policepardfaut"/>
    <w:link w:val="grastableau"/>
    <w:rsid w:val="00845C89"/>
    <w:rPr>
      <w:rFonts w:ascii="Segoe UI" w:eastAsia="Times New Roman" w:hAnsi="Segoe UI" w:cs="Segoe UI"/>
      <w:b/>
      <w:color w:val="000000"/>
      <w:sz w:val="18"/>
      <w:szCs w:val="18"/>
    </w:rPr>
  </w:style>
  <w:style w:type="paragraph" w:customStyle="1" w:styleId="soustitretableau">
    <w:name w:val="soustitre tableau"/>
    <w:basedOn w:val="Normal"/>
    <w:link w:val="soustitretableauCar"/>
    <w:qFormat/>
    <w:rsid w:val="00845C89"/>
    <w:pPr>
      <w:widowControl w:val="0"/>
      <w:spacing w:before="40" w:after="40" w:line="264" w:lineRule="auto"/>
      <w:jc w:val="center"/>
    </w:pPr>
    <w:rPr>
      <w:rFonts w:ascii="Segoe UI" w:eastAsia="Times New Roman" w:hAnsi="Segoe UI" w:cs="Segoe UI"/>
      <w:b/>
      <w:smallCaps/>
      <w:color w:val="FFFFFF"/>
      <w:sz w:val="22"/>
      <w:szCs w:val="22"/>
    </w:rPr>
  </w:style>
  <w:style w:type="character" w:customStyle="1" w:styleId="normaltableauCar">
    <w:name w:val="normal tableau Car"/>
    <w:basedOn w:val="Policepardfaut"/>
    <w:link w:val="normaltableau"/>
    <w:rsid w:val="00845C89"/>
    <w:rPr>
      <w:rFonts w:ascii="Segoe UI" w:eastAsia="Times New Roman" w:hAnsi="Segoe UI" w:cs="Segoe UI"/>
      <w:noProof/>
      <w:color w:val="000000"/>
      <w:sz w:val="18"/>
      <w:szCs w:val="18"/>
    </w:rPr>
  </w:style>
  <w:style w:type="character" w:customStyle="1" w:styleId="soustitretableauCar">
    <w:name w:val="soustitre tableau Car"/>
    <w:basedOn w:val="Policepardfaut"/>
    <w:link w:val="soustitretableau"/>
    <w:rsid w:val="00845C89"/>
    <w:rPr>
      <w:rFonts w:ascii="Segoe UI" w:eastAsia="Times New Roman" w:hAnsi="Segoe UI" w:cs="Segoe UI"/>
      <w:b/>
      <w:smallCaps/>
      <w:color w:val="FFFFFF"/>
      <w:sz w:val="22"/>
      <w:szCs w:val="22"/>
    </w:rPr>
  </w:style>
  <w:style w:type="paragraph" w:customStyle="1" w:styleId="titrecouv">
    <w:name w:val="titre_couv"/>
    <w:basedOn w:val="Normal"/>
    <w:link w:val="titrecouvCar"/>
    <w:qFormat/>
    <w:rsid w:val="007721E9"/>
    <w:pPr>
      <w:widowControl w:val="0"/>
      <w:shd w:val="clear" w:color="auto" w:fill="00627C"/>
      <w:suppressAutoHyphens/>
      <w:spacing w:after="0"/>
      <w:jc w:val="left"/>
    </w:pPr>
    <w:rPr>
      <w:rFonts w:ascii="Myriad Pro" w:eastAsia="Lucida Sans Unicode" w:hAnsi="Myriad Pro" w:cs="Arial"/>
      <w:b/>
      <w:caps/>
      <w:color w:val="FFFFFF" w:themeColor="background1"/>
      <w:sz w:val="32"/>
    </w:rPr>
  </w:style>
  <w:style w:type="character" w:customStyle="1" w:styleId="titrecouvCar">
    <w:name w:val="titre_couv Car"/>
    <w:basedOn w:val="Policepardfaut"/>
    <w:link w:val="titrecouv"/>
    <w:rsid w:val="007721E9"/>
    <w:rPr>
      <w:rFonts w:ascii="Myriad Pro" w:eastAsia="Lucida Sans Unicode" w:hAnsi="Myriad Pro" w:cs="Arial"/>
      <w:b/>
      <w:caps/>
      <w:color w:val="FFFFFF" w:themeColor="background1"/>
      <w:sz w:val="32"/>
      <w:shd w:val="clear" w:color="auto" w:fill="00627C"/>
    </w:rPr>
  </w:style>
  <w:style w:type="numbering" w:customStyle="1" w:styleId="Style1">
    <w:name w:val="Style1"/>
    <w:uiPriority w:val="99"/>
    <w:locked/>
    <w:rsid w:val="007721E9"/>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18838">
      <w:bodyDiv w:val="1"/>
      <w:marLeft w:val="0"/>
      <w:marRight w:val="0"/>
      <w:marTop w:val="0"/>
      <w:marBottom w:val="0"/>
      <w:divBdr>
        <w:top w:val="none" w:sz="0" w:space="0" w:color="auto"/>
        <w:left w:val="none" w:sz="0" w:space="0" w:color="auto"/>
        <w:bottom w:val="none" w:sz="0" w:space="0" w:color="auto"/>
        <w:right w:val="none" w:sz="0" w:space="0" w:color="auto"/>
      </w:divBdr>
    </w:div>
    <w:div w:id="269049245">
      <w:bodyDiv w:val="1"/>
      <w:marLeft w:val="0"/>
      <w:marRight w:val="0"/>
      <w:marTop w:val="0"/>
      <w:marBottom w:val="0"/>
      <w:divBdr>
        <w:top w:val="none" w:sz="0" w:space="0" w:color="auto"/>
        <w:left w:val="none" w:sz="0" w:space="0" w:color="auto"/>
        <w:bottom w:val="none" w:sz="0" w:space="0" w:color="auto"/>
        <w:right w:val="none" w:sz="0" w:space="0" w:color="auto"/>
      </w:divBdr>
    </w:div>
    <w:div w:id="383720102">
      <w:bodyDiv w:val="1"/>
      <w:marLeft w:val="0"/>
      <w:marRight w:val="0"/>
      <w:marTop w:val="0"/>
      <w:marBottom w:val="0"/>
      <w:divBdr>
        <w:top w:val="none" w:sz="0" w:space="0" w:color="auto"/>
        <w:left w:val="none" w:sz="0" w:space="0" w:color="auto"/>
        <w:bottom w:val="none" w:sz="0" w:space="0" w:color="auto"/>
        <w:right w:val="none" w:sz="0" w:space="0" w:color="auto"/>
      </w:divBdr>
    </w:div>
    <w:div w:id="412969254">
      <w:bodyDiv w:val="1"/>
      <w:marLeft w:val="0"/>
      <w:marRight w:val="0"/>
      <w:marTop w:val="0"/>
      <w:marBottom w:val="0"/>
      <w:divBdr>
        <w:top w:val="none" w:sz="0" w:space="0" w:color="auto"/>
        <w:left w:val="none" w:sz="0" w:space="0" w:color="auto"/>
        <w:bottom w:val="none" w:sz="0" w:space="0" w:color="auto"/>
        <w:right w:val="none" w:sz="0" w:space="0" w:color="auto"/>
      </w:divBdr>
    </w:div>
    <w:div w:id="495608757">
      <w:bodyDiv w:val="1"/>
      <w:marLeft w:val="0"/>
      <w:marRight w:val="0"/>
      <w:marTop w:val="0"/>
      <w:marBottom w:val="0"/>
      <w:divBdr>
        <w:top w:val="none" w:sz="0" w:space="0" w:color="auto"/>
        <w:left w:val="none" w:sz="0" w:space="0" w:color="auto"/>
        <w:bottom w:val="none" w:sz="0" w:space="0" w:color="auto"/>
        <w:right w:val="none" w:sz="0" w:space="0" w:color="auto"/>
      </w:divBdr>
    </w:div>
    <w:div w:id="526603506">
      <w:bodyDiv w:val="1"/>
      <w:marLeft w:val="0"/>
      <w:marRight w:val="0"/>
      <w:marTop w:val="0"/>
      <w:marBottom w:val="0"/>
      <w:divBdr>
        <w:top w:val="none" w:sz="0" w:space="0" w:color="auto"/>
        <w:left w:val="none" w:sz="0" w:space="0" w:color="auto"/>
        <w:bottom w:val="none" w:sz="0" w:space="0" w:color="auto"/>
        <w:right w:val="none" w:sz="0" w:space="0" w:color="auto"/>
      </w:divBdr>
    </w:div>
    <w:div w:id="536283623">
      <w:bodyDiv w:val="1"/>
      <w:marLeft w:val="0"/>
      <w:marRight w:val="0"/>
      <w:marTop w:val="0"/>
      <w:marBottom w:val="0"/>
      <w:divBdr>
        <w:top w:val="none" w:sz="0" w:space="0" w:color="auto"/>
        <w:left w:val="none" w:sz="0" w:space="0" w:color="auto"/>
        <w:bottom w:val="none" w:sz="0" w:space="0" w:color="auto"/>
        <w:right w:val="none" w:sz="0" w:space="0" w:color="auto"/>
      </w:divBdr>
    </w:div>
    <w:div w:id="576019717">
      <w:bodyDiv w:val="1"/>
      <w:marLeft w:val="0"/>
      <w:marRight w:val="0"/>
      <w:marTop w:val="0"/>
      <w:marBottom w:val="0"/>
      <w:divBdr>
        <w:top w:val="none" w:sz="0" w:space="0" w:color="auto"/>
        <w:left w:val="none" w:sz="0" w:space="0" w:color="auto"/>
        <w:bottom w:val="none" w:sz="0" w:space="0" w:color="auto"/>
        <w:right w:val="none" w:sz="0" w:space="0" w:color="auto"/>
      </w:divBdr>
    </w:div>
    <w:div w:id="583730003">
      <w:bodyDiv w:val="1"/>
      <w:marLeft w:val="0"/>
      <w:marRight w:val="0"/>
      <w:marTop w:val="0"/>
      <w:marBottom w:val="0"/>
      <w:divBdr>
        <w:top w:val="none" w:sz="0" w:space="0" w:color="auto"/>
        <w:left w:val="none" w:sz="0" w:space="0" w:color="auto"/>
        <w:bottom w:val="none" w:sz="0" w:space="0" w:color="auto"/>
        <w:right w:val="none" w:sz="0" w:space="0" w:color="auto"/>
      </w:divBdr>
    </w:div>
    <w:div w:id="596642191">
      <w:bodyDiv w:val="1"/>
      <w:marLeft w:val="0"/>
      <w:marRight w:val="0"/>
      <w:marTop w:val="0"/>
      <w:marBottom w:val="0"/>
      <w:divBdr>
        <w:top w:val="none" w:sz="0" w:space="0" w:color="auto"/>
        <w:left w:val="none" w:sz="0" w:space="0" w:color="auto"/>
        <w:bottom w:val="none" w:sz="0" w:space="0" w:color="auto"/>
        <w:right w:val="none" w:sz="0" w:space="0" w:color="auto"/>
      </w:divBdr>
    </w:div>
    <w:div w:id="616452141">
      <w:bodyDiv w:val="1"/>
      <w:marLeft w:val="0"/>
      <w:marRight w:val="0"/>
      <w:marTop w:val="0"/>
      <w:marBottom w:val="0"/>
      <w:divBdr>
        <w:top w:val="none" w:sz="0" w:space="0" w:color="auto"/>
        <w:left w:val="none" w:sz="0" w:space="0" w:color="auto"/>
        <w:bottom w:val="none" w:sz="0" w:space="0" w:color="auto"/>
        <w:right w:val="none" w:sz="0" w:space="0" w:color="auto"/>
      </w:divBdr>
    </w:div>
    <w:div w:id="648436134">
      <w:bodyDiv w:val="1"/>
      <w:marLeft w:val="0"/>
      <w:marRight w:val="0"/>
      <w:marTop w:val="0"/>
      <w:marBottom w:val="0"/>
      <w:divBdr>
        <w:top w:val="none" w:sz="0" w:space="0" w:color="auto"/>
        <w:left w:val="none" w:sz="0" w:space="0" w:color="auto"/>
        <w:bottom w:val="none" w:sz="0" w:space="0" w:color="auto"/>
        <w:right w:val="none" w:sz="0" w:space="0" w:color="auto"/>
      </w:divBdr>
    </w:div>
    <w:div w:id="665091144">
      <w:bodyDiv w:val="1"/>
      <w:marLeft w:val="0"/>
      <w:marRight w:val="0"/>
      <w:marTop w:val="0"/>
      <w:marBottom w:val="0"/>
      <w:divBdr>
        <w:top w:val="none" w:sz="0" w:space="0" w:color="auto"/>
        <w:left w:val="none" w:sz="0" w:space="0" w:color="auto"/>
        <w:bottom w:val="none" w:sz="0" w:space="0" w:color="auto"/>
        <w:right w:val="none" w:sz="0" w:space="0" w:color="auto"/>
      </w:divBdr>
    </w:div>
    <w:div w:id="677195481">
      <w:bodyDiv w:val="1"/>
      <w:marLeft w:val="0"/>
      <w:marRight w:val="0"/>
      <w:marTop w:val="0"/>
      <w:marBottom w:val="0"/>
      <w:divBdr>
        <w:top w:val="none" w:sz="0" w:space="0" w:color="auto"/>
        <w:left w:val="none" w:sz="0" w:space="0" w:color="auto"/>
        <w:bottom w:val="none" w:sz="0" w:space="0" w:color="auto"/>
        <w:right w:val="none" w:sz="0" w:space="0" w:color="auto"/>
      </w:divBdr>
    </w:div>
    <w:div w:id="735324743">
      <w:bodyDiv w:val="1"/>
      <w:marLeft w:val="0"/>
      <w:marRight w:val="0"/>
      <w:marTop w:val="0"/>
      <w:marBottom w:val="0"/>
      <w:divBdr>
        <w:top w:val="none" w:sz="0" w:space="0" w:color="auto"/>
        <w:left w:val="none" w:sz="0" w:space="0" w:color="auto"/>
        <w:bottom w:val="none" w:sz="0" w:space="0" w:color="auto"/>
        <w:right w:val="none" w:sz="0" w:space="0" w:color="auto"/>
      </w:divBdr>
    </w:div>
    <w:div w:id="799566932">
      <w:bodyDiv w:val="1"/>
      <w:marLeft w:val="0"/>
      <w:marRight w:val="0"/>
      <w:marTop w:val="0"/>
      <w:marBottom w:val="0"/>
      <w:divBdr>
        <w:top w:val="none" w:sz="0" w:space="0" w:color="auto"/>
        <w:left w:val="none" w:sz="0" w:space="0" w:color="auto"/>
        <w:bottom w:val="none" w:sz="0" w:space="0" w:color="auto"/>
        <w:right w:val="none" w:sz="0" w:space="0" w:color="auto"/>
      </w:divBdr>
    </w:div>
    <w:div w:id="811598831">
      <w:bodyDiv w:val="1"/>
      <w:marLeft w:val="0"/>
      <w:marRight w:val="0"/>
      <w:marTop w:val="0"/>
      <w:marBottom w:val="0"/>
      <w:divBdr>
        <w:top w:val="none" w:sz="0" w:space="0" w:color="auto"/>
        <w:left w:val="none" w:sz="0" w:space="0" w:color="auto"/>
        <w:bottom w:val="none" w:sz="0" w:space="0" w:color="auto"/>
        <w:right w:val="none" w:sz="0" w:space="0" w:color="auto"/>
      </w:divBdr>
    </w:div>
    <w:div w:id="853114359">
      <w:bodyDiv w:val="1"/>
      <w:marLeft w:val="0"/>
      <w:marRight w:val="0"/>
      <w:marTop w:val="0"/>
      <w:marBottom w:val="0"/>
      <w:divBdr>
        <w:top w:val="none" w:sz="0" w:space="0" w:color="auto"/>
        <w:left w:val="none" w:sz="0" w:space="0" w:color="auto"/>
        <w:bottom w:val="none" w:sz="0" w:space="0" w:color="auto"/>
        <w:right w:val="none" w:sz="0" w:space="0" w:color="auto"/>
      </w:divBdr>
    </w:div>
    <w:div w:id="908416855">
      <w:bodyDiv w:val="1"/>
      <w:marLeft w:val="0"/>
      <w:marRight w:val="0"/>
      <w:marTop w:val="0"/>
      <w:marBottom w:val="0"/>
      <w:divBdr>
        <w:top w:val="none" w:sz="0" w:space="0" w:color="auto"/>
        <w:left w:val="none" w:sz="0" w:space="0" w:color="auto"/>
        <w:bottom w:val="none" w:sz="0" w:space="0" w:color="auto"/>
        <w:right w:val="none" w:sz="0" w:space="0" w:color="auto"/>
      </w:divBdr>
    </w:div>
    <w:div w:id="947855585">
      <w:bodyDiv w:val="1"/>
      <w:marLeft w:val="0"/>
      <w:marRight w:val="0"/>
      <w:marTop w:val="0"/>
      <w:marBottom w:val="0"/>
      <w:divBdr>
        <w:top w:val="none" w:sz="0" w:space="0" w:color="auto"/>
        <w:left w:val="none" w:sz="0" w:space="0" w:color="auto"/>
        <w:bottom w:val="none" w:sz="0" w:space="0" w:color="auto"/>
        <w:right w:val="none" w:sz="0" w:space="0" w:color="auto"/>
      </w:divBdr>
    </w:div>
    <w:div w:id="959649958">
      <w:bodyDiv w:val="1"/>
      <w:marLeft w:val="0"/>
      <w:marRight w:val="0"/>
      <w:marTop w:val="0"/>
      <w:marBottom w:val="0"/>
      <w:divBdr>
        <w:top w:val="none" w:sz="0" w:space="0" w:color="auto"/>
        <w:left w:val="none" w:sz="0" w:space="0" w:color="auto"/>
        <w:bottom w:val="none" w:sz="0" w:space="0" w:color="auto"/>
        <w:right w:val="none" w:sz="0" w:space="0" w:color="auto"/>
      </w:divBdr>
      <w:divsChild>
        <w:div w:id="7297288">
          <w:marLeft w:val="0"/>
          <w:marRight w:val="0"/>
          <w:marTop w:val="0"/>
          <w:marBottom w:val="0"/>
          <w:divBdr>
            <w:top w:val="none" w:sz="0" w:space="0" w:color="auto"/>
            <w:left w:val="none" w:sz="0" w:space="0" w:color="auto"/>
            <w:bottom w:val="none" w:sz="0" w:space="0" w:color="auto"/>
            <w:right w:val="none" w:sz="0" w:space="0" w:color="auto"/>
          </w:divBdr>
          <w:divsChild>
            <w:div w:id="1109663886">
              <w:marLeft w:val="0"/>
              <w:marRight w:val="0"/>
              <w:marTop w:val="0"/>
              <w:marBottom w:val="0"/>
              <w:divBdr>
                <w:top w:val="none" w:sz="0" w:space="0" w:color="auto"/>
                <w:left w:val="none" w:sz="0" w:space="0" w:color="auto"/>
                <w:bottom w:val="none" w:sz="0" w:space="0" w:color="auto"/>
                <w:right w:val="none" w:sz="0" w:space="0" w:color="auto"/>
              </w:divBdr>
              <w:divsChild>
                <w:div w:id="2109958476">
                  <w:marLeft w:val="0"/>
                  <w:marRight w:val="0"/>
                  <w:marTop w:val="0"/>
                  <w:marBottom w:val="0"/>
                  <w:divBdr>
                    <w:top w:val="none" w:sz="0" w:space="0" w:color="auto"/>
                    <w:left w:val="none" w:sz="0" w:space="0" w:color="auto"/>
                    <w:bottom w:val="none" w:sz="0" w:space="0" w:color="auto"/>
                    <w:right w:val="none" w:sz="0" w:space="0" w:color="auto"/>
                  </w:divBdr>
                  <w:divsChild>
                    <w:div w:id="1561601133">
                      <w:marLeft w:val="0"/>
                      <w:marRight w:val="0"/>
                      <w:marTop w:val="0"/>
                      <w:marBottom w:val="0"/>
                      <w:divBdr>
                        <w:top w:val="none" w:sz="0" w:space="0" w:color="auto"/>
                        <w:left w:val="none" w:sz="0" w:space="0" w:color="auto"/>
                        <w:bottom w:val="none" w:sz="0" w:space="0" w:color="auto"/>
                        <w:right w:val="none" w:sz="0" w:space="0" w:color="auto"/>
                      </w:divBdr>
                      <w:divsChild>
                        <w:div w:id="1326934156">
                          <w:marLeft w:val="0"/>
                          <w:marRight w:val="0"/>
                          <w:marTop w:val="0"/>
                          <w:marBottom w:val="0"/>
                          <w:divBdr>
                            <w:top w:val="none" w:sz="0" w:space="0" w:color="auto"/>
                            <w:left w:val="none" w:sz="0" w:space="0" w:color="auto"/>
                            <w:bottom w:val="none" w:sz="0" w:space="0" w:color="auto"/>
                            <w:right w:val="none" w:sz="0" w:space="0" w:color="auto"/>
                          </w:divBdr>
                          <w:divsChild>
                            <w:div w:id="678431079">
                              <w:marLeft w:val="0"/>
                              <w:marRight w:val="0"/>
                              <w:marTop w:val="0"/>
                              <w:marBottom w:val="0"/>
                              <w:divBdr>
                                <w:top w:val="none" w:sz="0" w:space="0" w:color="auto"/>
                                <w:left w:val="none" w:sz="0" w:space="0" w:color="auto"/>
                                <w:bottom w:val="none" w:sz="0" w:space="0" w:color="auto"/>
                                <w:right w:val="none" w:sz="0" w:space="0" w:color="auto"/>
                              </w:divBdr>
                              <w:divsChild>
                                <w:div w:id="2028940859">
                                  <w:marLeft w:val="0"/>
                                  <w:marRight w:val="0"/>
                                  <w:marTop w:val="0"/>
                                  <w:marBottom w:val="0"/>
                                  <w:divBdr>
                                    <w:top w:val="none" w:sz="0" w:space="0" w:color="auto"/>
                                    <w:left w:val="none" w:sz="0" w:space="0" w:color="auto"/>
                                    <w:bottom w:val="none" w:sz="0" w:space="0" w:color="auto"/>
                                    <w:right w:val="none" w:sz="0" w:space="0" w:color="auto"/>
                                  </w:divBdr>
                                  <w:divsChild>
                                    <w:div w:id="343941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2483232">
      <w:bodyDiv w:val="1"/>
      <w:marLeft w:val="0"/>
      <w:marRight w:val="0"/>
      <w:marTop w:val="0"/>
      <w:marBottom w:val="0"/>
      <w:divBdr>
        <w:top w:val="none" w:sz="0" w:space="0" w:color="auto"/>
        <w:left w:val="none" w:sz="0" w:space="0" w:color="auto"/>
        <w:bottom w:val="none" w:sz="0" w:space="0" w:color="auto"/>
        <w:right w:val="none" w:sz="0" w:space="0" w:color="auto"/>
      </w:divBdr>
    </w:div>
    <w:div w:id="1219050239">
      <w:bodyDiv w:val="1"/>
      <w:marLeft w:val="0"/>
      <w:marRight w:val="0"/>
      <w:marTop w:val="0"/>
      <w:marBottom w:val="0"/>
      <w:divBdr>
        <w:top w:val="none" w:sz="0" w:space="0" w:color="auto"/>
        <w:left w:val="none" w:sz="0" w:space="0" w:color="auto"/>
        <w:bottom w:val="none" w:sz="0" w:space="0" w:color="auto"/>
        <w:right w:val="none" w:sz="0" w:space="0" w:color="auto"/>
      </w:divBdr>
    </w:div>
    <w:div w:id="1329408754">
      <w:bodyDiv w:val="1"/>
      <w:marLeft w:val="0"/>
      <w:marRight w:val="0"/>
      <w:marTop w:val="0"/>
      <w:marBottom w:val="0"/>
      <w:divBdr>
        <w:top w:val="none" w:sz="0" w:space="0" w:color="auto"/>
        <w:left w:val="none" w:sz="0" w:space="0" w:color="auto"/>
        <w:bottom w:val="none" w:sz="0" w:space="0" w:color="auto"/>
        <w:right w:val="none" w:sz="0" w:space="0" w:color="auto"/>
      </w:divBdr>
    </w:div>
    <w:div w:id="1406142900">
      <w:bodyDiv w:val="1"/>
      <w:marLeft w:val="0"/>
      <w:marRight w:val="0"/>
      <w:marTop w:val="0"/>
      <w:marBottom w:val="0"/>
      <w:divBdr>
        <w:top w:val="none" w:sz="0" w:space="0" w:color="auto"/>
        <w:left w:val="none" w:sz="0" w:space="0" w:color="auto"/>
        <w:bottom w:val="none" w:sz="0" w:space="0" w:color="auto"/>
        <w:right w:val="none" w:sz="0" w:space="0" w:color="auto"/>
      </w:divBdr>
    </w:div>
    <w:div w:id="1637953505">
      <w:bodyDiv w:val="1"/>
      <w:marLeft w:val="0"/>
      <w:marRight w:val="0"/>
      <w:marTop w:val="0"/>
      <w:marBottom w:val="0"/>
      <w:divBdr>
        <w:top w:val="none" w:sz="0" w:space="0" w:color="auto"/>
        <w:left w:val="none" w:sz="0" w:space="0" w:color="auto"/>
        <w:bottom w:val="none" w:sz="0" w:space="0" w:color="auto"/>
        <w:right w:val="none" w:sz="0" w:space="0" w:color="auto"/>
      </w:divBdr>
    </w:div>
    <w:div w:id="1675450509">
      <w:bodyDiv w:val="1"/>
      <w:marLeft w:val="0"/>
      <w:marRight w:val="0"/>
      <w:marTop w:val="0"/>
      <w:marBottom w:val="0"/>
      <w:divBdr>
        <w:top w:val="none" w:sz="0" w:space="0" w:color="auto"/>
        <w:left w:val="none" w:sz="0" w:space="0" w:color="auto"/>
        <w:bottom w:val="none" w:sz="0" w:space="0" w:color="auto"/>
        <w:right w:val="none" w:sz="0" w:space="0" w:color="auto"/>
      </w:divBdr>
    </w:div>
    <w:div w:id="1686859350">
      <w:bodyDiv w:val="1"/>
      <w:marLeft w:val="0"/>
      <w:marRight w:val="0"/>
      <w:marTop w:val="0"/>
      <w:marBottom w:val="0"/>
      <w:divBdr>
        <w:top w:val="none" w:sz="0" w:space="0" w:color="auto"/>
        <w:left w:val="none" w:sz="0" w:space="0" w:color="auto"/>
        <w:bottom w:val="none" w:sz="0" w:space="0" w:color="auto"/>
        <w:right w:val="none" w:sz="0" w:space="0" w:color="auto"/>
      </w:divBdr>
      <w:divsChild>
        <w:div w:id="156649180">
          <w:marLeft w:val="0"/>
          <w:marRight w:val="0"/>
          <w:marTop w:val="0"/>
          <w:marBottom w:val="0"/>
          <w:divBdr>
            <w:top w:val="none" w:sz="0" w:space="0" w:color="auto"/>
            <w:left w:val="none" w:sz="0" w:space="0" w:color="auto"/>
            <w:bottom w:val="none" w:sz="0" w:space="0" w:color="auto"/>
            <w:right w:val="none" w:sz="0" w:space="0" w:color="auto"/>
          </w:divBdr>
        </w:div>
        <w:div w:id="172108440">
          <w:marLeft w:val="0"/>
          <w:marRight w:val="0"/>
          <w:marTop w:val="0"/>
          <w:marBottom w:val="0"/>
          <w:divBdr>
            <w:top w:val="none" w:sz="0" w:space="0" w:color="auto"/>
            <w:left w:val="none" w:sz="0" w:space="0" w:color="auto"/>
            <w:bottom w:val="none" w:sz="0" w:space="0" w:color="auto"/>
            <w:right w:val="none" w:sz="0" w:space="0" w:color="auto"/>
          </w:divBdr>
        </w:div>
        <w:div w:id="520364606">
          <w:marLeft w:val="0"/>
          <w:marRight w:val="0"/>
          <w:marTop w:val="0"/>
          <w:marBottom w:val="0"/>
          <w:divBdr>
            <w:top w:val="none" w:sz="0" w:space="0" w:color="auto"/>
            <w:left w:val="none" w:sz="0" w:space="0" w:color="auto"/>
            <w:bottom w:val="none" w:sz="0" w:space="0" w:color="auto"/>
            <w:right w:val="none" w:sz="0" w:space="0" w:color="auto"/>
          </w:divBdr>
        </w:div>
        <w:div w:id="762262191">
          <w:marLeft w:val="0"/>
          <w:marRight w:val="0"/>
          <w:marTop w:val="0"/>
          <w:marBottom w:val="0"/>
          <w:divBdr>
            <w:top w:val="none" w:sz="0" w:space="0" w:color="auto"/>
            <w:left w:val="none" w:sz="0" w:space="0" w:color="auto"/>
            <w:bottom w:val="none" w:sz="0" w:space="0" w:color="auto"/>
            <w:right w:val="none" w:sz="0" w:space="0" w:color="auto"/>
          </w:divBdr>
        </w:div>
        <w:div w:id="1201283280">
          <w:marLeft w:val="0"/>
          <w:marRight w:val="0"/>
          <w:marTop w:val="0"/>
          <w:marBottom w:val="0"/>
          <w:divBdr>
            <w:top w:val="none" w:sz="0" w:space="0" w:color="auto"/>
            <w:left w:val="none" w:sz="0" w:space="0" w:color="auto"/>
            <w:bottom w:val="none" w:sz="0" w:space="0" w:color="auto"/>
            <w:right w:val="none" w:sz="0" w:space="0" w:color="auto"/>
          </w:divBdr>
        </w:div>
        <w:div w:id="1937399692">
          <w:marLeft w:val="0"/>
          <w:marRight w:val="0"/>
          <w:marTop w:val="0"/>
          <w:marBottom w:val="0"/>
          <w:divBdr>
            <w:top w:val="none" w:sz="0" w:space="0" w:color="auto"/>
            <w:left w:val="none" w:sz="0" w:space="0" w:color="auto"/>
            <w:bottom w:val="none" w:sz="0" w:space="0" w:color="auto"/>
            <w:right w:val="none" w:sz="0" w:space="0" w:color="auto"/>
          </w:divBdr>
        </w:div>
      </w:divsChild>
    </w:div>
    <w:div w:id="1705251718">
      <w:bodyDiv w:val="1"/>
      <w:marLeft w:val="0"/>
      <w:marRight w:val="0"/>
      <w:marTop w:val="0"/>
      <w:marBottom w:val="0"/>
      <w:divBdr>
        <w:top w:val="none" w:sz="0" w:space="0" w:color="auto"/>
        <w:left w:val="none" w:sz="0" w:space="0" w:color="auto"/>
        <w:bottom w:val="none" w:sz="0" w:space="0" w:color="auto"/>
        <w:right w:val="none" w:sz="0" w:space="0" w:color="auto"/>
      </w:divBdr>
    </w:div>
    <w:div w:id="1817911055">
      <w:bodyDiv w:val="1"/>
      <w:marLeft w:val="0"/>
      <w:marRight w:val="0"/>
      <w:marTop w:val="0"/>
      <w:marBottom w:val="0"/>
      <w:divBdr>
        <w:top w:val="none" w:sz="0" w:space="0" w:color="auto"/>
        <w:left w:val="none" w:sz="0" w:space="0" w:color="auto"/>
        <w:bottom w:val="none" w:sz="0" w:space="0" w:color="auto"/>
        <w:right w:val="none" w:sz="0" w:space="0" w:color="auto"/>
      </w:divBdr>
    </w:div>
    <w:div w:id="1840922072">
      <w:bodyDiv w:val="1"/>
      <w:marLeft w:val="0"/>
      <w:marRight w:val="0"/>
      <w:marTop w:val="0"/>
      <w:marBottom w:val="0"/>
      <w:divBdr>
        <w:top w:val="none" w:sz="0" w:space="0" w:color="auto"/>
        <w:left w:val="none" w:sz="0" w:space="0" w:color="auto"/>
        <w:bottom w:val="none" w:sz="0" w:space="0" w:color="auto"/>
        <w:right w:val="none" w:sz="0" w:space="0" w:color="auto"/>
      </w:divBdr>
    </w:div>
    <w:div w:id="1864786955">
      <w:bodyDiv w:val="1"/>
      <w:marLeft w:val="0"/>
      <w:marRight w:val="0"/>
      <w:marTop w:val="0"/>
      <w:marBottom w:val="0"/>
      <w:divBdr>
        <w:top w:val="none" w:sz="0" w:space="0" w:color="auto"/>
        <w:left w:val="none" w:sz="0" w:space="0" w:color="auto"/>
        <w:bottom w:val="none" w:sz="0" w:space="0" w:color="auto"/>
        <w:right w:val="none" w:sz="0" w:space="0" w:color="auto"/>
      </w:divBdr>
    </w:div>
    <w:div w:id="1899365848">
      <w:bodyDiv w:val="1"/>
      <w:marLeft w:val="0"/>
      <w:marRight w:val="0"/>
      <w:marTop w:val="0"/>
      <w:marBottom w:val="0"/>
      <w:divBdr>
        <w:top w:val="none" w:sz="0" w:space="0" w:color="auto"/>
        <w:left w:val="none" w:sz="0" w:space="0" w:color="auto"/>
        <w:bottom w:val="none" w:sz="0" w:space="0" w:color="auto"/>
        <w:right w:val="none" w:sz="0" w:space="0" w:color="auto"/>
      </w:divBdr>
    </w:div>
    <w:div w:id="1973975375">
      <w:bodyDiv w:val="1"/>
      <w:marLeft w:val="0"/>
      <w:marRight w:val="0"/>
      <w:marTop w:val="0"/>
      <w:marBottom w:val="0"/>
      <w:divBdr>
        <w:top w:val="none" w:sz="0" w:space="0" w:color="auto"/>
        <w:left w:val="none" w:sz="0" w:space="0" w:color="auto"/>
        <w:bottom w:val="none" w:sz="0" w:space="0" w:color="auto"/>
        <w:right w:val="none" w:sz="0" w:space="0" w:color="auto"/>
      </w:divBdr>
    </w:div>
    <w:div w:id="1980064356">
      <w:bodyDiv w:val="1"/>
      <w:marLeft w:val="0"/>
      <w:marRight w:val="0"/>
      <w:marTop w:val="0"/>
      <w:marBottom w:val="0"/>
      <w:divBdr>
        <w:top w:val="none" w:sz="0" w:space="0" w:color="auto"/>
        <w:left w:val="none" w:sz="0" w:space="0" w:color="auto"/>
        <w:bottom w:val="none" w:sz="0" w:space="0" w:color="auto"/>
        <w:right w:val="none" w:sz="0" w:space="0" w:color="auto"/>
      </w:divBdr>
    </w:div>
    <w:div w:id="1998461130">
      <w:bodyDiv w:val="1"/>
      <w:marLeft w:val="0"/>
      <w:marRight w:val="0"/>
      <w:marTop w:val="0"/>
      <w:marBottom w:val="0"/>
      <w:divBdr>
        <w:top w:val="none" w:sz="0" w:space="0" w:color="auto"/>
        <w:left w:val="none" w:sz="0" w:space="0" w:color="auto"/>
        <w:bottom w:val="none" w:sz="0" w:space="0" w:color="auto"/>
        <w:right w:val="none" w:sz="0" w:space="0" w:color="auto"/>
      </w:divBdr>
    </w:div>
    <w:div w:id="2077898750">
      <w:bodyDiv w:val="1"/>
      <w:marLeft w:val="0"/>
      <w:marRight w:val="0"/>
      <w:marTop w:val="0"/>
      <w:marBottom w:val="0"/>
      <w:divBdr>
        <w:top w:val="none" w:sz="0" w:space="0" w:color="auto"/>
        <w:left w:val="none" w:sz="0" w:space="0" w:color="auto"/>
        <w:bottom w:val="none" w:sz="0" w:space="0" w:color="auto"/>
        <w:right w:val="none" w:sz="0" w:space="0" w:color="auto"/>
      </w:divBdr>
    </w:div>
    <w:div w:id="2079206017">
      <w:bodyDiv w:val="1"/>
      <w:marLeft w:val="0"/>
      <w:marRight w:val="0"/>
      <w:marTop w:val="0"/>
      <w:marBottom w:val="0"/>
      <w:divBdr>
        <w:top w:val="none" w:sz="0" w:space="0" w:color="auto"/>
        <w:left w:val="none" w:sz="0" w:space="0" w:color="auto"/>
        <w:bottom w:val="none" w:sz="0" w:space="0" w:color="auto"/>
        <w:right w:val="none" w:sz="0" w:space="0" w:color="auto"/>
      </w:divBdr>
    </w:div>
    <w:div w:id="2101750047">
      <w:bodyDiv w:val="1"/>
      <w:marLeft w:val="0"/>
      <w:marRight w:val="0"/>
      <w:marTop w:val="0"/>
      <w:marBottom w:val="0"/>
      <w:divBdr>
        <w:top w:val="none" w:sz="0" w:space="0" w:color="auto"/>
        <w:left w:val="none" w:sz="0" w:space="0" w:color="auto"/>
        <w:bottom w:val="none" w:sz="0" w:space="0" w:color="auto"/>
        <w:right w:val="none" w:sz="0" w:space="0" w:color="auto"/>
      </w:divBdr>
    </w:div>
    <w:div w:id="2110468140">
      <w:bodyDiv w:val="1"/>
      <w:marLeft w:val="0"/>
      <w:marRight w:val="0"/>
      <w:marTop w:val="0"/>
      <w:marBottom w:val="0"/>
      <w:divBdr>
        <w:top w:val="none" w:sz="0" w:space="0" w:color="auto"/>
        <w:left w:val="none" w:sz="0" w:space="0" w:color="auto"/>
        <w:bottom w:val="none" w:sz="0" w:space="0" w:color="auto"/>
        <w:right w:val="none" w:sz="0" w:space="0" w:color="auto"/>
      </w:divBdr>
      <w:divsChild>
        <w:div w:id="1110589000">
          <w:marLeft w:val="0"/>
          <w:marRight w:val="0"/>
          <w:marTop w:val="0"/>
          <w:marBottom w:val="0"/>
          <w:divBdr>
            <w:top w:val="none" w:sz="0" w:space="0" w:color="auto"/>
            <w:left w:val="none" w:sz="0" w:space="0" w:color="auto"/>
            <w:bottom w:val="none" w:sz="0" w:space="0" w:color="auto"/>
            <w:right w:val="none" w:sz="0" w:space="0" w:color="auto"/>
          </w:divBdr>
          <w:divsChild>
            <w:div w:id="1382055820">
              <w:marLeft w:val="0"/>
              <w:marRight w:val="0"/>
              <w:marTop w:val="0"/>
              <w:marBottom w:val="0"/>
              <w:divBdr>
                <w:top w:val="none" w:sz="0" w:space="0" w:color="auto"/>
                <w:left w:val="none" w:sz="0" w:space="0" w:color="auto"/>
                <w:bottom w:val="none" w:sz="0" w:space="0" w:color="auto"/>
                <w:right w:val="none" w:sz="0" w:space="0" w:color="auto"/>
              </w:divBdr>
              <w:divsChild>
                <w:div w:id="1854882356">
                  <w:marLeft w:val="0"/>
                  <w:marRight w:val="0"/>
                  <w:marTop w:val="0"/>
                  <w:marBottom w:val="0"/>
                  <w:divBdr>
                    <w:top w:val="none" w:sz="0" w:space="0" w:color="auto"/>
                    <w:left w:val="none" w:sz="0" w:space="0" w:color="auto"/>
                    <w:bottom w:val="none" w:sz="0" w:space="0" w:color="auto"/>
                    <w:right w:val="none" w:sz="0" w:space="0" w:color="auto"/>
                  </w:divBdr>
                  <w:divsChild>
                    <w:div w:id="1292589082">
                      <w:marLeft w:val="0"/>
                      <w:marRight w:val="0"/>
                      <w:marTop w:val="0"/>
                      <w:marBottom w:val="0"/>
                      <w:divBdr>
                        <w:top w:val="none" w:sz="0" w:space="0" w:color="auto"/>
                        <w:left w:val="none" w:sz="0" w:space="0" w:color="auto"/>
                        <w:bottom w:val="none" w:sz="0" w:space="0" w:color="auto"/>
                        <w:right w:val="none" w:sz="0" w:space="0" w:color="auto"/>
                      </w:divBdr>
                      <w:divsChild>
                        <w:div w:id="1694726408">
                          <w:marLeft w:val="0"/>
                          <w:marRight w:val="0"/>
                          <w:marTop w:val="0"/>
                          <w:marBottom w:val="0"/>
                          <w:divBdr>
                            <w:top w:val="none" w:sz="0" w:space="0" w:color="auto"/>
                            <w:left w:val="none" w:sz="0" w:space="0" w:color="auto"/>
                            <w:bottom w:val="none" w:sz="0" w:space="0" w:color="auto"/>
                            <w:right w:val="none" w:sz="0" w:space="0" w:color="auto"/>
                          </w:divBdr>
                          <w:divsChild>
                            <w:div w:id="1129008620">
                              <w:marLeft w:val="0"/>
                              <w:marRight w:val="0"/>
                              <w:marTop w:val="0"/>
                              <w:marBottom w:val="0"/>
                              <w:divBdr>
                                <w:top w:val="none" w:sz="0" w:space="0" w:color="auto"/>
                                <w:left w:val="none" w:sz="0" w:space="0" w:color="auto"/>
                                <w:bottom w:val="none" w:sz="0" w:space="0" w:color="auto"/>
                                <w:right w:val="none" w:sz="0" w:space="0" w:color="auto"/>
                              </w:divBdr>
                              <w:divsChild>
                                <w:div w:id="2118326946">
                                  <w:marLeft w:val="0"/>
                                  <w:marRight w:val="0"/>
                                  <w:marTop w:val="0"/>
                                  <w:marBottom w:val="0"/>
                                  <w:divBdr>
                                    <w:top w:val="none" w:sz="0" w:space="0" w:color="auto"/>
                                    <w:left w:val="none" w:sz="0" w:space="0" w:color="auto"/>
                                    <w:bottom w:val="none" w:sz="0" w:space="0" w:color="auto"/>
                                    <w:right w:val="none" w:sz="0" w:space="0" w:color="auto"/>
                                  </w:divBdr>
                                  <w:divsChild>
                                    <w:div w:id="151114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40872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glossaryDocument" Target="glossary/document.xml"/><Relationship Id="rId10" Type="http://schemas.openxmlformats.org/officeDocument/2006/relationships/image" Target="media/image3.png"/><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 Id="rId22" Type="http://schemas.microsoft.com/office/2011/relationships/people" Target="peop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077C3086A344C7DA6CF7D7D4932F399"/>
        <w:category>
          <w:name w:val="General"/>
          <w:gallery w:val="placeholder"/>
        </w:category>
        <w:types>
          <w:type w:val="bbPlcHdr"/>
        </w:types>
        <w:behaviors>
          <w:behavior w:val="content"/>
        </w:behaviors>
        <w:guid w:val="{61FE404C-A72B-4259-B13B-E3A6FD275E52}"/>
      </w:docPartPr>
      <w:docPartBody>
        <w:p w:rsidR="001E5189" w:rsidRDefault="001E5189" w:rsidP="001E5189">
          <w:pPr>
            <w:pStyle w:val="5077C3086A344C7DA6CF7D7D4932F399"/>
          </w:pPr>
          <w:r w:rsidRPr="001F3A56">
            <w:rPr>
              <w:rStyle w:val="Textedelespacerserv"/>
            </w:rPr>
            <w:t>[Title]</w:t>
          </w:r>
        </w:p>
      </w:docPartBody>
    </w:docPart>
    <w:docPart>
      <w:docPartPr>
        <w:name w:val="F376F2E160604857886F084B34C7B005"/>
        <w:category>
          <w:name w:val="General"/>
          <w:gallery w:val="placeholder"/>
        </w:category>
        <w:types>
          <w:type w:val="bbPlcHdr"/>
        </w:types>
        <w:behaviors>
          <w:behavior w:val="content"/>
        </w:behaviors>
        <w:guid w:val="{F165A6D1-B409-4AEE-BB46-91178F6D75E3}"/>
      </w:docPartPr>
      <w:docPartBody>
        <w:p w:rsidR="00BA34CD" w:rsidRDefault="00460DA0" w:rsidP="00460DA0">
          <w:pPr>
            <w:pStyle w:val="F376F2E160604857886F084B34C7B005"/>
          </w:pPr>
          <w:r w:rsidRPr="001F3A56">
            <w:rPr>
              <w:rStyle w:val="Textedelespacerserv"/>
            </w:rPr>
            <w:t>[Title]</w:t>
          </w:r>
        </w:p>
      </w:docPartBody>
    </w:docPart>
    <w:docPart>
      <w:docPartPr>
        <w:name w:val="7961607314BB4E958B78884DCA7B7AF1"/>
        <w:category>
          <w:name w:val="Général"/>
          <w:gallery w:val="placeholder"/>
        </w:category>
        <w:types>
          <w:type w:val="bbPlcHdr"/>
        </w:types>
        <w:behaviors>
          <w:behavior w:val="content"/>
        </w:behaviors>
        <w:guid w:val="{F7C1EAAE-F3CC-4885-B287-8800206D9ABF}"/>
      </w:docPartPr>
      <w:docPartBody>
        <w:p w:rsidR="00C60B08" w:rsidRDefault="00BA34CD" w:rsidP="00BA34CD">
          <w:pPr>
            <w:pStyle w:val="7961607314BB4E958B78884DCA7B7AF1"/>
          </w:pPr>
          <w:r w:rsidRPr="006300EA">
            <w:rPr>
              <w:rStyle w:val="Textedelespacerserv"/>
            </w:rPr>
            <w:t>Click or tap to enter a date.</w:t>
          </w:r>
        </w:p>
      </w:docPartBody>
    </w:docPart>
    <w:docPart>
      <w:docPartPr>
        <w:name w:val="A67465EACE8444248D00C329D635060D"/>
        <w:category>
          <w:name w:val="Général"/>
          <w:gallery w:val="placeholder"/>
        </w:category>
        <w:types>
          <w:type w:val="bbPlcHdr"/>
        </w:types>
        <w:behaviors>
          <w:behavior w:val="content"/>
        </w:behaviors>
        <w:guid w:val="{0179B917-295D-4A10-9075-49FB87F4D95D}"/>
      </w:docPartPr>
      <w:docPartBody>
        <w:p w:rsidR="00C60B08" w:rsidRDefault="00BA34CD" w:rsidP="00BA34CD">
          <w:pPr>
            <w:pStyle w:val="A67465EACE8444248D00C329D635060D"/>
          </w:pPr>
          <w:r w:rsidRPr="001F3A56">
            <w:rPr>
              <w:rStyle w:val="Textedelespacerserv"/>
            </w:rPr>
            <w:t>[Title]</w:t>
          </w:r>
        </w:p>
      </w:docPartBody>
    </w:docPart>
    <w:docPart>
      <w:docPartPr>
        <w:name w:val="D9AF2BC774FE400CB6AE8A278A104CF9"/>
        <w:category>
          <w:name w:val="Général"/>
          <w:gallery w:val="placeholder"/>
        </w:category>
        <w:types>
          <w:type w:val="bbPlcHdr"/>
        </w:types>
        <w:behaviors>
          <w:behavior w:val="content"/>
        </w:behaviors>
        <w:guid w:val="{21A1B73C-4400-430C-9A45-1548E809AC1B}"/>
      </w:docPartPr>
      <w:docPartBody>
        <w:p w:rsidR="00D276F5" w:rsidRDefault="009114EF" w:rsidP="009114EF">
          <w:pPr>
            <w:pStyle w:val="D9AF2BC774FE400CB6AE8A278A104CF9"/>
          </w:pPr>
          <w:r w:rsidRPr="001F3A56">
            <w:rPr>
              <w:rStyle w:val="Textedelespacerserv"/>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egoe UI">
    <w:panose1 w:val="020B0502040204020203"/>
    <w:charset w:val="00"/>
    <w:family w:val="swiss"/>
    <w:pitch w:val="variable"/>
    <w:sig w:usb0="E4002EFF" w:usb1="C000E47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oopee">
    <w:charset w:val="00"/>
    <w:family w:val="auto"/>
    <w:pitch w:val="variable"/>
    <w:sig w:usb0="80000027" w:usb1="5000004A" w:usb2="00000000" w:usb3="00000000" w:csb0="00000001"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enturyGothic">
    <w:altName w:val="Yu Gothic UI"/>
    <w:panose1 w:val="00000000000000000000"/>
    <w:charset w:val="80"/>
    <w:family w:val="auto"/>
    <w:notTrueType/>
    <w:pitch w:val="default"/>
    <w:sig w:usb0="00000001" w:usb1="08070000" w:usb2="00000010" w:usb3="00000000" w:csb0="00020000" w:csb1="00000000"/>
  </w:font>
  <w:font w:name="Futura Light">
    <w:altName w:val="Century Gothic"/>
    <w:panose1 w:val="00000000000000000000"/>
    <w:charset w:val="00"/>
    <w:family w:val="swiss"/>
    <w:notTrueType/>
    <w:pitch w:val="default"/>
    <w:sig w:usb0="00000003" w:usb1="00000000" w:usb2="00000000" w:usb3="00000000" w:csb0="00000001" w:csb1="00000000"/>
  </w:font>
  <w:font w:name="Myriad Pro">
    <w:altName w:val="Corbel"/>
    <w:panose1 w:val="00000000000000000000"/>
    <w:charset w:val="00"/>
    <w:family w:val="swiss"/>
    <w:notTrueType/>
    <w:pitch w:val="variable"/>
    <w:sig w:usb0="20000287" w:usb1="00000001"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Miriam Libre">
    <w:panose1 w:val="00000500000000000000"/>
    <w:charset w:val="00"/>
    <w:family w:val="modern"/>
    <w:notTrueType/>
    <w:pitch w:val="variable"/>
    <w:sig w:usb0="00000807" w:usb1="40000000" w:usb2="00000000" w:usb3="00000000" w:csb0="000000B3"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71E9"/>
    <w:rsid w:val="00001E89"/>
    <w:rsid w:val="000606AE"/>
    <w:rsid w:val="00073BAE"/>
    <w:rsid w:val="00096448"/>
    <w:rsid w:val="000B6582"/>
    <w:rsid w:val="000C5C07"/>
    <w:rsid w:val="0011293E"/>
    <w:rsid w:val="00153810"/>
    <w:rsid w:val="001A6454"/>
    <w:rsid w:val="001E5189"/>
    <w:rsid w:val="001F1322"/>
    <w:rsid w:val="002076E9"/>
    <w:rsid w:val="0023420F"/>
    <w:rsid w:val="002C27B3"/>
    <w:rsid w:val="002E6F9F"/>
    <w:rsid w:val="002F37D0"/>
    <w:rsid w:val="002F74D3"/>
    <w:rsid w:val="0038681C"/>
    <w:rsid w:val="0038694C"/>
    <w:rsid w:val="003A49CF"/>
    <w:rsid w:val="003B71E9"/>
    <w:rsid w:val="003C449F"/>
    <w:rsid w:val="003C77F7"/>
    <w:rsid w:val="003D0F83"/>
    <w:rsid w:val="00431F99"/>
    <w:rsid w:val="00460DA0"/>
    <w:rsid w:val="004A4AB1"/>
    <w:rsid w:val="004E553F"/>
    <w:rsid w:val="0054140F"/>
    <w:rsid w:val="005C7412"/>
    <w:rsid w:val="005D748B"/>
    <w:rsid w:val="005F096F"/>
    <w:rsid w:val="00620CEA"/>
    <w:rsid w:val="00621673"/>
    <w:rsid w:val="006519BA"/>
    <w:rsid w:val="006879F7"/>
    <w:rsid w:val="006A67A8"/>
    <w:rsid w:val="006B3887"/>
    <w:rsid w:val="006C673A"/>
    <w:rsid w:val="006D0ACE"/>
    <w:rsid w:val="006D6011"/>
    <w:rsid w:val="007138A1"/>
    <w:rsid w:val="00744480"/>
    <w:rsid w:val="00755701"/>
    <w:rsid w:val="007D6A85"/>
    <w:rsid w:val="007E7D3B"/>
    <w:rsid w:val="007F475B"/>
    <w:rsid w:val="00804C55"/>
    <w:rsid w:val="00841883"/>
    <w:rsid w:val="00852DD8"/>
    <w:rsid w:val="0086666B"/>
    <w:rsid w:val="00896952"/>
    <w:rsid w:val="008B0083"/>
    <w:rsid w:val="009114EF"/>
    <w:rsid w:val="0091271C"/>
    <w:rsid w:val="00921AA0"/>
    <w:rsid w:val="00925CD2"/>
    <w:rsid w:val="00993FDE"/>
    <w:rsid w:val="009B007D"/>
    <w:rsid w:val="009D258E"/>
    <w:rsid w:val="009D520B"/>
    <w:rsid w:val="009E4384"/>
    <w:rsid w:val="009E76CF"/>
    <w:rsid w:val="009F6386"/>
    <w:rsid w:val="00A02D3C"/>
    <w:rsid w:val="00A14DF8"/>
    <w:rsid w:val="00A30B19"/>
    <w:rsid w:val="00A422D7"/>
    <w:rsid w:val="00A60388"/>
    <w:rsid w:val="00A80B63"/>
    <w:rsid w:val="00A9274F"/>
    <w:rsid w:val="00AA2F51"/>
    <w:rsid w:val="00AF046B"/>
    <w:rsid w:val="00AF5468"/>
    <w:rsid w:val="00AF56DF"/>
    <w:rsid w:val="00AF773C"/>
    <w:rsid w:val="00B0369C"/>
    <w:rsid w:val="00B3115A"/>
    <w:rsid w:val="00B5738C"/>
    <w:rsid w:val="00B57DC2"/>
    <w:rsid w:val="00B61071"/>
    <w:rsid w:val="00B7343A"/>
    <w:rsid w:val="00BA0BFB"/>
    <w:rsid w:val="00BA34CD"/>
    <w:rsid w:val="00BA6A90"/>
    <w:rsid w:val="00BC0088"/>
    <w:rsid w:val="00BC5BE4"/>
    <w:rsid w:val="00BC6D03"/>
    <w:rsid w:val="00C05F4C"/>
    <w:rsid w:val="00C15885"/>
    <w:rsid w:val="00C279A6"/>
    <w:rsid w:val="00C33F88"/>
    <w:rsid w:val="00C4709C"/>
    <w:rsid w:val="00C60B08"/>
    <w:rsid w:val="00C71D3B"/>
    <w:rsid w:val="00C852C0"/>
    <w:rsid w:val="00CC28B1"/>
    <w:rsid w:val="00CE66A2"/>
    <w:rsid w:val="00CF617D"/>
    <w:rsid w:val="00D27652"/>
    <w:rsid w:val="00D276F5"/>
    <w:rsid w:val="00D37DF4"/>
    <w:rsid w:val="00D41DFD"/>
    <w:rsid w:val="00D602F1"/>
    <w:rsid w:val="00D626D5"/>
    <w:rsid w:val="00DA3590"/>
    <w:rsid w:val="00DA664E"/>
    <w:rsid w:val="00DB70C7"/>
    <w:rsid w:val="00DB7A27"/>
    <w:rsid w:val="00DC1393"/>
    <w:rsid w:val="00DC4ABC"/>
    <w:rsid w:val="00E06984"/>
    <w:rsid w:val="00E1321D"/>
    <w:rsid w:val="00E14B31"/>
    <w:rsid w:val="00E16DB9"/>
    <w:rsid w:val="00E31B74"/>
    <w:rsid w:val="00E53619"/>
    <w:rsid w:val="00E80270"/>
    <w:rsid w:val="00EB0CE9"/>
    <w:rsid w:val="00EB569F"/>
    <w:rsid w:val="00EB66D4"/>
    <w:rsid w:val="00EC3E5E"/>
    <w:rsid w:val="00F021AF"/>
    <w:rsid w:val="00F03574"/>
    <w:rsid w:val="00F1109A"/>
    <w:rsid w:val="00F3435A"/>
    <w:rsid w:val="00F67206"/>
    <w:rsid w:val="00F705CC"/>
    <w:rsid w:val="00F919EB"/>
    <w:rsid w:val="00F92C48"/>
    <w:rsid w:val="00FC3F19"/>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C449F"/>
    <w:rPr>
      <w:color w:val="808080"/>
    </w:rPr>
  </w:style>
  <w:style w:type="paragraph" w:customStyle="1" w:styleId="5077C3086A344C7DA6CF7D7D4932F399">
    <w:name w:val="5077C3086A344C7DA6CF7D7D4932F399"/>
    <w:rsid w:val="001E5189"/>
  </w:style>
  <w:style w:type="paragraph" w:customStyle="1" w:styleId="F376F2E160604857886F084B34C7B005">
    <w:name w:val="F376F2E160604857886F084B34C7B005"/>
    <w:rsid w:val="00460DA0"/>
  </w:style>
  <w:style w:type="paragraph" w:customStyle="1" w:styleId="7961607314BB4E958B78884DCA7B7AF1">
    <w:name w:val="7961607314BB4E958B78884DCA7B7AF1"/>
    <w:rsid w:val="00BA34CD"/>
  </w:style>
  <w:style w:type="paragraph" w:customStyle="1" w:styleId="A67465EACE8444248D00C329D635060D">
    <w:name w:val="A67465EACE8444248D00C329D635060D"/>
    <w:rsid w:val="00BA34CD"/>
  </w:style>
  <w:style w:type="paragraph" w:customStyle="1" w:styleId="D9AF2BC774FE400CB6AE8A278A104CF9">
    <w:name w:val="D9AF2BC774FE400CB6AE8A278A104CF9"/>
    <w:rsid w:val="009114EF"/>
    <w:rPr>
      <w:lang w:eastAsia="zh-CN"/>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Egis">
  <a:themeElements>
    <a:clrScheme name="Egis">
      <a:dk1>
        <a:srgbClr val="000000"/>
      </a:dk1>
      <a:lt1>
        <a:sysClr val="window" lastClr="FFFFFF"/>
      </a:lt1>
      <a:dk2>
        <a:srgbClr val="F4A41D"/>
      </a:dk2>
      <a:lt2>
        <a:srgbClr val="828282"/>
      </a:lt2>
      <a:accent1>
        <a:srgbClr val="09212C"/>
      </a:accent1>
      <a:accent2>
        <a:srgbClr val="ABC100"/>
      </a:accent2>
      <a:accent3>
        <a:srgbClr val="5D858B"/>
      </a:accent3>
      <a:accent4>
        <a:srgbClr val="00617E"/>
      </a:accent4>
      <a:accent5>
        <a:srgbClr val="00A4A6"/>
      </a:accent5>
      <a:accent6>
        <a:srgbClr val="97B8BB"/>
      </a:accent6>
      <a:hlink>
        <a:srgbClr val="09212C"/>
      </a:hlink>
      <a:folHlink>
        <a:srgbClr val="09212C"/>
      </a:folHlink>
    </a:clrScheme>
    <a:fontScheme name="Egis">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accent1"/>
        </a:solidFill>
        <a:ln>
          <a:noFill/>
        </a:ln>
      </a:spPr>
      <a:bodyPr rot="0" spcFirstLastPara="0" vertOverflow="overflow" horzOverflow="overflow" vert="horz" wrap="none" lIns="72000" tIns="72000" rIns="72000" bIns="72000" numCol="1" spcCol="0" rtlCol="0" fromWordArt="0" anchor="ctr" anchorCtr="0" forceAA="0" compatLnSpc="1">
        <a:prstTxWarp prst="textNoShape">
          <a:avLst/>
        </a:prstTxWarp>
        <a:noAutofit/>
      </a:bodyPr>
      <a:lstStyle>
        <a:defPPr algn="ctr">
          <a:defRPr sz="1200" dirty="0" err="1" smtClean="0"/>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none" lIns="0" tIns="0" rIns="0" bIns="0" rtlCol="0">
        <a:spAutoFit/>
      </a:bodyPr>
      <a:lstStyle>
        <a:defPPr>
          <a:defRPr sz="1400" dirty="0" err="1" smtClean="0"/>
        </a:defPPr>
      </a:lstStyle>
    </a:txDef>
  </a:objectDefaults>
  <a:extraClrSchemeLst/>
  <a:extLst>
    <a:ext uri="{05A4C25C-085E-4340-85A3-A5531E510DB2}">
      <thm15:themeFamily xmlns:thm15="http://schemas.microsoft.com/office/thememl/2012/main" name="Egis" id="{442E41AC-669D-45CC-B881-4D1430D04708}" vid="{6BED1D58-39B6-4025-BC48-6441989E340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A3E9FE-B9F0-4973-8C80-C87D74A1A0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41</Pages>
  <Words>16861</Words>
  <Characters>92402</Characters>
  <Application>Microsoft Office Word</Application>
  <DocSecurity>0</DocSecurity>
  <Lines>5435</Lines>
  <Paragraphs>2375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Tome 2 Programme technique détaillé</vt:lpstr>
      <vt:lpstr>TITLE [do not insert a new paragraph – it must be 1, 2 or 3 lines together]</vt:lpstr>
    </vt:vector>
  </TitlesOfParts>
  <Company>Egis</Company>
  <LinksUpToDate>false</LinksUpToDate>
  <CharactersWithSpaces>106888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Tome 2 Programme technique détaillé</dc:title>
  <dc:subject>MTPM – SEMR ET Parking P+r de sainte musse</dc:subject>
  <dc:creator>GUELLIL Sofia</dc:creator>
  <cp:keywords/>
  <dc:description/>
  <cp:lastModifiedBy>DEPREZ Stephanie</cp:lastModifiedBy>
  <cp:revision>2</cp:revision>
  <cp:lastPrinted>2024-12-11T17:56:00Z</cp:lastPrinted>
  <dcterms:created xsi:type="dcterms:W3CDTF">2025-07-09T14:39:00Z</dcterms:created>
  <dcterms:modified xsi:type="dcterms:W3CDTF">2025-07-09T14:39:00Z</dcterms:modified>
</cp:coreProperties>
</file>